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991F1" w14:textId="77777777" w:rsidR="00D56684" w:rsidRPr="0016141F" w:rsidRDefault="008550E8" w:rsidP="00F7736C">
      <w:pPr>
        <w:jc w:val="center"/>
        <w:rPr>
          <w:rFonts w:ascii="Times New Roman" w:hAnsi="Times New Roman" w:cs="Times New Roman"/>
          <w:b/>
        </w:rPr>
      </w:pPr>
      <w:r w:rsidRPr="0016141F">
        <w:rPr>
          <w:rFonts w:ascii="Times New Roman" w:hAnsi="Times New Roman" w:cs="Times New Roman"/>
          <w:b/>
        </w:rPr>
        <w:t>BAB V</w:t>
      </w:r>
      <w:r w:rsidR="006E4877" w:rsidRPr="0016141F">
        <w:rPr>
          <w:rFonts w:ascii="Times New Roman" w:hAnsi="Times New Roman" w:cs="Times New Roman"/>
          <w:b/>
        </w:rPr>
        <w:t>I</w:t>
      </w:r>
    </w:p>
    <w:p w14:paraId="3CA0B600" w14:textId="77777777" w:rsidR="002C2A08" w:rsidRPr="0016141F" w:rsidRDefault="002C2A08" w:rsidP="00D56684">
      <w:pPr>
        <w:jc w:val="center"/>
        <w:rPr>
          <w:rFonts w:ascii="Times New Roman" w:hAnsi="Times New Roman" w:cs="Times New Roman"/>
          <w:b/>
        </w:rPr>
      </w:pPr>
      <w:commentRangeStart w:id="0"/>
      <w:r w:rsidRPr="0016141F">
        <w:rPr>
          <w:rFonts w:ascii="Times New Roman" w:hAnsi="Times New Roman" w:cs="Times New Roman"/>
          <w:b/>
        </w:rPr>
        <w:t xml:space="preserve">PENJELASAN ATAS INFORMASI –INFORMASI </w:t>
      </w:r>
      <w:proofErr w:type="gramStart"/>
      <w:r w:rsidRPr="0016141F">
        <w:rPr>
          <w:rFonts w:ascii="Times New Roman" w:hAnsi="Times New Roman" w:cs="Times New Roman"/>
          <w:b/>
        </w:rPr>
        <w:t>NON KEUANGAN</w:t>
      </w:r>
      <w:proofErr w:type="gramEnd"/>
      <w:r w:rsidRPr="0016141F">
        <w:rPr>
          <w:b/>
        </w:rPr>
        <w:t xml:space="preserve"> </w:t>
      </w:r>
      <w:commentRangeEnd w:id="0"/>
      <w:r w:rsidR="003E4BFA">
        <w:rPr>
          <w:rStyle w:val="CommentReference"/>
        </w:rPr>
        <w:commentReference w:id="0"/>
      </w:r>
    </w:p>
    <w:p w14:paraId="7C72E3C1" w14:textId="77777777" w:rsidR="00D56684" w:rsidRPr="0016141F" w:rsidRDefault="00D56684" w:rsidP="00D56684">
      <w:pPr>
        <w:jc w:val="center"/>
        <w:rPr>
          <w:rFonts w:ascii="Times New Roman" w:hAnsi="Times New Roman" w:cs="Times New Roman"/>
          <w:b/>
        </w:rPr>
      </w:pPr>
    </w:p>
    <w:p w14:paraId="5E98676F" w14:textId="77777777" w:rsidR="002C2A08" w:rsidRPr="0016141F" w:rsidRDefault="002C2A08" w:rsidP="006B4B6F">
      <w:pPr>
        <w:pStyle w:val="ListParagraph"/>
        <w:numPr>
          <w:ilvl w:val="0"/>
          <w:numId w:val="2"/>
        </w:numPr>
        <w:spacing w:after="120" w:line="276" w:lineRule="auto"/>
        <w:rPr>
          <w:rFonts w:ascii="Times New Roman" w:eastAsia="Calibri" w:hAnsi="Times New Roman" w:cs="Times New Roman"/>
          <w:color w:val="1F497D"/>
          <w:lang w:val="id-ID"/>
        </w:rPr>
      </w:pPr>
      <w:r w:rsidRPr="0016141F">
        <w:rPr>
          <w:rFonts w:ascii="Times New Roman" w:eastAsia="Calibri" w:hAnsi="Times New Roman" w:cs="Times New Roman"/>
          <w:b/>
        </w:rPr>
        <w:t>GAMBARAN</w:t>
      </w:r>
      <w:r w:rsidRPr="0016141F">
        <w:rPr>
          <w:rFonts w:ascii="Times New Roman" w:eastAsia="Calibri" w:hAnsi="Times New Roman" w:cs="Times New Roman"/>
          <w:b/>
          <w:bCs/>
          <w:lang w:val="id-ID"/>
        </w:rPr>
        <w:t xml:space="preserve"> UMUM DAERAH </w:t>
      </w:r>
    </w:p>
    <w:p w14:paraId="17C50523" w14:textId="77777777" w:rsidR="00D56684" w:rsidRPr="0016141F" w:rsidRDefault="00D56684" w:rsidP="00D56684">
      <w:pPr>
        <w:pStyle w:val="ListParagraph"/>
        <w:spacing w:after="120" w:line="276" w:lineRule="auto"/>
        <w:ind w:left="360"/>
        <w:rPr>
          <w:rFonts w:ascii="Times New Roman" w:eastAsia="Calibri" w:hAnsi="Times New Roman" w:cs="Times New Roman"/>
          <w:color w:val="1F497D"/>
          <w:lang w:val="id-ID"/>
        </w:rPr>
      </w:pPr>
    </w:p>
    <w:p w14:paraId="7C62D432" w14:textId="77777777" w:rsidR="00D56684" w:rsidRPr="0016141F" w:rsidRDefault="00D56684" w:rsidP="00D56684">
      <w:pPr>
        <w:pStyle w:val="ListParagraph"/>
        <w:numPr>
          <w:ilvl w:val="0"/>
          <w:numId w:val="16"/>
        </w:numPr>
        <w:spacing w:before="20" w:after="0" w:line="276" w:lineRule="auto"/>
        <w:jc w:val="both"/>
        <w:rPr>
          <w:rFonts w:ascii="Times New Roman" w:hAnsi="Times New Roman" w:cs="Times New Roman"/>
          <w:b/>
          <w:bCs/>
          <w:noProof/>
          <w:lang w:val="id-ID"/>
        </w:rPr>
      </w:pPr>
      <w:r w:rsidRPr="0016141F">
        <w:rPr>
          <w:rFonts w:ascii="Times New Roman" w:hAnsi="Times New Roman" w:cs="Times New Roman"/>
          <w:b/>
          <w:bCs/>
          <w:noProof/>
          <w:lang w:val="id-ID"/>
        </w:rPr>
        <w:t>KONDISI UMUM PEMERINTAH KOTA SURAKARTA</w:t>
      </w:r>
    </w:p>
    <w:p w14:paraId="7673831D" w14:textId="77777777" w:rsidR="005E04E5" w:rsidRPr="0016141F" w:rsidRDefault="005E04E5" w:rsidP="005E04E5">
      <w:pPr>
        <w:pStyle w:val="ListParagraph"/>
        <w:spacing w:before="20" w:after="0" w:line="276" w:lineRule="auto"/>
        <w:jc w:val="both"/>
        <w:rPr>
          <w:rFonts w:ascii="Times New Roman" w:hAnsi="Times New Roman" w:cs="Times New Roman"/>
          <w:b/>
          <w:bCs/>
          <w:noProof/>
          <w:lang w:val="id-ID"/>
        </w:rPr>
      </w:pPr>
    </w:p>
    <w:p w14:paraId="4879E09A" w14:textId="77777777" w:rsidR="00D56684" w:rsidRPr="0016141F" w:rsidRDefault="00D56684" w:rsidP="00D56684">
      <w:pPr>
        <w:numPr>
          <w:ilvl w:val="0"/>
          <w:numId w:val="9"/>
        </w:numPr>
        <w:spacing w:before="20" w:after="0" w:line="276" w:lineRule="auto"/>
        <w:ind w:left="851"/>
        <w:jc w:val="both"/>
        <w:rPr>
          <w:rFonts w:ascii="Times New Roman" w:hAnsi="Times New Roman" w:cs="Times New Roman"/>
          <w:b/>
          <w:bCs/>
          <w:noProof/>
          <w:lang w:val="id-ID"/>
        </w:rPr>
      </w:pPr>
      <w:r w:rsidRPr="0016141F">
        <w:rPr>
          <w:rFonts w:ascii="Times New Roman" w:hAnsi="Times New Roman" w:cs="Times New Roman"/>
          <w:b/>
          <w:noProof/>
        </w:rPr>
        <w:t>Karakteristik Lokasi dan Wilayah</w:t>
      </w:r>
    </w:p>
    <w:p w14:paraId="06AA5189" w14:textId="77777777" w:rsidR="00D56684" w:rsidRPr="0016141F" w:rsidRDefault="00D56684" w:rsidP="00D56684">
      <w:pPr>
        <w:spacing w:before="20" w:line="276" w:lineRule="auto"/>
        <w:ind w:left="851"/>
        <w:jc w:val="both"/>
        <w:rPr>
          <w:rFonts w:ascii="Times New Roman" w:hAnsi="Times New Roman" w:cs="Times New Roman"/>
          <w:b/>
          <w:bCs/>
          <w:noProof/>
          <w:lang w:val="id-ID"/>
        </w:rPr>
      </w:pPr>
    </w:p>
    <w:p w14:paraId="4F06A339" w14:textId="77777777" w:rsidR="00ED5D1B" w:rsidRPr="0016141F" w:rsidRDefault="00D56684" w:rsidP="0016141F">
      <w:pPr>
        <w:spacing w:line="360" w:lineRule="auto"/>
        <w:ind w:left="851" w:firstLine="567"/>
        <w:contextualSpacing/>
        <w:jc w:val="both"/>
        <w:rPr>
          <w:rFonts w:ascii="Times New Roman" w:hAnsi="Times New Roman" w:cs="Times New Roman"/>
          <w:lang w:val="id-ID"/>
        </w:rPr>
      </w:pPr>
      <w:r w:rsidRPr="0016141F">
        <w:rPr>
          <w:rFonts w:ascii="Times New Roman" w:hAnsi="Times New Roman" w:cs="Times New Roman"/>
        </w:rPr>
        <w:t>S</w:t>
      </w:r>
      <w:r w:rsidRPr="0016141F">
        <w:rPr>
          <w:rFonts w:ascii="Times New Roman" w:hAnsi="Times New Roman" w:cs="Times New Roman"/>
          <w:lang w:val="id-ID"/>
        </w:rPr>
        <w:t>ecara astronomis Kota Surakarta terletak antara 110º45’15” dan 110º45’35“ Bujur Timur dan antara 7º36’</w:t>
      </w:r>
      <w:r w:rsidRPr="0016141F">
        <w:rPr>
          <w:rFonts w:ascii="Times New Roman" w:hAnsi="Times New Roman" w:cs="Times New Roman"/>
        </w:rPr>
        <w:t>00”</w:t>
      </w:r>
      <w:r w:rsidRPr="0016141F">
        <w:rPr>
          <w:rFonts w:ascii="Times New Roman" w:hAnsi="Times New Roman" w:cs="Times New Roman"/>
          <w:lang w:val="id-ID"/>
        </w:rPr>
        <w:t xml:space="preserve"> dan 7º56’</w:t>
      </w:r>
      <w:r w:rsidRPr="0016141F">
        <w:rPr>
          <w:rFonts w:ascii="Times New Roman" w:hAnsi="Times New Roman" w:cs="Times New Roman"/>
        </w:rPr>
        <w:t>00”</w:t>
      </w:r>
      <w:r w:rsidRPr="0016141F">
        <w:rPr>
          <w:rFonts w:ascii="Times New Roman" w:hAnsi="Times New Roman" w:cs="Times New Roman"/>
          <w:lang w:val="id-ID"/>
        </w:rPr>
        <w:t xml:space="preserve"> Lintang Selatan. Adapun batas administrasi wilayah Kota Surakarta yaitu: sebelah utara berbatasan dengan Kabupaten Karanganyar dan Kabupaten Boyolali; sebelah timur berbatasan dengan Kabupaten Karanganyar; </w:t>
      </w:r>
      <w:del w:id="1" w:author="Emmy Mutiarini" w:date="2018-05-10T17:53:00Z">
        <w:r w:rsidRPr="0016141F" w:rsidDel="008F51FA">
          <w:rPr>
            <w:rFonts w:ascii="Times New Roman" w:hAnsi="Times New Roman" w:cs="Times New Roman"/>
            <w:lang w:val="id-ID"/>
          </w:rPr>
          <w:delText>S</w:delText>
        </w:r>
      </w:del>
      <w:ins w:id="2" w:author="Emmy Mutiarini" w:date="2018-05-10T17:53:00Z">
        <w:r w:rsidR="008F51FA">
          <w:rPr>
            <w:rFonts w:ascii="Times New Roman" w:hAnsi="Times New Roman" w:cs="Times New Roman"/>
          </w:rPr>
          <w:t>s</w:t>
        </w:r>
      </w:ins>
      <w:r w:rsidRPr="0016141F">
        <w:rPr>
          <w:rFonts w:ascii="Times New Roman" w:hAnsi="Times New Roman" w:cs="Times New Roman"/>
          <w:lang w:val="id-ID"/>
        </w:rPr>
        <w:t>ebelah selatan berbatasan dengan Kabupaten Sukoharjo dan Kabupaten Karanganyar dan sebelah barat berbatasan dengan Kabupaten Klat</w:t>
      </w:r>
      <w:r w:rsidR="00ED5D1B" w:rsidRPr="0016141F">
        <w:rPr>
          <w:rFonts w:ascii="Times New Roman" w:hAnsi="Times New Roman" w:cs="Times New Roman"/>
          <w:lang w:val="id-ID"/>
        </w:rPr>
        <w:t>en, Karanyanyar, dan Sukoharjo.</w:t>
      </w:r>
    </w:p>
    <w:p w14:paraId="4CB0B339" w14:textId="77777777" w:rsidR="00D56684" w:rsidRPr="00D56684" w:rsidRDefault="00D56684" w:rsidP="00D56684">
      <w:pPr>
        <w:ind w:left="567" w:firstLine="284"/>
        <w:jc w:val="both"/>
        <w:rPr>
          <w:rFonts w:ascii="Times New Roman" w:hAnsi="Times New Roman" w:cs="Times New Roman"/>
          <w:sz w:val="24"/>
          <w:szCs w:val="24"/>
        </w:rPr>
      </w:pPr>
      <w:r w:rsidRPr="00D56684">
        <w:rPr>
          <w:rFonts w:ascii="Times New Roman" w:hAnsi="Times New Roman" w:cs="Times New Roman"/>
          <w:noProof/>
          <w:sz w:val="24"/>
          <w:szCs w:val="24"/>
        </w:rPr>
        <w:drawing>
          <wp:inline distT="0" distB="0" distL="0" distR="0" wp14:anchorId="0441129E" wp14:editId="4F73DFB6">
            <wp:extent cx="4610100" cy="2914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10100" cy="2914650"/>
                    </a:xfrm>
                    <a:prstGeom prst="rect">
                      <a:avLst/>
                    </a:prstGeom>
                    <a:noFill/>
                    <a:ln>
                      <a:noFill/>
                    </a:ln>
                  </pic:spPr>
                </pic:pic>
              </a:graphicData>
            </a:graphic>
          </wp:inline>
        </w:drawing>
      </w:r>
    </w:p>
    <w:p w14:paraId="31D872AA" w14:textId="77777777" w:rsidR="00D56684" w:rsidRPr="00AC15A8" w:rsidRDefault="00D56684" w:rsidP="00D56684">
      <w:pPr>
        <w:tabs>
          <w:tab w:val="left" w:pos="360"/>
        </w:tabs>
        <w:autoSpaceDE w:val="0"/>
        <w:autoSpaceDN w:val="0"/>
        <w:adjustRightInd w:val="0"/>
        <w:ind w:left="1134" w:hanging="283"/>
        <w:rPr>
          <w:rFonts w:ascii="Times New Roman" w:hAnsi="Times New Roman" w:cs="Times New Roman"/>
          <w:i/>
          <w:sz w:val="20"/>
          <w:szCs w:val="20"/>
          <w:lang w:val="id-ID"/>
        </w:rPr>
      </w:pPr>
      <w:r w:rsidRPr="00AC15A8">
        <w:rPr>
          <w:rFonts w:ascii="Times New Roman" w:hAnsi="Times New Roman" w:cs="Times New Roman"/>
          <w:i/>
          <w:sz w:val="20"/>
          <w:szCs w:val="20"/>
          <w:lang w:val="id-ID"/>
        </w:rPr>
        <w:t>Sumber: Surakarta Dalam Angka</w:t>
      </w:r>
      <w:r w:rsidRPr="00AC15A8">
        <w:rPr>
          <w:rFonts w:ascii="Times New Roman" w:hAnsi="Times New Roman" w:cs="Times New Roman"/>
          <w:i/>
          <w:sz w:val="20"/>
          <w:szCs w:val="20"/>
        </w:rPr>
        <w:t>,</w:t>
      </w:r>
      <w:r w:rsidRPr="00AC15A8">
        <w:rPr>
          <w:rFonts w:ascii="Times New Roman" w:hAnsi="Times New Roman" w:cs="Times New Roman"/>
          <w:i/>
          <w:sz w:val="20"/>
          <w:szCs w:val="20"/>
          <w:lang w:val="id-ID"/>
        </w:rPr>
        <w:t xml:space="preserve"> 201</w:t>
      </w:r>
      <w:r w:rsidRPr="00AC15A8">
        <w:rPr>
          <w:rFonts w:ascii="Times New Roman" w:hAnsi="Times New Roman" w:cs="Times New Roman"/>
          <w:i/>
          <w:sz w:val="20"/>
          <w:szCs w:val="20"/>
        </w:rPr>
        <w:t>5</w:t>
      </w:r>
    </w:p>
    <w:p w14:paraId="57B3BF3E" w14:textId="77777777" w:rsidR="00D56684" w:rsidRDefault="0060744B" w:rsidP="0060744B">
      <w:pPr>
        <w:tabs>
          <w:tab w:val="left" w:pos="851"/>
          <w:tab w:val="left" w:pos="2552"/>
        </w:tabs>
        <w:autoSpaceDE w:val="0"/>
        <w:autoSpaceDN w:val="0"/>
        <w:adjustRightInd w:val="0"/>
        <w:spacing w:after="0" w:line="240" w:lineRule="auto"/>
        <w:jc w:val="center"/>
        <w:rPr>
          <w:rFonts w:ascii="Times New Roman" w:hAnsi="Times New Roman" w:cs="Times New Roman"/>
          <w:b/>
          <w:sz w:val="24"/>
          <w:szCs w:val="24"/>
          <w:lang w:val="id-ID"/>
        </w:rPr>
      </w:pPr>
      <w:r>
        <w:rPr>
          <w:rFonts w:ascii="Times New Roman" w:hAnsi="Times New Roman" w:cs="Times New Roman"/>
          <w:b/>
          <w:sz w:val="24"/>
          <w:szCs w:val="24"/>
        </w:rPr>
        <w:t xml:space="preserve">Gambar 6.1. </w:t>
      </w:r>
      <w:r w:rsidR="00D56684" w:rsidRPr="006E4877">
        <w:rPr>
          <w:rFonts w:ascii="Times New Roman" w:hAnsi="Times New Roman" w:cs="Times New Roman"/>
          <w:b/>
          <w:sz w:val="24"/>
          <w:szCs w:val="24"/>
          <w:lang w:val="id-ID"/>
        </w:rPr>
        <w:t>Peta Administrasi Wilayah Kota Surakarta</w:t>
      </w:r>
    </w:p>
    <w:p w14:paraId="25BCA569" w14:textId="77777777" w:rsidR="00BF5EEB" w:rsidRPr="006E4877" w:rsidRDefault="00BF5EEB" w:rsidP="0060744B">
      <w:pPr>
        <w:tabs>
          <w:tab w:val="left" w:pos="851"/>
          <w:tab w:val="left" w:pos="2552"/>
        </w:tabs>
        <w:autoSpaceDE w:val="0"/>
        <w:autoSpaceDN w:val="0"/>
        <w:adjustRightInd w:val="0"/>
        <w:spacing w:after="0" w:line="240" w:lineRule="auto"/>
        <w:ind w:left="2127"/>
        <w:jc w:val="center"/>
        <w:rPr>
          <w:rFonts w:ascii="Times New Roman" w:hAnsi="Times New Roman" w:cs="Times New Roman"/>
          <w:b/>
          <w:sz w:val="24"/>
          <w:szCs w:val="24"/>
          <w:lang w:val="id-ID"/>
        </w:rPr>
      </w:pPr>
    </w:p>
    <w:p w14:paraId="51227899" w14:textId="77777777" w:rsidR="00D56684" w:rsidRPr="00AC15A8" w:rsidRDefault="00D56684" w:rsidP="00D56684">
      <w:pPr>
        <w:spacing w:line="360" w:lineRule="auto"/>
        <w:ind w:left="851" w:firstLine="567"/>
        <w:contextualSpacing/>
        <w:jc w:val="both"/>
        <w:rPr>
          <w:rFonts w:ascii="Times New Roman" w:hAnsi="Times New Roman" w:cs="Times New Roman"/>
          <w:lang w:val="id-ID"/>
        </w:rPr>
      </w:pPr>
      <w:r w:rsidRPr="00AC15A8">
        <w:rPr>
          <w:rFonts w:ascii="Times New Roman" w:hAnsi="Times New Roman" w:cs="Times New Roman"/>
          <w:lang w:val="id-ID"/>
        </w:rPr>
        <w:t xml:space="preserve">Secara geografis Kota Surakarta memiliki posisi strategis di Provinsi Jawa Tengah. Kota Surakarta berfungsi sebagai pusat pertumbuhan bagi daerah </w:t>
      </w:r>
      <w:r w:rsidRPr="00AC15A8">
        <w:rPr>
          <w:rFonts w:ascii="Times New Roman" w:hAnsi="Times New Roman" w:cs="Times New Roman"/>
          <w:lang w:val="id-ID"/>
        </w:rPr>
        <w:lastRenderedPageBreak/>
        <w:t xml:space="preserve">pendukung </w:t>
      </w:r>
      <w:r w:rsidRPr="00AC15A8">
        <w:rPr>
          <w:rFonts w:ascii="Times New Roman" w:hAnsi="Times New Roman" w:cs="Times New Roman"/>
          <w:i/>
          <w:lang w:val="id-ID"/>
        </w:rPr>
        <w:t>(hinterland)</w:t>
      </w:r>
      <w:r w:rsidRPr="00AC15A8">
        <w:rPr>
          <w:rFonts w:ascii="Times New Roman" w:hAnsi="Times New Roman" w:cs="Times New Roman"/>
          <w:lang w:val="id-ID"/>
        </w:rPr>
        <w:t xml:space="preserve"> yang </w:t>
      </w:r>
      <w:r w:rsidRPr="00AC15A8">
        <w:rPr>
          <w:rFonts w:ascii="Times New Roman" w:hAnsi="Times New Roman" w:cs="Times New Roman"/>
        </w:rPr>
        <w:t>berada</w:t>
      </w:r>
      <w:r w:rsidRPr="00AC15A8">
        <w:rPr>
          <w:rFonts w:ascii="Times New Roman" w:hAnsi="Times New Roman" w:cs="Times New Roman"/>
          <w:lang w:val="id-ID"/>
        </w:rPr>
        <w:t xml:space="preserve"> pada kawasan Subosuk</w:t>
      </w:r>
      <w:r w:rsidRPr="00AC15A8">
        <w:rPr>
          <w:rFonts w:ascii="Times New Roman" w:hAnsi="Times New Roman" w:cs="Times New Roman"/>
        </w:rPr>
        <w:t>ow</w:t>
      </w:r>
      <w:r w:rsidRPr="00AC15A8">
        <w:rPr>
          <w:rFonts w:ascii="Times New Roman" w:hAnsi="Times New Roman" w:cs="Times New Roman"/>
          <w:lang w:val="id-ID"/>
        </w:rPr>
        <w:t>onosraten (Surakarta, Boyolali, Sukoharjo, Wonogiri, Sragen</w:t>
      </w:r>
      <w:r w:rsidRPr="00AC15A8">
        <w:rPr>
          <w:rFonts w:ascii="Times New Roman" w:hAnsi="Times New Roman" w:cs="Times New Roman"/>
        </w:rPr>
        <w:t>,</w:t>
      </w:r>
      <w:r w:rsidRPr="00AC15A8">
        <w:rPr>
          <w:rFonts w:ascii="Times New Roman" w:hAnsi="Times New Roman" w:cs="Times New Roman"/>
          <w:lang w:val="id-ID"/>
        </w:rPr>
        <w:t xml:space="preserve"> dan Klaten). Posisi Kota Surakarta berada pada jalur transportasi strategis yaitu pertemuan jalur transportasi darat antara Semarang dengan Yogjakarta (Joglo Semar), dan jalur Surabaya dengan Yog</w:t>
      </w:r>
      <w:r w:rsidRPr="00AC15A8">
        <w:rPr>
          <w:rFonts w:ascii="Times New Roman" w:hAnsi="Times New Roman" w:cs="Times New Roman"/>
        </w:rPr>
        <w:t>y</w:t>
      </w:r>
      <w:r w:rsidRPr="00AC15A8">
        <w:rPr>
          <w:rFonts w:ascii="Times New Roman" w:hAnsi="Times New Roman" w:cs="Times New Roman"/>
          <w:lang w:val="id-ID"/>
        </w:rPr>
        <w:t xml:space="preserve">akarta. </w:t>
      </w:r>
    </w:p>
    <w:p w14:paraId="32795C0D" w14:textId="77777777" w:rsidR="00D56684" w:rsidRPr="00AC15A8" w:rsidRDefault="00D56684" w:rsidP="00D56684">
      <w:pPr>
        <w:spacing w:line="360" w:lineRule="auto"/>
        <w:ind w:left="851" w:firstLine="567"/>
        <w:contextualSpacing/>
        <w:jc w:val="both"/>
        <w:rPr>
          <w:rFonts w:ascii="Times New Roman" w:hAnsi="Times New Roman" w:cs="Times New Roman"/>
        </w:rPr>
      </w:pPr>
      <w:r w:rsidRPr="00AC15A8">
        <w:rPr>
          <w:rFonts w:ascii="Times New Roman" w:hAnsi="Times New Roman" w:cs="Times New Roman"/>
          <w:lang w:val="id-ID"/>
        </w:rPr>
        <w:t>Secara administrasi luas wilayah Kota Surakarta sebesar 44,0</w:t>
      </w:r>
      <w:r w:rsidRPr="00AC15A8">
        <w:rPr>
          <w:rFonts w:ascii="Times New Roman" w:hAnsi="Times New Roman" w:cs="Times New Roman"/>
        </w:rPr>
        <w:t>4</w:t>
      </w:r>
      <w:r w:rsidRPr="00AC15A8">
        <w:rPr>
          <w:rFonts w:ascii="Times New Roman" w:hAnsi="Times New Roman" w:cs="Times New Roman"/>
          <w:lang w:val="id-ID"/>
        </w:rPr>
        <w:t xml:space="preserve"> Km², yang terbagi menjadi 5 wilayah </w:t>
      </w:r>
      <w:r w:rsidRPr="00AC15A8">
        <w:rPr>
          <w:rFonts w:ascii="Times New Roman" w:hAnsi="Times New Roman" w:cs="Times New Roman"/>
        </w:rPr>
        <w:t>administrasi</w:t>
      </w:r>
      <w:r w:rsidRPr="00AC15A8">
        <w:rPr>
          <w:rFonts w:ascii="Times New Roman" w:hAnsi="Times New Roman" w:cs="Times New Roman"/>
          <w:lang w:val="id-ID"/>
        </w:rPr>
        <w:t xml:space="preserve"> kecamatan, yaitu Kecamatan Laweyan, Serengan, Pasarkliwon, Jebres, Banjarsari. </w:t>
      </w:r>
      <w:del w:id="3" w:author="Emmy Mutiarini" w:date="2018-05-10T17:53:00Z">
        <w:r w:rsidRPr="00AC15A8" w:rsidDel="008F51FA">
          <w:rPr>
            <w:rFonts w:ascii="Times New Roman" w:hAnsi="Times New Roman" w:cs="Times New Roman"/>
            <w:lang w:val="id-ID"/>
          </w:rPr>
          <w:delText>Secara keseluruhan j</w:delText>
        </w:r>
      </w:del>
      <w:ins w:id="4" w:author="Emmy Mutiarini" w:date="2018-05-10T17:53:00Z">
        <w:r w:rsidR="008F51FA">
          <w:rPr>
            <w:rFonts w:ascii="Times New Roman" w:hAnsi="Times New Roman" w:cs="Times New Roman"/>
          </w:rPr>
          <w:t>J</w:t>
        </w:r>
      </w:ins>
      <w:r w:rsidRPr="00AC15A8">
        <w:rPr>
          <w:rFonts w:ascii="Times New Roman" w:hAnsi="Times New Roman" w:cs="Times New Roman"/>
          <w:lang w:val="id-ID"/>
        </w:rPr>
        <w:t>umlah kelurahan di Kota Surakarta sebanyak 51 kelurahan, dengan jumlah RW sebanyak 604 RW, dan 2.714 RT. Secara rinci jumlah kelurahan, RT dan RW d</w:t>
      </w:r>
      <w:r w:rsidRPr="00AC15A8">
        <w:rPr>
          <w:rFonts w:ascii="Times New Roman" w:hAnsi="Times New Roman" w:cs="Times New Roman"/>
        </w:rPr>
        <w:t>i</w:t>
      </w:r>
      <w:r w:rsidRPr="00AC15A8">
        <w:rPr>
          <w:rFonts w:ascii="Times New Roman" w:hAnsi="Times New Roman" w:cs="Times New Roman"/>
          <w:lang w:val="id-ID"/>
        </w:rPr>
        <w:t xml:space="preserve"> Kota Surakarta dapat dilihat pada </w:t>
      </w:r>
      <w:r w:rsidRPr="00AC15A8">
        <w:rPr>
          <w:rFonts w:ascii="Times New Roman" w:hAnsi="Times New Roman" w:cs="Times New Roman"/>
        </w:rPr>
        <w:t xml:space="preserve">gambar </w:t>
      </w:r>
      <w:r w:rsidR="0016141F" w:rsidRPr="00AC15A8">
        <w:rPr>
          <w:rFonts w:ascii="Times New Roman" w:hAnsi="Times New Roman" w:cs="Times New Roman"/>
          <w:lang w:val="id-ID"/>
        </w:rPr>
        <w:t>berikut ini</w:t>
      </w:r>
      <w:r w:rsidR="0016141F" w:rsidRPr="00AC15A8">
        <w:rPr>
          <w:rFonts w:ascii="Times New Roman" w:hAnsi="Times New Roman" w:cs="Times New Roman"/>
        </w:rPr>
        <w:t xml:space="preserve"> </w:t>
      </w:r>
      <w:r w:rsidR="0016141F" w:rsidRPr="00AC15A8">
        <w:rPr>
          <w:rFonts w:ascii="Times New Roman" w:hAnsi="Times New Roman" w:cs="Times New Roman"/>
          <w:lang w:val="id-ID"/>
        </w:rPr>
        <w:t>:</w:t>
      </w:r>
    </w:p>
    <w:p w14:paraId="74CD29B9" w14:textId="77777777" w:rsidR="00D56684" w:rsidRPr="00F7736C" w:rsidRDefault="00F7736C" w:rsidP="00BF5EEB">
      <w:pPr>
        <w:tabs>
          <w:tab w:val="left" w:pos="360"/>
        </w:tabs>
        <w:autoSpaceDE w:val="0"/>
        <w:autoSpaceDN w:val="0"/>
        <w:adjustRightInd w:val="0"/>
        <w:jc w:val="right"/>
        <w:rPr>
          <w:rFonts w:ascii="Bookman Old Style" w:hAnsi="Bookman Old Style" w:cs="Tahoma"/>
          <w:b/>
          <w:lang w:val="id-ID"/>
        </w:rPr>
      </w:pPr>
      <w:r>
        <w:rPr>
          <w:rFonts w:ascii="Bookman Old Style" w:hAnsi="Bookman Old Style" w:cs="Tahoma"/>
          <w:b/>
          <w:noProof/>
        </w:rPr>
        <w:drawing>
          <wp:inline distT="0" distB="0" distL="0" distR="0" wp14:anchorId="2B5A1851" wp14:editId="3A63B50A">
            <wp:extent cx="4439731" cy="2494237"/>
            <wp:effectExtent l="0" t="0" r="0" b="190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95403" cy="2525513"/>
                    </a:xfrm>
                    <a:prstGeom prst="rect">
                      <a:avLst/>
                    </a:prstGeom>
                    <a:noFill/>
                  </pic:spPr>
                </pic:pic>
              </a:graphicData>
            </a:graphic>
          </wp:inline>
        </w:drawing>
      </w:r>
    </w:p>
    <w:p w14:paraId="7DC69796" w14:textId="77777777" w:rsidR="00D56684" w:rsidRPr="00226F7C" w:rsidRDefault="00D56684" w:rsidP="00BF5EEB">
      <w:pPr>
        <w:tabs>
          <w:tab w:val="left" w:pos="360"/>
        </w:tabs>
        <w:autoSpaceDE w:val="0"/>
        <w:autoSpaceDN w:val="0"/>
        <w:adjustRightInd w:val="0"/>
        <w:ind w:firstLine="284"/>
        <w:rPr>
          <w:rFonts w:ascii="Bookman Old Style" w:hAnsi="Bookman Old Style" w:cs="Tahoma"/>
          <w:i/>
          <w:sz w:val="18"/>
          <w:szCs w:val="20"/>
        </w:rPr>
      </w:pPr>
      <w:r>
        <w:rPr>
          <w:rFonts w:ascii="Bookman Old Style" w:hAnsi="Bookman Old Style" w:cs="Tahoma"/>
          <w:i/>
          <w:sz w:val="18"/>
          <w:szCs w:val="20"/>
        </w:rPr>
        <w:t xml:space="preserve">             </w:t>
      </w:r>
      <w:r w:rsidRPr="00226F7C">
        <w:rPr>
          <w:rFonts w:ascii="Bookman Old Style" w:hAnsi="Bookman Old Style" w:cs="Tahoma"/>
          <w:i/>
          <w:sz w:val="18"/>
          <w:szCs w:val="20"/>
          <w:lang w:val="id-ID"/>
        </w:rPr>
        <w:t>Sumber: Surakarta Dalam Angka 201</w:t>
      </w:r>
      <w:r w:rsidRPr="00226F7C">
        <w:rPr>
          <w:rFonts w:ascii="Bookman Old Style" w:hAnsi="Bookman Old Style" w:cs="Tahoma"/>
          <w:i/>
          <w:sz w:val="18"/>
          <w:szCs w:val="20"/>
        </w:rPr>
        <w:t>5</w:t>
      </w:r>
      <w:r w:rsidRPr="00226F7C">
        <w:rPr>
          <w:rFonts w:ascii="Bookman Old Style" w:hAnsi="Bookman Old Style" w:cs="Tahoma"/>
          <w:i/>
          <w:sz w:val="18"/>
          <w:szCs w:val="20"/>
          <w:lang w:val="id-ID"/>
        </w:rPr>
        <w:t>, BPS</w:t>
      </w:r>
    </w:p>
    <w:p w14:paraId="46B25F96" w14:textId="77777777" w:rsidR="00D56684" w:rsidRDefault="00BF5EEB" w:rsidP="00BF5EEB">
      <w:pPr>
        <w:tabs>
          <w:tab w:val="left" w:pos="851"/>
          <w:tab w:val="left" w:pos="2552"/>
        </w:tabs>
        <w:autoSpaceDE w:val="0"/>
        <w:autoSpaceDN w:val="0"/>
        <w:adjustRightInd w:val="0"/>
        <w:spacing w:after="0" w:line="240" w:lineRule="auto"/>
        <w:ind w:firstLine="993"/>
        <w:jc w:val="center"/>
        <w:rPr>
          <w:b/>
        </w:rPr>
      </w:pPr>
      <w:r>
        <w:rPr>
          <w:b/>
        </w:rPr>
        <w:t xml:space="preserve">Gambar </w:t>
      </w:r>
      <w:r w:rsidR="00512738">
        <w:rPr>
          <w:b/>
        </w:rPr>
        <w:t>6</w:t>
      </w:r>
      <w:r w:rsidR="0016141F">
        <w:rPr>
          <w:b/>
        </w:rPr>
        <w:t>.</w:t>
      </w:r>
      <w:r>
        <w:rPr>
          <w:b/>
        </w:rPr>
        <w:t xml:space="preserve">2. </w:t>
      </w:r>
      <w:r w:rsidR="00D56684" w:rsidRPr="00E15497">
        <w:rPr>
          <w:b/>
          <w:lang w:val="id-ID"/>
        </w:rPr>
        <w:t>Pembagian Wilayah Admi</w:t>
      </w:r>
      <w:r w:rsidR="00D56684" w:rsidRPr="00E15497">
        <w:rPr>
          <w:b/>
        </w:rPr>
        <w:t>nis</w:t>
      </w:r>
      <w:r w:rsidR="00D56684" w:rsidRPr="00E15497">
        <w:rPr>
          <w:b/>
          <w:lang w:val="id-ID"/>
        </w:rPr>
        <w:t>trasi Kota Surakarta</w:t>
      </w:r>
    </w:p>
    <w:p w14:paraId="4409CE57" w14:textId="77777777" w:rsidR="00BF5EEB" w:rsidRPr="00BF5EEB" w:rsidRDefault="00BF5EEB" w:rsidP="00BF5EEB">
      <w:pPr>
        <w:tabs>
          <w:tab w:val="left" w:pos="851"/>
          <w:tab w:val="left" w:pos="2552"/>
        </w:tabs>
        <w:autoSpaceDE w:val="0"/>
        <w:autoSpaceDN w:val="0"/>
        <w:adjustRightInd w:val="0"/>
        <w:spacing w:after="0" w:line="240" w:lineRule="auto"/>
        <w:ind w:firstLine="993"/>
        <w:jc w:val="center"/>
        <w:rPr>
          <w:b/>
        </w:rPr>
      </w:pPr>
    </w:p>
    <w:p w14:paraId="473DB912" w14:textId="35AB7899" w:rsidR="00D56684" w:rsidRPr="0016141F" w:rsidDel="00A67AB0" w:rsidRDefault="00D56684" w:rsidP="00D56684">
      <w:pPr>
        <w:spacing w:line="360" w:lineRule="auto"/>
        <w:ind w:left="851" w:firstLine="567"/>
        <w:contextualSpacing/>
        <w:jc w:val="both"/>
        <w:rPr>
          <w:del w:id="5" w:author="Hari Laksono" w:date="2018-05-15T13:55:00Z"/>
          <w:rFonts w:ascii="Times New Roman" w:hAnsi="Times New Roman" w:cs="Times New Roman"/>
          <w:lang w:val="id-ID"/>
        </w:rPr>
      </w:pPr>
      <w:del w:id="6" w:author="Hari Laksono" w:date="2018-05-15T13:55:00Z">
        <w:r w:rsidRPr="0016141F" w:rsidDel="00A67AB0">
          <w:rPr>
            <w:rFonts w:ascii="Times New Roman" w:hAnsi="Times New Roman" w:cs="Times New Roman"/>
            <w:lang w:val="id-ID"/>
          </w:rPr>
          <w:delText>Dilihat dari ketinggian (topografi) wilayah, Kota Surakarta termasuk dataran rendah. Ketinggiannya hanya sekitar ±92 meter dari permukaan laut</w:delText>
        </w:r>
        <w:r w:rsidRPr="0016141F" w:rsidDel="00A67AB0">
          <w:rPr>
            <w:rFonts w:ascii="Times New Roman" w:hAnsi="Times New Roman" w:cs="Times New Roman"/>
          </w:rPr>
          <w:delText xml:space="preserve">, </w:delText>
        </w:r>
        <w:r w:rsidRPr="0016141F" w:rsidDel="00A67AB0">
          <w:rPr>
            <w:rFonts w:ascii="Times New Roman" w:hAnsi="Times New Roman" w:cs="Times New Roman"/>
            <w:lang w:val="id-ID"/>
          </w:rPr>
          <w:delText>dan kemiringan lahan di Kota Surakarta berkisar antara 0-15%.</w:delText>
        </w:r>
        <w:r w:rsidRPr="0016141F" w:rsidDel="00A67AB0">
          <w:rPr>
            <w:rFonts w:ascii="Times New Roman" w:hAnsi="Times New Roman" w:cs="Times New Roman"/>
          </w:rPr>
          <w:delText xml:space="preserve"> </w:delText>
        </w:r>
        <w:r w:rsidRPr="0016141F" w:rsidDel="00A67AB0">
          <w:rPr>
            <w:rFonts w:ascii="Times New Roman" w:hAnsi="Times New Roman" w:cs="Times New Roman"/>
            <w:lang w:val="id-ID"/>
          </w:rPr>
          <w:delText>Suhu udara berkisar antara 26,2°C sampai dengan 28</w:delText>
        </w:r>
        <w:r w:rsidRPr="0016141F" w:rsidDel="00A67AB0">
          <w:rPr>
            <w:rFonts w:ascii="Times New Roman" w:hAnsi="Times New Roman" w:cs="Times New Roman"/>
          </w:rPr>
          <w:delText>,</w:delText>
        </w:r>
        <w:r w:rsidRPr="0016141F" w:rsidDel="00A67AB0">
          <w:rPr>
            <w:rFonts w:ascii="Times New Roman" w:hAnsi="Times New Roman" w:cs="Times New Roman"/>
            <w:lang w:val="id-ID"/>
          </w:rPr>
          <w:delText>5</w:delText>
        </w:r>
        <w:r w:rsidRPr="0016141F" w:rsidDel="00A67AB0">
          <w:rPr>
            <w:rFonts w:ascii="Times New Roman" w:hAnsi="Times New Roman" w:cs="Times New Roman"/>
          </w:rPr>
          <w:delText xml:space="preserve">°C. Adapun kelembaban udaranya antara 66% sampai dengan 88 persen. Jumlah hari hujan terbanyak ada pada bulan Januari yaitu 25 hari dengan curah hujan sebesar </w:delText>
        </w:r>
        <w:r w:rsidRPr="0016141F" w:rsidDel="00A67AB0">
          <w:rPr>
            <w:rFonts w:ascii="Times New Roman" w:hAnsi="Times New Roman" w:cs="Times New Roman"/>
            <w:lang w:val="id-ID"/>
          </w:rPr>
          <w:delText>437</w:delText>
        </w:r>
        <w:r w:rsidRPr="0016141F" w:rsidDel="00A67AB0">
          <w:rPr>
            <w:rFonts w:ascii="Times New Roman" w:hAnsi="Times New Roman" w:cs="Times New Roman"/>
          </w:rPr>
          <w:delText xml:space="preserve"> mm. </w:delText>
        </w:r>
      </w:del>
    </w:p>
    <w:p w14:paraId="25F1BCBC" w14:textId="77777777" w:rsidR="00D56684" w:rsidRPr="0016141F" w:rsidRDefault="00D56684" w:rsidP="00ED5D1B">
      <w:pPr>
        <w:spacing w:line="360" w:lineRule="auto"/>
        <w:ind w:left="851" w:firstLine="567"/>
        <w:contextualSpacing/>
        <w:jc w:val="both"/>
        <w:rPr>
          <w:rFonts w:ascii="Times New Roman" w:hAnsi="Times New Roman" w:cs="Times New Roman"/>
          <w:lang w:val="id-ID"/>
        </w:rPr>
      </w:pPr>
      <w:r w:rsidRPr="0016141F">
        <w:rPr>
          <w:rFonts w:ascii="Times New Roman" w:hAnsi="Times New Roman" w:cs="Times New Roman"/>
          <w:lang w:val="id-ID"/>
        </w:rPr>
        <w:t>Pemanfaatan lahan di wilayah Kota Surakarta sebagian besar untuk pemukiman, luasnya mencapai kurang lebih 65% dari total luas wilayah, sedangkan sisanya dimanfaatkan untuk kegiatan perekonomian (16,5%) dan fasilitas umum.</w:t>
      </w:r>
      <w:r w:rsidR="00ED5D1B" w:rsidRPr="0016141F">
        <w:rPr>
          <w:rFonts w:ascii="Times New Roman" w:hAnsi="Times New Roman" w:cs="Times New Roman"/>
          <w:lang w:val="id-ID"/>
        </w:rPr>
        <w:t xml:space="preserve"> </w:t>
      </w:r>
    </w:p>
    <w:p w14:paraId="45E23FEE" w14:textId="101EF350" w:rsidR="002C2A08" w:rsidRPr="008F51FA" w:rsidDel="00A67AB0" w:rsidRDefault="002C2A08" w:rsidP="005E04E5">
      <w:pPr>
        <w:tabs>
          <w:tab w:val="left" w:pos="851"/>
          <w:tab w:val="left" w:pos="1418"/>
          <w:tab w:val="left" w:pos="2127"/>
        </w:tabs>
        <w:autoSpaceDE w:val="0"/>
        <w:autoSpaceDN w:val="0"/>
        <w:adjustRightInd w:val="0"/>
        <w:spacing w:before="120" w:after="0" w:line="360" w:lineRule="auto"/>
        <w:ind w:left="851" w:firstLine="589"/>
        <w:jc w:val="both"/>
        <w:rPr>
          <w:del w:id="7" w:author="Hari Laksono" w:date="2018-05-15T13:54:00Z"/>
          <w:rFonts w:ascii="Times New Roman" w:eastAsia="Times New Roman" w:hAnsi="Times New Roman" w:cs="Times New Roman"/>
          <w:strike/>
          <w:color w:val="000000"/>
          <w:rPrChange w:id="8" w:author="Emmy Mutiarini" w:date="2018-05-10T17:54:00Z">
            <w:rPr>
              <w:del w:id="9" w:author="Hari Laksono" w:date="2018-05-15T13:54:00Z"/>
              <w:rFonts w:ascii="Times New Roman" w:eastAsia="Times New Roman" w:hAnsi="Times New Roman" w:cs="Times New Roman"/>
              <w:color w:val="000000"/>
            </w:rPr>
          </w:rPrChange>
        </w:rPr>
      </w:pPr>
      <w:commentRangeStart w:id="10"/>
      <w:del w:id="11" w:author="Hari Laksono" w:date="2018-05-15T13:54:00Z">
        <w:r w:rsidRPr="008F51FA" w:rsidDel="00A67AB0">
          <w:rPr>
            <w:rFonts w:ascii="Times New Roman" w:eastAsia="Times New Roman" w:hAnsi="Times New Roman" w:cs="Times New Roman"/>
            <w:strike/>
            <w:color w:val="000000"/>
            <w:rPrChange w:id="12" w:author="Emmy Mutiarini" w:date="2018-05-10T17:54:00Z">
              <w:rPr>
                <w:rFonts w:ascii="Times New Roman" w:eastAsia="Times New Roman" w:hAnsi="Times New Roman" w:cs="Times New Roman"/>
                <w:color w:val="000000"/>
              </w:rPr>
            </w:rPrChange>
          </w:rPr>
          <w:delText>Kota Surakarta terletak di Provinsi Jawa Tengah dengan luas wilayah 44,04 km</w:delText>
        </w:r>
        <w:r w:rsidRPr="008F51FA" w:rsidDel="00A67AB0">
          <w:rPr>
            <w:rFonts w:ascii="Times New Roman" w:eastAsia="Times New Roman" w:hAnsi="Times New Roman" w:cs="Times New Roman"/>
            <w:strike/>
            <w:color w:val="000000"/>
            <w:vertAlign w:val="superscript"/>
            <w:rPrChange w:id="13" w:author="Emmy Mutiarini" w:date="2018-05-10T17:54:00Z">
              <w:rPr>
                <w:rFonts w:ascii="Times New Roman" w:eastAsia="Times New Roman" w:hAnsi="Times New Roman" w:cs="Times New Roman"/>
                <w:color w:val="000000"/>
                <w:vertAlign w:val="superscript"/>
              </w:rPr>
            </w:rPrChange>
          </w:rPr>
          <w:delText>2</w:delText>
        </w:r>
        <w:r w:rsidRPr="008F51FA" w:rsidDel="00A67AB0">
          <w:rPr>
            <w:rFonts w:ascii="Times New Roman" w:eastAsia="Times New Roman" w:hAnsi="Times New Roman" w:cs="Times New Roman"/>
            <w:strike/>
            <w:color w:val="000000"/>
            <w:rPrChange w:id="14" w:author="Emmy Mutiarini" w:date="2018-05-10T17:54:00Z">
              <w:rPr>
                <w:rFonts w:ascii="Times New Roman" w:eastAsia="Times New Roman" w:hAnsi="Times New Roman" w:cs="Times New Roman"/>
                <w:color w:val="000000"/>
              </w:rPr>
            </w:rPrChange>
          </w:rPr>
          <w:delText>, yang terdiri atas 5 (lima) kecamatan, 51 (lima puluh satu) kelurahan, 606 (enam ratus enam ) Rukun Warga serta 2.720 (dua ribu tujuh ratus dua puluh) Rukun Tetangga.</w:delText>
        </w:r>
        <w:commentRangeEnd w:id="10"/>
        <w:r w:rsidR="008F51FA" w:rsidDel="00A67AB0">
          <w:rPr>
            <w:rStyle w:val="CommentReference"/>
          </w:rPr>
          <w:commentReference w:id="10"/>
        </w:r>
      </w:del>
    </w:p>
    <w:p w14:paraId="13BB59D1" w14:textId="77777777" w:rsidR="002C2A08" w:rsidRPr="0016141F" w:rsidRDefault="002C2A08" w:rsidP="005E04E5">
      <w:pPr>
        <w:tabs>
          <w:tab w:val="left" w:pos="993"/>
          <w:tab w:val="left" w:pos="1418"/>
          <w:tab w:val="left" w:pos="2127"/>
        </w:tabs>
        <w:autoSpaceDE w:val="0"/>
        <w:autoSpaceDN w:val="0"/>
        <w:adjustRightInd w:val="0"/>
        <w:spacing w:before="120" w:after="0" w:line="360" w:lineRule="auto"/>
        <w:ind w:left="851" w:firstLine="873"/>
        <w:jc w:val="both"/>
        <w:rPr>
          <w:rFonts w:ascii="Times New Roman" w:eastAsia="Times New Roman" w:hAnsi="Times New Roman" w:cs="Times New Roman"/>
          <w:color w:val="1F497D"/>
          <w:lang w:val="id-ID"/>
        </w:rPr>
      </w:pPr>
      <w:r w:rsidRPr="0016141F">
        <w:rPr>
          <w:rFonts w:ascii="Times New Roman" w:eastAsia="Times New Roman" w:hAnsi="Times New Roman" w:cs="Times New Roman"/>
          <w:color w:val="000000"/>
          <w:lang w:val="id-ID"/>
        </w:rPr>
        <w:t>B</w:t>
      </w:r>
      <w:r w:rsidRPr="0016141F">
        <w:rPr>
          <w:rFonts w:ascii="Times New Roman" w:eastAsia="Times New Roman" w:hAnsi="Times New Roman" w:cs="Times New Roman"/>
          <w:color w:val="000000"/>
        </w:rPr>
        <w:t>erdasarkan kemampuan sumber</w:t>
      </w:r>
      <w:r w:rsidRPr="0016141F">
        <w:rPr>
          <w:rFonts w:ascii="Times New Roman" w:eastAsia="Times New Roman" w:hAnsi="Times New Roman" w:cs="Times New Roman"/>
          <w:color w:val="000000"/>
          <w:lang w:val="id-ID"/>
        </w:rPr>
        <w:t xml:space="preserve"> </w:t>
      </w:r>
      <w:r w:rsidRPr="0016141F">
        <w:rPr>
          <w:rFonts w:ascii="Times New Roman" w:eastAsia="Times New Roman" w:hAnsi="Times New Roman" w:cs="Times New Roman"/>
          <w:color w:val="000000"/>
        </w:rPr>
        <w:t>daya (</w:t>
      </w:r>
      <w:r w:rsidRPr="0016141F">
        <w:rPr>
          <w:rFonts w:ascii="Times New Roman" w:eastAsia="Times New Roman" w:hAnsi="Times New Roman" w:cs="Times New Roman"/>
          <w:i/>
          <w:color w:val="000000"/>
        </w:rPr>
        <w:t xml:space="preserve">resources based view </w:t>
      </w:r>
      <w:r w:rsidRPr="0016141F">
        <w:rPr>
          <w:rFonts w:ascii="Times New Roman" w:eastAsia="Times New Roman" w:hAnsi="Times New Roman" w:cs="Times New Roman"/>
          <w:color w:val="000000"/>
        </w:rPr>
        <w:t>/RBV) Kota Surakarta tidak memiliki sumber</w:t>
      </w:r>
      <w:r w:rsidRPr="0016141F">
        <w:rPr>
          <w:rFonts w:ascii="Times New Roman" w:eastAsia="Times New Roman" w:hAnsi="Times New Roman" w:cs="Times New Roman"/>
          <w:color w:val="000000"/>
          <w:lang w:val="id-ID"/>
        </w:rPr>
        <w:t xml:space="preserve"> </w:t>
      </w:r>
      <w:r w:rsidRPr="0016141F">
        <w:rPr>
          <w:rFonts w:ascii="Times New Roman" w:eastAsia="Times New Roman" w:hAnsi="Times New Roman" w:cs="Times New Roman"/>
          <w:color w:val="000000"/>
        </w:rPr>
        <w:t>daya alam dari sisi komoditas yang berlebih, namun dari sisi sumber daya alam dalam arti lokasi, Kota Surakarta dianugerahi dengan lokasi strategis yang berfungsi sebagai penghubung (</w:t>
      </w:r>
      <w:r w:rsidRPr="0016141F">
        <w:rPr>
          <w:rFonts w:ascii="Times New Roman" w:eastAsia="Times New Roman" w:hAnsi="Times New Roman" w:cs="Times New Roman"/>
          <w:i/>
          <w:color w:val="000000"/>
        </w:rPr>
        <w:t>hub/interconnected</w:t>
      </w:r>
      <w:r w:rsidRPr="0016141F">
        <w:rPr>
          <w:rFonts w:ascii="Times New Roman" w:eastAsia="Times New Roman" w:hAnsi="Times New Roman" w:cs="Times New Roman"/>
          <w:color w:val="000000"/>
        </w:rPr>
        <w:t xml:space="preserve">) bagi </w:t>
      </w:r>
      <w:r w:rsidRPr="0016141F">
        <w:rPr>
          <w:rFonts w:ascii="Times New Roman" w:eastAsia="Times New Roman" w:hAnsi="Times New Roman" w:cs="Times New Roman"/>
          <w:i/>
          <w:color w:val="000000"/>
        </w:rPr>
        <w:t>hinterland</w:t>
      </w:r>
      <w:r w:rsidRPr="0016141F">
        <w:rPr>
          <w:rFonts w:ascii="Times New Roman" w:eastAsia="Times New Roman" w:hAnsi="Times New Roman" w:cs="Times New Roman"/>
          <w:color w:val="000000"/>
        </w:rPr>
        <w:t xml:space="preserve">/daerah pendukungnya yang berada di </w:t>
      </w:r>
      <w:r w:rsidRPr="0016141F">
        <w:rPr>
          <w:rFonts w:ascii="Times New Roman" w:eastAsia="Times New Roman" w:hAnsi="Times New Roman" w:cs="Times New Roman"/>
          <w:color w:val="000000"/>
        </w:rPr>
        <w:lastRenderedPageBreak/>
        <w:t>kawasan Subosukawonosraten (Surakarta, Boyolali, Sukoharjo, Karanganyar, Wonogiri, Sragen dan Klaten). Kota Surakarta diuntungkan secara lokasi, membawa konsekuensi posisi Kota Surakarta berada pada jalur transportasi yang strategis yaitu pertemuan jalur transportasi darat antara Semarang dengan Yogyakarta (Joglo Semar), dan jalur Surabaya dengan Yogyakarta.</w:t>
      </w:r>
    </w:p>
    <w:p w14:paraId="15715DED" w14:textId="77777777" w:rsidR="002C2A08" w:rsidRPr="0016141F" w:rsidRDefault="002C2A08" w:rsidP="005E04E5">
      <w:pPr>
        <w:tabs>
          <w:tab w:val="left" w:pos="1418"/>
          <w:tab w:val="left" w:pos="2127"/>
        </w:tabs>
        <w:autoSpaceDE w:val="0"/>
        <w:autoSpaceDN w:val="0"/>
        <w:adjustRightInd w:val="0"/>
        <w:spacing w:before="120" w:after="0" w:line="360" w:lineRule="auto"/>
        <w:ind w:left="851" w:firstLine="589"/>
        <w:jc w:val="both"/>
        <w:rPr>
          <w:rFonts w:ascii="Times New Roman" w:eastAsia="Times New Roman" w:hAnsi="Times New Roman" w:cs="Times New Roman"/>
          <w:color w:val="000000"/>
        </w:rPr>
      </w:pPr>
      <w:r w:rsidRPr="0016141F">
        <w:rPr>
          <w:rFonts w:ascii="Times New Roman" w:eastAsia="Times New Roman" w:hAnsi="Times New Roman" w:cs="Times New Roman"/>
          <w:color w:val="000000"/>
        </w:rPr>
        <w:t xml:space="preserve">Dengan posisi yang strategis ini Kota Surakarta dari sisi interaksi atas pergerakan barang, jasa dan orang, menjadikannya sebagai kawasan pusat bisnis yang penting bagi kawasan subosukawonosraten dan pulau jawa bagian selatan pada umumnya. Faktor sumber daya inilah yang menjadikan secara tidak langsung sektor unggulan di Kota Surakarta bertumpu pada sektor perdagangan dan jasa, yang diuntungkan dari sisi sumber daya lokasi tersebut. </w:t>
      </w:r>
    </w:p>
    <w:p w14:paraId="392D0D03" w14:textId="06F090C6" w:rsidR="00093CE3" w:rsidRPr="008F51FA" w:rsidDel="00A67AB0" w:rsidRDefault="00093CE3" w:rsidP="005E04E5">
      <w:pPr>
        <w:spacing w:after="0" w:line="360" w:lineRule="auto"/>
        <w:ind w:left="851" w:firstLine="589"/>
        <w:jc w:val="both"/>
        <w:rPr>
          <w:del w:id="15" w:author="Hari Laksono" w:date="2018-05-15T13:54:00Z"/>
          <w:rFonts w:ascii="Times New Roman" w:eastAsia="Calibri" w:hAnsi="Times New Roman" w:cs="Times New Roman"/>
          <w:strike/>
          <w:lang w:val="id-ID" w:eastAsia="id-ID"/>
          <w:rPrChange w:id="16" w:author="Emmy Mutiarini" w:date="2018-05-10T17:55:00Z">
            <w:rPr>
              <w:del w:id="17" w:author="Hari Laksono" w:date="2018-05-15T13:54:00Z"/>
              <w:rFonts w:ascii="Times New Roman" w:eastAsia="Calibri" w:hAnsi="Times New Roman" w:cs="Times New Roman"/>
              <w:lang w:val="id-ID" w:eastAsia="id-ID"/>
            </w:rPr>
          </w:rPrChange>
        </w:rPr>
      </w:pPr>
      <w:del w:id="18" w:author="Hari Laksono" w:date="2018-05-15T13:54:00Z">
        <w:r w:rsidRPr="008F51FA" w:rsidDel="00A67AB0">
          <w:rPr>
            <w:rFonts w:ascii="Times New Roman" w:eastAsia="Calibri" w:hAnsi="Times New Roman" w:cs="Times New Roman"/>
            <w:strike/>
            <w:lang w:val="id-ID" w:eastAsia="id-ID"/>
            <w:rPrChange w:id="19" w:author="Emmy Mutiarini" w:date="2018-05-10T17:55:00Z">
              <w:rPr>
                <w:rFonts w:ascii="Times New Roman" w:eastAsia="Calibri" w:hAnsi="Times New Roman" w:cs="Times New Roman"/>
                <w:lang w:val="id-ID" w:eastAsia="id-ID"/>
              </w:rPr>
            </w:rPrChange>
          </w:rPr>
          <w:delText>Secara geografis, Kota Surakarta terletak antara 110</w:delText>
        </w:r>
        <w:r w:rsidRPr="008F51FA" w:rsidDel="00A67AB0">
          <w:rPr>
            <w:rFonts w:ascii="Times New Roman" w:eastAsia="Calibri" w:hAnsi="Times New Roman" w:cs="Times New Roman"/>
            <w:strike/>
            <w:vertAlign w:val="superscript"/>
            <w:lang w:val="id-ID" w:eastAsia="id-ID"/>
            <w:rPrChange w:id="20" w:author="Emmy Mutiarini" w:date="2018-05-10T17:55:00Z">
              <w:rPr>
                <w:rFonts w:ascii="Times New Roman" w:eastAsia="Calibri" w:hAnsi="Times New Roman" w:cs="Times New Roman"/>
                <w:vertAlign w:val="superscript"/>
                <w:lang w:val="id-ID" w:eastAsia="id-ID"/>
              </w:rPr>
            </w:rPrChange>
          </w:rPr>
          <w:delText>0</w:delText>
        </w:r>
        <w:r w:rsidRPr="008F51FA" w:rsidDel="00A67AB0">
          <w:rPr>
            <w:rFonts w:ascii="Times New Roman" w:eastAsia="Calibri" w:hAnsi="Times New Roman" w:cs="Times New Roman"/>
            <w:strike/>
            <w:lang w:val="id-ID" w:eastAsia="id-ID"/>
            <w:rPrChange w:id="21" w:author="Emmy Mutiarini" w:date="2018-05-10T17:55:00Z">
              <w:rPr>
                <w:rFonts w:ascii="Times New Roman" w:eastAsia="Calibri" w:hAnsi="Times New Roman" w:cs="Times New Roman"/>
                <w:lang w:val="id-ID" w:eastAsia="id-ID"/>
              </w:rPr>
            </w:rPrChange>
          </w:rPr>
          <w:delText xml:space="preserve"> 45’ 15” dan 110</w:delText>
        </w:r>
        <w:r w:rsidRPr="008F51FA" w:rsidDel="00A67AB0">
          <w:rPr>
            <w:rFonts w:ascii="Times New Roman" w:eastAsia="Calibri" w:hAnsi="Times New Roman" w:cs="Times New Roman"/>
            <w:strike/>
            <w:vertAlign w:val="superscript"/>
            <w:lang w:val="id-ID" w:eastAsia="id-ID"/>
            <w:rPrChange w:id="22" w:author="Emmy Mutiarini" w:date="2018-05-10T17:55:00Z">
              <w:rPr>
                <w:rFonts w:ascii="Times New Roman" w:eastAsia="Calibri" w:hAnsi="Times New Roman" w:cs="Times New Roman"/>
                <w:vertAlign w:val="superscript"/>
                <w:lang w:val="id-ID" w:eastAsia="id-ID"/>
              </w:rPr>
            </w:rPrChange>
          </w:rPr>
          <w:delText>0</w:delText>
        </w:r>
        <w:r w:rsidRPr="008F51FA" w:rsidDel="00A67AB0">
          <w:rPr>
            <w:rFonts w:ascii="Times New Roman" w:eastAsia="Calibri" w:hAnsi="Times New Roman" w:cs="Times New Roman"/>
            <w:strike/>
            <w:lang w:val="id-ID" w:eastAsia="id-ID"/>
            <w:rPrChange w:id="23" w:author="Emmy Mutiarini" w:date="2018-05-10T17:55:00Z">
              <w:rPr>
                <w:rFonts w:ascii="Times New Roman" w:eastAsia="Calibri" w:hAnsi="Times New Roman" w:cs="Times New Roman"/>
                <w:lang w:val="id-ID" w:eastAsia="id-ID"/>
              </w:rPr>
            </w:rPrChange>
          </w:rPr>
          <w:delText xml:space="preserve"> 45’ 35 “ Bujur Timur dan antara 7</w:delText>
        </w:r>
        <w:r w:rsidRPr="008F51FA" w:rsidDel="00A67AB0">
          <w:rPr>
            <w:rFonts w:ascii="Times New Roman" w:eastAsia="Calibri" w:hAnsi="Times New Roman" w:cs="Times New Roman"/>
            <w:strike/>
            <w:vertAlign w:val="superscript"/>
            <w:lang w:val="id-ID" w:eastAsia="id-ID"/>
            <w:rPrChange w:id="24" w:author="Emmy Mutiarini" w:date="2018-05-10T17:55:00Z">
              <w:rPr>
                <w:rFonts w:ascii="Times New Roman" w:eastAsia="Calibri" w:hAnsi="Times New Roman" w:cs="Times New Roman"/>
                <w:vertAlign w:val="superscript"/>
                <w:lang w:val="id-ID" w:eastAsia="id-ID"/>
              </w:rPr>
            </w:rPrChange>
          </w:rPr>
          <w:delText>0</w:delText>
        </w:r>
        <w:r w:rsidRPr="008F51FA" w:rsidDel="00A67AB0">
          <w:rPr>
            <w:rFonts w:ascii="Times New Roman" w:eastAsia="Calibri" w:hAnsi="Times New Roman" w:cs="Times New Roman"/>
            <w:strike/>
            <w:lang w:val="id-ID" w:eastAsia="id-ID"/>
            <w:rPrChange w:id="25" w:author="Emmy Mutiarini" w:date="2018-05-10T17:55:00Z">
              <w:rPr>
                <w:rFonts w:ascii="Times New Roman" w:eastAsia="Calibri" w:hAnsi="Times New Roman" w:cs="Times New Roman"/>
                <w:lang w:val="id-ID" w:eastAsia="id-ID"/>
              </w:rPr>
            </w:rPrChange>
          </w:rPr>
          <w:delText xml:space="preserve"> 36’ dan 7</w:delText>
        </w:r>
        <w:r w:rsidRPr="008F51FA" w:rsidDel="00A67AB0">
          <w:rPr>
            <w:rFonts w:ascii="Times New Roman" w:eastAsia="Calibri" w:hAnsi="Times New Roman" w:cs="Times New Roman"/>
            <w:strike/>
            <w:vertAlign w:val="superscript"/>
            <w:lang w:val="id-ID" w:eastAsia="id-ID"/>
            <w:rPrChange w:id="26" w:author="Emmy Mutiarini" w:date="2018-05-10T17:55:00Z">
              <w:rPr>
                <w:rFonts w:ascii="Times New Roman" w:eastAsia="Calibri" w:hAnsi="Times New Roman" w:cs="Times New Roman"/>
                <w:vertAlign w:val="superscript"/>
                <w:lang w:val="id-ID" w:eastAsia="id-ID"/>
              </w:rPr>
            </w:rPrChange>
          </w:rPr>
          <w:delText>0</w:delText>
        </w:r>
        <w:r w:rsidRPr="008F51FA" w:rsidDel="00A67AB0">
          <w:rPr>
            <w:rFonts w:ascii="Times New Roman" w:eastAsia="Calibri" w:hAnsi="Times New Roman" w:cs="Times New Roman"/>
            <w:strike/>
            <w:lang w:val="id-ID" w:eastAsia="id-ID"/>
            <w:rPrChange w:id="27" w:author="Emmy Mutiarini" w:date="2018-05-10T17:55:00Z">
              <w:rPr>
                <w:rFonts w:ascii="Times New Roman" w:eastAsia="Calibri" w:hAnsi="Times New Roman" w:cs="Times New Roman"/>
                <w:lang w:val="id-ID" w:eastAsia="id-ID"/>
              </w:rPr>
            </w:rPrChange>
          </w:rPr>
          <w:delText xml:space="preserve"> 56’ Lintang Selatan. Kota Surakarta merupakan salah satu kota besar di Jawa Tengah yang menunjang kota-kota lainnya seperti Semarang maupun Yogyakarta. Wilayah Kota Surakarta atau lebih dikenal dengan ”</w:delText>
        </w:r>
        <w:r w:rsidRPr="008F51FA" w:rsidDel="00A67AB0">
          <w:rPr>
            <w:rFonts w:ascii="Times New Roman" w:eastAsia="Calibri" w:hAnsi="Times New Roman" w:cs="Times New Roman"/>
            <w:b/>
            <w:bCs/>
            <w:strike/>
            <w:lang w:val="id-ID" w:eastAsia="id-ID"/>
            <w:rPrChange w:id="28" w:author="Emmy Mutiarini" w:date="2018-05-10T17:55:00Z">
              <w:rPr>
                <w:rFonts w:ascii="Times New Roman" w:eastAsia="Calibri" w:hAnsi="Times New Roman" w:cs="Times New Roman"/>
                <w:b/>
                <w:bCs/>
                <w:lang w:val="id-ID" w:eastAsia="id-ID"/>
              </w:rPr>
            </w:rPrChange>
          </w:rPr>
          <w:delText>Kota Sala</w:delText>
        </w:r>
        <w:r w:rsidRPr="008F51FA" w:rsidDel="00A67AB0">
          <w:rPr>
            <w:rFonts w:ascii="Times New Roman" w:eastAsia="Calibri" w:hAnsi="Times New Roman" w:cs="Times New Roman"/>
            <w:strike/>
            <w:lang w:val="id-ID" w:eastAsia="id-ID"/>
            <w:rPrChange w:id="29" w:author="Emmy Mutiarini" w:date="2018-05-10T17:55:00Z">
              <w:rPr>
                <w:rFonts w:ascii="Times New Roman" w:eastAsia="Calibri" w:hAnsi="Times New Roman" w:cs="Times New Roman"/>
                <w:lang w:val="id-ID" w:eastAsia="id-ID"/>
              </w:rPr>
            </w:rPrChange>
          </w:rPr>
          <w:delText xml:space="preserve">” merupakan dataran rendah dengan ketinggian </w:delText>
        </w:r>
        <w:r w:rsidRPr="008F51FA" w:rsidDel="00A67AB0">
          <w:rPr>
            <w:rFonts w:ascii="Times New Roman" w:eastAsia="Calibri" w:hAnsi="Times New Roman" w:cs="Times New Roman"/>
            <w:strike/>
            <w:u w:val="single"/>
            <w:lang w:val="id-ID" w:eastAsia="id-ID"/>
            <w:rPrChange w:id="30" w:author="Emmy Mutiarini" w:date="2018-05-10T17:55:00Z">
              <w:rPr>
                <w:rFonts w:ascii="Times New Roman" w:eastAsia="Calibri" w:hAnsi="Times New Roman" w:cs="Times New Roman"/>
                <w:u w:val="single"/>
                <w:lang w:val="id-ID" w:eastAsia="id-ID"/>
              </w:rPr>
            </w:rPrChange>
          </w:rPr>
          <w:delText>+</w:delText>
        </w:r>
        <w:r w:rsidRPr="008F51FA" w:rsidDel="00A67AB0">
          <w:rPr>
            <w:rFonts w:ascii="Times New Roman" w:eastAsia="Calibri" w:hAnsi="Times New Roman" w:cs="Times New Roman"/>
            <w:strike/>
            <w:lang w:val="id-ID" w:eastAsia="id-ID"/>
            <w:rPrChange w:id="31" w:author="Emmy Mutiarini" w:date="2018-05-10T17:55:00Z">
              <w:rPr>
                <w:rFonts w:ascii="Times New Roman" w:eastAsia="Calibri" w:hAnsi="Times New Roman" w:cs="Times New Roman"/>
                <w:lang w:val="id-ID" w:eastAsia="id-ID"/>
              </w:rPr>
            </w:rPrChange>
          </w:rPr>
          <w:delText xml:space="preserve"> 92 meter dari permukaan laut. Secara administratif, Kota Surakarta berbatasan dengan beberapa daerah, yaitu :</w:delText>
        </w:r>
      </w:del>
    </w:p>
    <w:p w14:paraId="1059039C" w14:textId="55EEAD28" w:rsidR="00093CE3" w:rsidRPr="008F51FA" w:rsidDel="00A67AB0" w:rsidRDefault="00093CE3" w:rsidP="00093CE3">
      <w:pPr>
        <w:numPr>
          <w:ilvl w:val="0"/>
          <w:numId w:val="8"/>
        </w:numPr>
        <w:spacing w:after="0" w:line="360" w:lineRule="auto"/>
        <w:ind w:left="1843" w:hanging="425"/>
        <w:jc w:val="both"/>
        <w:rPr>
          <w:del w:id="32" w:author="Hari Laksono" w:date="2018-05-15T13:54:00Z"/>
          <w:rFonts w:ascii="Times New Roman" w:eastAsia="Calibri" w:hAnsi="Times New Roman" w:cs="Times New Roman"/>
          <w:strike/>
          <w:lang w:val="id-ID" w:eastAsia="id-ID"/>
          <w:rPrChange w:id="33" w:author="Emmy Mutiarini" w:date="2018-05-10T17:55:00Z">
            <w:rPr>
              <w:del w:id="34" w:author="Hari Laksono" w:date="2018-05-15T13:54:00Z"/>
              <w:rFonts w:ascii="Times New Roman" w:eastAsia="Calibri" w:hAnsi="Times New Roman" w:cs="Times New Roman"/>
              <w:lang w:val="id-ID" w:eastAsia="id-ID"/>
            </w:rPr>
          </w:rPrChange>
        </w:rPr>
      </w:pPr>
      <w:del w:id="35" w:author="Hari Laksono" w:date="2018-05-15T13:54:00Z">
        <w:r w:rsidRPr="008F51FA" w:rsidDel="00A67AB0">
          <w:rPr>
            <w:rFonts w:ascii="Times New Roman" w:eastAsia="Calibri" w:hAnsi="Times New Roman" w:cs="Times New Roman"/>
            <w:strike/>
            <w:lang w:val="id-ID" w:eastAsia="id-ID"/>
            <w:rPrChange w:id="36" w:author="Emmy Mutiarini" w:date="2018-05-10T17:55:00Z">
              <w:rPr>
                <w:rFonts w:ascii="Times New Roman" w:eastAsia="Calibri" w:hAnsi="Times New Roman" w:cs="Times New Roman"/>
                <w:lang w:val="id-ID" w:eastAsia="id-ID"/>
              </w:rPr>
            </w:rPrChange>
          </w:rPr>
          <w:delText>sebelah Utara dengan Kabupaten Boyolali;</w:delText>
        </w:r>
      </w:del>
    </w:p>
    <w:p w14:paraId="41EC3124" w14:textId="0013A4D0" w:rsidR="00093CE3" w:rsidRPr="008F51FA" w:rsidDel="00A67AB0" w:rsidRDefault="00093CE3" w:rsidP="00093CE3">
      <w:pPr>
        <w:numPr>
          <w:ilvl w:val="0"/>
          <w:numId w:val="8"/>
        </w:numPr>
        <w:spacing w:after="0" w:line="360" w:lineRule="auto"/>
        <w:ind w:left="1843" w:hanging="425"/>
        <w:jc w:val="both"/>
        <w:rPr>
          <w:del w:id="37" w:author="Hari Laksono" w:date="2018-05-15T13:54:00Z"/>
          <w:rFonts w:ascii="Times New Roman" w:eastAsia="Calibri" w:hAnsi="Times New Roman" w:cs="Times New Roman"/>
          <w:strike/>
          <w:lang w:val="id-ID" w:eastAsia="id-ID"/>
          <w:rPrChange w:id="38" w:author="Emmy Mutiarini" w:date="2018-05-10T17:55:00Z">
            <w:rPr>
              <w:del w:id="39" w:author="Hari Laksono" w:date="2018-05-15T13:54:00Z"/>
              <w:rFonts w:ascii="Times New Roman" w:eastAsia="Calibri" w:hAnsi="Times New Roman" w:cs="Times New Roman"/>
              <w:lang w:val="id-ID" w:eastAsia="id-ID"/>
            </w:rPr>
          </w:rPrChange>
        </w:rPr>
      </w:pPr>
      <w:del w:id="40" w:author="Hari Laksono" w:date="2018-05-15T13:54:00Z">
        <w:r w:rsidRPr="008F51FA" w:rsidDel="00A67AB0">
          <w:rPr>
            <w:rFonts w:ascii="Times New Roman" w:eastAsia="Calibri" w:hAnsi="Times New Roman" w:cs="Times New Roman"/>
            <w:strike/>
            <w:lang w:val="id-ID" w:eastAsia="id-ID"/>
            <w:rPrChange w:id="41" w:author="Emmy Mutiarini" w:date="2018-05-10T17:55:00Z">
              <w:rPr>
                <w:rFonts w:ascii="Times New Roman" w:eastAsia="Calibri" w:hAnsi="Times New Roman" w:cs="Times New Roman"/>
                <w:lang w:val="id-ID" w:eastAsia="id-ID"/>
              </w:rPr>
            </w:rPrChange>
          </w:rPr>
          <w:delText>sebelah Timur dengan Kabupaten Karanganyar;</w:delText>
        </w:r>
      </w:del>
    </w:p>
    <w:p w14:paraId="1D261822" w14:textId="0CA6828D" w:rsidR="00BF5EEB" w:rsidRPr="008F51FA" w:rsidDel="00A67AB0" w:rsidRDefault="00BF5EEB" w:rsidP="00BF5EEB">
      <w:pPr>
        <w:spacing w:after="0" w:line="360" w:lineRule="auto"/>
        <w:ind w:left="1843"/>
        <w:jc w:val="both"/>
        <w:rPr>
          <w:del w:id="42" w:author="Hari Laksono" w:date="2018-05-15T13:54:00Z"/>
          <w:rFonts w:ascii="Times New Roman" w:eastAsia="Calibri" w:hAnsi="Times New Roman" w:cs="Times New Roman"/>
          <w:strike/>
          <w:lang w:val="id-ID" w:eastAsia="id-ID"/>
          <w:rPrChange w:id="43" w:author="Emmy Mutiarini" w:date="2018-05-10T17:55:00Z">
            <w:rPr>
              <w:del w:id="44" w:author="Hari Laksono" w:date="2018-05-15T13:54:00Z"/>
              <w:rFonts w:ascii="Times New Roman" w:eastAsia="Calibri" w:hAnsi="Times New Roman" w:cs="Times New Roman"/>
              <w:lang w:val="id-ID" w:eastAsia="id-ID"/>
            </w:rPr>
          </w:rPrChange>
        </w:rPr>
      </w:pPr>
    </w:p>
    <w:p w14:paraId="597892F6" w14:textId="6AEB1D89" w:rsidR="00093CE3" w:rsidRPr="008F51FA" w:rsidDel="00A67AB0" w:rsidRDefault="00093CE3" w:rsidP="00093CE3">
      <w:pPr>
        <w:numPr>
          <w:ilvl w:val="0"/>
          <w:numId w:val="8"/>
        </w:numPr>
        <w:spacing w:after="0" w:line="360" w:lineRule="auto"/>
        <w:ind w:left="1843" w:hanging="425"/>
        <w:jc w:val="both"/>
        <w:rPr>
          <w:del w:id="45" w:author="Hari Laksono" w:date="2018-05-15T13:54:00Z"/>
          <w:rFonts w:ascii="Times New Roman" w:eastAsia="Calibri" w:hAnsi="Times New Roman" w:cs="Times New Roman"/>
          <w:strike/>
          <w:lang w:val="id-ID" w:eastAsia="id-ID"/>
          <w:rPrChange w:id="46" w:author="Emmy Mutiarini" w:date="2018-05-10T17:55:00Z">
            <w:rPr>
              <w:del w:id="47" w:author="Hari Laksono" w:date="2018-05-15T13:54:00Z"/>
              <w:rFonts w:ascii="Times New Roman" w:eastAsia="Calibri" w:hAnsi="Times New Roman" w:cs="Times New Roman"/>
              <w:lang w:val="id-ID" w:eastAsia="id-ID"/>
            </w:rPr>
          </w:rPrChange>
        </w:rPr>
      </w:pPr>
      <w:del w:id="48" w:author="Hari Laksono" w:date="2018-05-15T13:54:00Z">
        <w:r w:rsidRPr="008F51FA" w:rsidDel="00A67AB0">
          <w:rPr>
            <w:rFonts w:ascii="Times New Roman" w:eastAsia="Calibri" w:hAnsi="Times New Roman" w:cs="Times New Roman"/>
            <w:strike/>
            <w:lang w:val="id-ID" w:eastAsia="id-ID"/>
            <w:rPrChange w:id="49" w:author="Emmy Mutiarini" w:date="2018-05-10T17:55:00Z">
              <w:rPr>
                <w:rFonts w:ascii="Times New Roman" w:eastAsia="Calibri" w:hAnsi="Times New Roman" w:cs="Times New Roman"/>
                <w:lang w:val="id-ID" w:eastAsia="id-ID"/>
              </w:rPr>
            </w:rPrChange>
          </w:rPr>
          <w:delText>sebelah Selatan dengan Kabupaten Sukoharjo; dan</w:delText>
        </w:r>
      </w:del>
    </w:p>
    <w:p w14:paraId="01AAD391" w14:textId="58D8EEBF" w:rsidR="00093CE3" w:rsidRPr="008F51FA" w:rsidDel="00A67AB0" w:rsidRDefault="00093CE3" w:rsidP="00ED5D1B">
      <w:pPr>
        <w:numPr>
          <w:ilvl w:val="0"/>
          <w:numId w:val="8"/>
        </w:numPr>
        <w:spacing w:after="0" w:line="360" w:lineRule="auto"/>
        <w:ind w:left="1843" w:hanging="425"/>
        <w:jc w:val="both"/>
        <w:rPr>
          <w:del w:id="50" w:author="Hari Laksono" w:date="2018-05-15T13:54:00Z"/>
          <w:rFonts w:ascii="Times New Roman" w:eastAsia="Calibri" w:hAnsi="Times New Roman" w:cs="Times New Roman"/>
          <w:strike/>
          <w:lang w:val="id-ID" w:eastAsia="id-ID"/>
          <w:rPrChange w:id="51" w:author="Emmy Mutiarini" w:date="2018-05-10T17:55:00Z">
            <w:rPr>
              <w:del w:id="52" w:author="Hari Laksono" w:date="2018-05-15T13:54:00Z"/>
              <w:rFonts w:ascii="Times New Roman" w:eastAsia="Calibri" w:hAnsi="Times New Roman" w:cs="Times New Roman"/>
              <w:lang w:val="id-ID" w:eastAsia="id-ID"/>
            </w:rPr>
          </w:rPrChange>
        </w:rPr>
      </w:pPr>
      <w:del w:id="53" w:author="Hari Laksono" w:date="2018-05-15T13:54:00Z">
        <w:r w:rsidRPr="008F51FA" w:rsidDel="00A67AB0">
          <w:rPr>
            <w:rFonts w:ascii="Times New Roman" w:eastAsia="Calibri" w:hAnsi="Times New Roman" w:cs="Times New Roman"/>
            <w:strike/>
            <w:lang w:val="id-ID" w:eastAsia="id-ID"/>
            <w:rPrChange w:id="54" w:author="Emmy Mutiarini" w:date="2018-05-10T17:55:00Z">
              <w:rPr>
                <w:rFonts w:ascii="Times New Roman" w:eastAsia="Calibri" w:hAnsi="Times New Roman" w:cs="Times New Roman"/>
                <w:lang w:val="id-ID" w:eastAsia="id-ID"/>
              </w:rPr>
            </w:rPrChange>
          </w:rPr>
          <w:delText>sebelah Barat dengan Kabupaten Sukoharjo.</w:delText>
        </w:r>
      </w:del>
    </w:p>
    <w:p w14:paraId="1183203E" w14:textId="77777777" w:rsidR="00ED5D1B" w:rsidRPr="0016141F" w:rsidRDefault="00ED5D1B" w:rsidP="00844749">
      <w:pPr>
        <w:pStyle w:val="Default"/>
        <w:numPr>
          <w:ilvl w:val="0"/>
          <w:numId w:val="20"/>
        </w:numPr>
        <w:tabs>
          <w:tab w:val="left" w:pos="567"/>
          <w:tab w:val="left" w:pos="993"/>
          <w:tab w:val="left" w:pos="1418"/>
        </w:tabs>
        <w:spacing w:before="120" w:line="360" w:lineRule="auto"/>
        <w:jc w:val="both"/>
        <w:rPr>
          <w:rFonts w:ascii="Times New Roman" w:hAnsi="Times New Roman" w:cs="Times New Roman"/>
          <w:b/>
          <w:sz w:val="22"/>
          <w:szCs w:val="22"/>
        </w:rPr>
      </w:pPr>
      <w:r w:rsidRPr="0016141F">
        <w:rPr>
          <w:rFonts w:ascii="Times New Roman" w:hAnsi="Times New Roman" w:cs="Times New Roman"/>
          <w:b/>
          <w:sz w:val="22"/>
          <w:szCs w:val="22"/>
        </w:rPr>
        <w:t>Luas Wilayah</w:t>
      </w:r>
    </w:p>
    <w:p w14:paraId="6E78B7B3" w14:textId="2E595566" w:rsidR="0016141F" w:rsidRDefault="00ED5D1B" w:rsidP="0012261A">
      <w:pPr>
        <w:pStyle w:val="Default"/>
        <w:tabs>
          <w:tab w:val="left" w:pos="567"/>
        </w:tabs>
        <w:spacing w:before="120" w:line="360" w:lineRule="auto"/>
        <w:ind w:left="426" w:firstLine="425"/>
        <w:jc w:val="both"/>
        <w:rPr>
          <w:ins w:id="55" w:author="Hari Laksono" w:date="2018-05-15T13:54:00Z"/>
          <w:rFonts w:ascii="Times New Roman" w:hAnsi="Times New Roman" w:cs="Times New Roman"/>
          <w:sz w:val="22"/>
          <w:szCs w:val="22"/>
          <w:lang w:eastAsia="id-ID"/>
        </w:rPr>
      </w:pPr>
      <w:r w:rsidRPr="0016141F">
        <w:rPr>
          <w:rFonts w:ascii="Times New Roman" w:hAnsi="Times New Roman" w:cs="Times New Roman"/>
          <w:sz w:val="22"/>
          <w:szCs w:val="22"/>
          <w:lang w:eastAsia="id-ID"/>
        </w:rPr>
        <w:t>Luas wilayah Kota Surakarta berdasarkan Peraturan Daerah Kota Surakarta Nomor 1 Tahun 2012 Tentang Rencana Tata Ruang Wilayah Kota Surakarta Tahun 2011 – 2031 adalah 44,04 Km</w:t>
      </w:r>
      <w:r w:rsidRPr="0016141F">
        <w:rPr>
          <w:rFonts w:ascii="Times New Roman" w:hAnsi="Times New Roman" w:cs="Times New Roman"/>
          <w:sz w:val="22"/>
          <w:szCs w:val="22"/>
          <w:vertAlign w:val="superscript"/>
          <w:lang w:eastAsia="id-ID"/>
        </w:rPr>
        <w:t>2</w:t>
      </w:r>
      <w:r w:rsidRPr="0016141F">
        <w:rPr>
          <w:rFonts w:ascii="Times New Roman" w:hAnsi="Times New Roman" w:cs="Times New Roman"/>
          <w:sz w:val="22"/>
          <w:szCs w:val="22"/>
          <w:lang w:eastAsia="id-ID"/>
        </w:rPr>
        <w:t>. Adapun luas wilayah per kecamatan dan kelurahan seperti dalam tabel</w:t>
      </w:r>
      <w:del w:id="56" w:author="Hari Laksono" w:date="2018-05-15T13:54:00Z">
        <w:r w:rsidRPr="0016141F" w:rsidDel="00A67AB0">
          <w:rPr>
            <w:rFonts w:ascii="Times New Roman" w:hAnsi="Times New Roman" w:cs="Times New Roman"/>
            <w:sz w:val="22"/>
            <w:szCs w:val="22"/>
            <w:lang w:eastAsia="id-ID"/>
          </w:rPr>
          <w:delText xml:space="preserve"> I.1</w:delText>
        </w:r>
      </w:del>
      <w:r w:rsidRPr="0016141F">
        <w:rPr>
          <w:rFonts w:ascii="Times New Roman" w:hAnsi="Times New Roman" w:cs="Times New Roman"/>
          <w:sz w:val="22"/>
          <w:szCs w:val="22"/>
          <w:lang w:eastAsia="id-ID"/>
        </w:rPr>
        <w:t xml:space="preserve"> berikut :</w:t>
      </w:r>
    </w:p>
    <w:p w14:paraId="742CBC4E" w14:textId="4FEAD81B" w:rsidR="00A67AB0" w:rsidDel="00A67AB0" w:rsidRDefault="00A67AB0" w:rsidP="0012261A">
      <w:pPr>
        <w:pStyle w:val="Default"/>
        <w:tabs>
          <w:tab w:val="left" w:pos="567"/>
        </w:tabs>
        <w:spacing w:before="120" w:line="360" w:lineRule="auto"/>
        <w:ind w:left="426" w:firstLine="425"/>
        <w:jc w:val="both"/>
        <w:rPr>
          <w:del w:id="57" w:author="Hari Laksono" w:date="2018-05-15T13:57:00Z"/>
          <w:rFonts w:ascii="Times New Roman" w:hAnsi="Times New Roman" w:cs="Times New Roman"/>
          <w:sz w:val="22"/>
          <w:szCs w:val="22"/>
          <w:lang w:eastAsia="id-ID"/>
        </w:rPr>
      </w:pPr>
    </w:p>
    <w:p w14:paraId="282C4251" w14:textId="1D98F2BC" w:rsidR="00ED5D1B" w:rsidRPr="00BF5EEB" w:rsidRDefault="005E04E5" w:rsidP="0016141F">
      <w:pPr>
        <w:pStyle w:val="Default"/>
        <w:tabs>
          <w:tab w:val="left" w:pos="567"/>
          <w:tab w:val="left" w:pos="993"/>
        </w:tabs>
        <w:spacing w:before="120" w:line="360" w:lineRule="auto"/>
        <w:jc w:val="center"/>
        <w:rPr>
          <w:rFonts w:ascii="Times New Roman" w:hAnsi="Times New Roman" w:cs="Times New Roman"/>
          <w:sz w:val="22"/>
          <w:szCs w:val="22"/>
          <w:lang w:eastAsia="id-ID"/>
        </w:rPr>
      </w:pPr>
      <w:r w:rsidRPr="00BF5EEB">
        <w:rPr>
          <w:rFonts w:ascii="Times New Roman" w:hAnsi="Times New Roman" w:cs="Times New Roman"/>
          <w:sz w:val="22"/>
          <w:szCs w:val="22"/>
          <w14:shadow w14:blurRad="50800" w14:dist="38100" w14:dir="2700000" w14:sx="100000" w14:sy="100000" w14:kx="0" w14:ky="0" w14:algn="tl">
            <w14:srgbClr w14:val="000000">
              <w14:alpha w14:val="60000"/>
            </w14:srgbClr>
          </w14:shadow>
        </w:rPr>
        <w:t>Tabel.</w:t>
      </w:r>
      <w:r w:rsidR="0016141F" w:rsidRPr="00BF5EEB">
        <w:rPr>
          <w:rFonts w:ascii="Times New Roman" w:hAnsi="Times New Roman" w:cs="Times New Roman"/>
          <w:sz w:val="22"/>
          <w:szCs w:val="22"/>
          <w14:shadow w14:blurRad="50800" w14:dist="38100" w14:dir="2700000" w14:sx="100000" w14:sy="100000" w14:kx="0" w14:ky="0" w14:algn="tl">
            <w14:srgbClr w14:val="000000">
              <w14:alpha w14:val="60000"/>
            </w14:srgbClr>
          </w14:shadow>
        </w:rPr>
        <w:t xml:space="preserve"> </w:t>
      </w:r>
      <w:r w:rsidR="00512738">
        <w:rPr>
          <w:rFonts w:ascii="Times New Roman" w:hAnsi="Times New Roman" w:cs="Times New Roman"/>
          <w:sz w:val="22"/>
          <w:szCs w:val="22"/>
          <w14:shadow w14:blurRad="50800" w14:dist="38100" w14:dir="2700000" w14:sx="100000" w14:sy="100000" w14:kx="0" w14:ky="0" w14:algn="tl">
            <w14:srgbClr w14:val="000000">
              <w14:alpha w14:val="60000"/>
            </w14:srgbClr>
          </w14:shadow>
        </w:rPr>
        <w:t>6</w:t>
      </w:r>
      <w:r w:rsidR="00BF5EEB" w:rsidRPr="00BF5EEB">
        <w:rPr>
          <w:rFonts w:ascii="Times New Roman" w:hAnsi="Times New Roman" w:cs="Times New Roman"/>
          <w:sz w:val="22"/>
          <w:szCs w:val="22"/>
          <w14:shadow w14:blurRad="50800" w14:dist="38100" w14:dir="2700000" w14:sx="100000" w14:sy="100000" w14:kx="0" w14:ky="0" w14:algn="tl">
            <w14:srgbClr w14:val="000000">
              <w14:alpha w14:val="60000"/>
            </w14:srgbClr>
          </w14:shadow>
        </w:rPr>
        <w:t>.</w:t>
      </w:r>
      <w:ins w:id="58" w:author="Hari Laksono" w:date="2018-05-15T13:54:00Z">
        <w:r w:rsidR="00684F8A">
          <w:rPr>
            <w:rFonts w:ascii="Times New Roman" w:hAnsi="Times New Roman" w:cs="Times New Roman"/>
            <w:sz w:val="22"/>
            <w:szCs w:val="22"/>
            <w:lang w:val="id-ID"/>
            <w14:shadow w14:blurRad="50800" w14:dist="38100" w14:dir="2700000" w14:sx="100000" w14:sy="100000" w14:kx="0" w14:ky="0" w14:algn="tl">
              <w14:srgbClr w14:val="000000">
                <w14:alpha w14:val="60000"/>
              </w14:srgbClr>
            </w14:shadow>
          </w:rPr>
          <w:t>1</w:t>
        </w:r>
      </w:ins>
      <w:del w:id="59" w:author="Hari Laksono" w:date="2018-05-15T13:54:00Z">
        <w:r w:rsidR="00BF5EEB" w:rsidRPr="00BF5EEB" w:rsidDel="00A67AB0">
          <w:rPr>
            <w:rFonts w:ascii="Times New Roman" w:hAnsi="Times New Roman" w:cs="Times New Roman"/>
            <w:sz w:val="22"/>
            <w:szCs w:val="22"/>
            <w14:shadow w14:blurRad="50800" w14:dist="38100" w14:dir="2700000" w14:sx="100000" w14:sy="100000" w14:kx="0" w14:ky="0" w14:algn="tl">
              <w14:srgbClr w14:val="000000">
                <w14:alpha w14:val="60000"/>
              </w14:srgbClr>
            </w14:shadow>
          </w:rPr>
          <w:delText>1</w:delText>
        </w:r>
      </w:del>
      <w:r w:rsidR="00ED5D1B" w:rsidRPr="00BF5EEB">
        <w:rPr>
          <w:rFonts w:ascii="Times New Roman" w:hAnsi="Times New Roman" w:cs="Times New Roman"/>
          <w:sz w:val="22"/>
          <w:szCs w:val="22"/>
          <w14:shadow w14:blurRad="50800" w14:dist="38100" w14:dir="2700000" w14:sx="100000" w14:sy="100000" w14:kx="0" w14:ky="0" w14:algn="tl">
            <w14:srgbClr w14:val="000000">
              <w14:alpha w14:val="60000"/>
            </w14:srgbClr>
          </w14:shadow>
        </w:rPr>
        <w:t xml:space="preserve"> Luas Wilayah Kota Surakarta</w:t>
      </w:r>
    </w:p>
    <w:tbl>
      <w:tblPr>
        <w:tblW w:w="7797" w:type="dxa"/>
        <w:tblInd w:w="557"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1E0" w:firstRow="1" w:lastRow="1" w:firstColumn="1" w:lastColumn="1" w:noHBand="0" w:noVBand="0"/>
        <w:tblPrChange w:id="60" w:author="Hari Laksono" w:date="2018-05-15T13:55:00Z">
          <w:tblPr>
            <w:tblW w:w="7797" w:type="dxa"/>
            <w:tblInd w:w="557"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1E0" w:firstRow="1" w:lastRow="1" w:firstColumn="1" w:lastColumn="1" w:noHBand="0" w:noVBand="0"/>
          </w:tblPr>
        </w:tblPrChange>
      </w:tblPr>
      <w:tblGrid>
        <w:gridCol w:w="1276"/>
        <w:gridCol w:w="3969"/>
        <w:gridCol w:w="2552"/>
        <w:tblGridChange w:id="61">
          <w:tblGrid>
            <w:gridCol w:w="1276"/>
            <w:gridCol w:w="3969"/>
            <w:gridCol w:w="2552"/>
          </w:tblGrid>
        </w:tblGridChange>
      </w:tblGrid>
      <w:tr w:rsidR="00ED5D1B" w:rsidRPr="00BF5EEB" w14:paraId="0EF42633" w14:textId="77777777" w:rsidTr="00A67AB0">
        <w:trPr>
          <w:trHeight w:hRule="exact" w:val="1135"/>
          <w:tblHeader/>
          <w:trPrChange w:id="62" w:author="Hari Laksono" w:date="2018-05-15T13:55:00Z">
            <w:trPr>
              <w:trHeight w:hRule="exact" w:val="1135"/>
            </w:trPr>
          </w:trPrChange>
        </w:trPr>
        <w:tc>
          <w:tcPr>
            <w:tcW w:w="1276" w:type="dxa"/>
            <w:tcBorders>
              <w:top w:val="single" w:sz="8" w:space="0" w:color="FFFFFF"/>
              <w:left w:val="single" w:sz="8" w:space="0" w:color="FFFFFF"/>
              <w:bottom w:val="single" w:sz="24" w:space="0" w:color="FFFFFF"/>
              <w:right w:val="single" w:sz="8" w:space="0" w:color="FFFFFF"/>
            </w:tcBorders>
            <w:shd w:val="clear" w:color="auto" w:fill="4BACC6"/>
            <w:vAlign w:val="center"/>
            <w:tcPrChange w:id="63" w:author="Hari Laksono" w:date="2018-05-15T13:55:00Z">
              <w:tcPr>
                <w:tcW w:w="1276" w:type="dxa"/>
                <w:tcBorders>
                  <w:top w:val="single" w:sz="8" w:space="0" w:color="FFFFFF"/>
                  <w:left w:val="single" w:sz="8" w:space="0" w:color="FFFFFF"/>
                  <w:bottom w:val="single" w:sz="24" w:space="0" w:color="FFFFFF"/>
                  <w:right w:val="single" w:sz="8" w:space="0" w:color="FFFFFF"/>
                </w:tcBorders>
                <w:shd w:val="clear" w:color="auto" w:fill="4BACC6"/>
                <w:vAlign w:val="center"/>
              </w:tcPr>
            </w:tcPrChange>
          </w:tcPr>
          <w:p w14:paraId="44F8F3AB" w14:textId="77777777" w:rsidR="00ED5D1B" w:rsidRPr="00BF5EEB" w:rsidRDefault="00ED5D1B" w:rsidP="00844749">
            <w:pPr>
              <w:pStyle w:val="NoSpacing"/>
              <w:jc w:val="center"/>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z w:val="18"/>
                <w:szCs w:val="18"/>
              </w:rPr>
              <w:t>NO.</w:t>
            </w:r>
          </w:p>
        </w:tc>
        <w:tc>
          <w:tcPr>
            <w:tcW w:w="3969" w:type="dxa"/>
            <w:tcBorders>
              <w:top w:val="single" w:sz="8" w:space="0" w:color="FFFFFF"/>
              <w:left w:val="single" w:sz="8" w:space="0" w:color="FFFFFF"/>
              <w:bottom w:val="single" w:sz="24" w:space="0" w:color="FFFFFF"/>
              <w:right w:val="single" w:sz="8" w:space="0" w:color="FFFFFF"/>
            </w:tcBorders>
            <w:shd w:val="clear" w:color="auto" w:fill="4BACC6"/>
            <w:vAlign w:val="center"/>
            <w:tcPrChange w:id="64" w:author="Hari Laksono" w:date="2018-05-15T13:55:00Z">
              <w:tcPr>
                <w:tcW w:w="3969" w:type="dxa"/>
                <w:tcBorders>
                  <w:top w:val="single" w:sz="8" w:space="0" w:color="FFFFFF"/>
                  <w:left w:val="single" w:sz="8" w:space="0" w:color="FFFFFF"/>
                  <w:bottom w:val="single" w:sz="24" w:space="0" w:color="FFFFFF"/>
                  <w:right w:val="single" w:sz="8" w:space="0" w:color="FFFFFF"/>
                </w:tcBorders>
                <w:shd w:val="clear" w:color="auto" w:fill="4BACC6"/>
                <w:vAlign w:val="center"/>
              </w:tcPr>
            </w:tcPrChange>
          </w:tcPr>
          <w:p w14:paraId="1DA8C396" w14:textId="77777777" w:rsidR="00ED5D1B" w:rsidRPr="00BF5EEB" w:rsidRDefault="00ED5D1B" w:rsidP="00844749">
            <w:pPr>
              <w:pStyle w:val="NoSpacing"/>
              <w:jc w:val="center"/>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z w:val="18"/>
                <w:szCs w:val="18"/>
              </w:rPr>
              <w:t>KECAMATAN DAN KELURAHAN</w:t>
            </w:r>
          </w:p>
        </w:tc>
        <w:tc>
          <w:tcPr>
            <w:tcW w:w="2552" w:type="dxa"/>
            <w:tcBorders>
              <w:top w:val="single" w:sz="8" w:space="0" w:color="FFFFFF"/>
              <w:left w:val="single" w:sz="8" w:space="0" w:color="FFFFFF"/>
              <w:bottom w:val="single" w:sz="24" w:space="0" w:color="FFFFFF"/>
              <w:right w:val="single" w:sz="8" w:space="0" w:color="FFFFFF"/>
            </w:tcBorders>
            <w:shd w:val="clear" w:color="auto" w:fill="4BACC6"/>
            <w:vAlign w:val="center"/>
            <w:tcPrChange w:id="65" w:author="Hari Laksono" w:date="2018-05-15T13:55:00Z">
              <w:tcPr>
                <w:tcW w:w="2552" w:type="dxa"/>
                <w:tcBorders>
                  <w:top w:val="single" w:sz="8" w:space="0" w:color="FFFFFF"/>
                  <w:left w:val="single" w:sz="8" w:space="0" w:color="FFFFFF"/>
                  <w:bottom w:val="single" w:sz="24" w:space="0" w:color="FFFFFF"/>
                  <w:right w:val="single" w:sz="8" w:space="0" w:color="FFFFFF"/>
                </w:tcBorders>
                <w:shd w:val="clear" w:color="auto" w:fill="4BACC6"/>
                <w:vAlign w:val="center"/>
              </w:tcPr>
            </w:tcPrChange>
          </w:tcPr>
          <w:p w14:paraId="6E640A83" w14:textId="77777777" w:rsidR="00ED5D1B" w:rsidRPr="00BF5EEB" w:rsidRDefault="00ED5D1B" w:rsidP="00844749">
            <w:pPr>
              <w:pStyle w:val="NoSpacing"/>
              <w:jc w:val="center"/>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z w:val="18"/>
                <w:szCs w:val="18"/>
              </w:rPr>
              <w:t>LUAS WILAYAH (KM</w:t>
            </w:r>
            <w:r w:rsidRPr="00BF5EEB">
              <w:rPr>
                <w:rFonts w:ascii="Times New Roman" w:eastAsia="Times New Roman" w:hAnsi="Times New Roman"/>
                <w:b/>
                <w:bCs/>
                <w:color w:val="FFFFFF"/>
                <w:sz w:val="18"/>
                <w:szCs w:val="18"/>
                <w:vertAlign w:val="superscript"/>
              </w:rPr>
              <w:t>2</w:t>
            </w:r>
            <w:r w:rsidRPr="00BF5EEB">
              <w:rPr>
                <w:rFonts w:ascii="Times New Roman" w:eastAsia="Times New Roman" w:hAnsi="Times New Roman"/>
                <w:b/>
                <w:bCs/>
                <w:color w:val="FFFFFF"/>
                <w:sz w:val="18"/>
                <w:szCs w:val="18"/>
              </w:rPr>
              <w:t>)</w:t>
            </w:r>
          </w:p>
        </w:tc>
      </w:tr>
      <w:tr w:rsidR="00ED5D1B" w:rsidRPr="00BF5EEB" w14:paraId="49BA05AD" w14:textId="77777777" w:rsidTr="00BF5EEB">
        <w:trPr>
          <w:trHeight w:hRule="exact" w:val="489"/>
        </w:trPr>
        <w:tc>
          <w:tcPr>
            <w:tcW w:w="1276" w:type="dxa"/>
            <w:tcBorders>
              <w:top w:val="single" w:sz="8" w:space="0" w:color="FFFFFF"/>
              <w:left w:val="single" w:sz="8" w:space="0" w:color="FFFFFF"/>
              <w:bottom w:val="nil"/>
              <w:right w:val="single" w:sz="24" w:space="0" w:color="FFFFFF"/>
            </w:tcBorders>
            <w:shd w:val="clear" w:color="auto" w:fill="4BACC6"/>
          </w:tcPr>
          <w:p w14:paraId="476A2780"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w:t>
            </w:r>
          </w:p>
        </w:tc>
        <w:tc>
          <w:tcPr>
            <w:tcW w:w="3969" w:type="dxa"/>
            <w:tcBorders>
              <w:top w:val="single" w:sz="8" w:space="0" w:color="FFFFFF"/>
              <w:left w:val="single" w:sz="8" w:space="0" w:color="FFFFFF"/>
              <w:bottom w:val="nil"/>
              <w:right w:val="single" w:sz="8" w:space="0" w:color="FFFFFF"/>
            </w:tcBorders>
            <w:shd w:val="clear" w:color="auto" w:fill="A5D5E2"/>
          </w:tcPr>
          <w:p w14:paraId="4E7A4373" w14:textId="77777777" w:rsidR="00ED5D1B" w:rsidRPr="00BF5EEB" w:rsidRDefault="00ED5D1B" w:rsidP="00844749">
            <w:pPr>
              <w:pStyle w:val="NoSpacing"/>
              <w:spacing w:line="360" w:lineRule="exact"/>
              <w:rPr>
                <w:rFonts w:ascii="Times New Roman" w:eastAsia="Times New Roman" w:hAnsi="Times New Roman"/>
                <w:b/>
                <w:bCs/>
                <w:spacing w:val="10"/>
                <w:sz w:val="18"/>
                <w:szCs w:val="18"/>
              </w:rPr>
            </w:pPr>
            <w:r w:rsidRPr="00BF5EEB">
              <w:rPr>
                <w:rFonts w:ascii="Times New Roman" w:eastAsia="Times New Roman" w:hAnsi="Times New Roman"/>
                <w:b/>
                <w:bCs/>
                <w:spacing w:val="10"/>
                <w:sz w:val="18"/>
                <w:szCs w:val="18"/>
              </w:rPr>
              <w:t xml:space="preserve">Kecamatan Laweyan           </w:t>
            </w:r>
          </w:p>
        </w:tc>
        <w:tc>
          <w:tcPr>
            <w:tcW w:w="2552" w:type="dxa"/>
            <w:tcBorders>
              <w:top w:val="single" w:sz="8" w:space="0" w:color="FFFFFF"/>
              <w:left w:val="single" w:sz="24" w:space="0" w:color="FFFFFF"/>
              <w:bottom w:val="nil"/>
              <w:right w:val="nil"/>
            </w:tcBorders>
            <w:shd w:val="clear" w:color="auto" w:fill="4BACC6"/>
          </w:tcPr>
          <w:p w14:paraId="437A6679"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8,638</w:t>
            </w:r>
          </w:p>
        </w:tc>
      </w:tr>
      <w:tr w:rsidR="00ED5D1B" w:rsidRPr="00BF5EEB" w14:paraId="0CE102A8" w14:textId="77777777" w:rsidTr="00A67AB0">
        <w:trPr>
          <w:trHeight w:val="575"/>
          <w:trPrChange w:id="66" w:author="Hari Laksono" w:date="2018-05-15T13:57:00Z">
            <w:trPr>
              <w:trHeight w:val="3754"/>
            </w:trPr>
          </w:trPrChange>
        </w:trPr>
        <w:tc>
          <w:tcPr>
            <w:tcW w:w="1276" w:type="dxa"/>
            <w:tcBorders>
              <w:left w:val="single" w:sz="8" w:space="0" w:color="FFFFFF"/>
              <w:bottom w:val="nil"/>
              <w:right w:val="single" w:sz="24" w:space="0" w:color="FFFFFF"/>
            </w:tcBorders>
            <w:shd w:val="clear" w:color="auto" w:fill="4BACC6"/>
            <w:tcPrChange w:id="67" w:author="Hari Laksono" w:date="2018-05-15T13:57:00Z">
              <w:tcPr>
                <w:tcW w:w="1276" w:type="dxa"/>
                <w:tcBorders>
                  <w:left w:val="single" w:sz="8" w:space="0" w:color="FFFFFF"/>
                  <w:bottom w:val="nil"/>
                  <w:right w:val="single" w:sz="24" w:space="0" w:color="FFFFFF"/>
                </w:tcBorders>
                <w:shd w:val="clear" w:color="auto" w:fill="4BACC6"/>
              </w:tcPr>
            </w:tcPrChange>
          </w:tcPr>
          <w:p w14:paraId="00788FE6"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01.01.</w:t>
            </w:r>
          </w:p>
          <w:p w14:paraId="2C351A10"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01.02.</w:t>
            </w:r>
          </w:p>
          <w:p w14:paraId="0C359170"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01.03.</w:t>
            </w:r>
          </w:p>
          <w:p w14:paraId="7E192873"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01.04.</w:t>
            </w:r>
          </w:p>
          <w:p w14:paraId="2631B329"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01.05.</w:t>
            </w:r>
          </w:p>
          <w:p w14:paraId="5BB2F300"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01.06.</w:t>
            </w:r>
          </w:p>
          <w:p w14:paraId="7B212F4C"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01.07.</w:t>
            </w:r>
          </w:p>
          <w:p w14:paraId="432070D1"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01.08.</w:t>
            </w:r>
          </w:p>
          <w:p w14:paraId="4E94E5A8"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01.09.</w:t>
            </w:r>
          </w:p>
          <w:p w14:paraId="413B2ECE"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01.10.</w:t>
            </w:r>
          </w:p>
          <w:p w14:paraId="167F6756"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lastRenderedPageBreak/>
              <w:t>01.11.</w:t>
            </w:r>
          </w:p>
        </w:tc>
        <w:tc>
          <w:tcPr>
            <w:tcW w:w="3969" w:type="dxa"/>
            <w:tcBorders>
              <w:bottom w:val="nil"/>
            </w:tcBorders>
            <w:shd w:val="clear" w:color="auto" w:fill="A5D5E2"/>
            <w:tcPrChange w:id="68" w:author="Hari Laksono" w:date="2018-05-15T13:57:00Z">
              <w:tcPr>
                <w:tcW w:w="3969" w:type="dxa"/>
                <w:tcBorders>
                  <w:bottom w:val="nil"/>
                </w:tcBorders>
                <w:shd w:val="clear" w:color="auto" w:fill="A5D5E2"/>
              </w:tcPr>
            </w:tcPrChange>
          </w:tcPr>
          <w:p w14:paraId="30AC0132"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lastRenderedPageBreak/>
              <w:t xml:space="preserve">Kel. Pajang                          </w:t>
            </w:r>
          </w:p>
          <w:p w14:paraId="51B6A26C"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Laweyan                         </w:t>
            </w:r>
          </w:p>
          <w:p w14:paraId="6681D91B"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Bumi                            </w:t>
            </w:r>
          </w:p>
          <w:p w14:paraId="1E72D2C7"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Panularan                     </w:t>
            </w:r>
          </w:p>
          <w:p w14:paraId="360CDA56"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Penumping                   </w:t>
            </w:r>
          </w:p>
          <w:p w14:paraId="2620D801"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Sriwedari                     </w:t>
            </w:r>
          </w:p>
          <w:p w14:paraId="550B7222"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Purwosari                      </w:t>
            </w:r>
          </w:p>
          <w:p w14:paraId="33265F0A"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Sondakan                      </w:t>
            </w:r>
          </w:p>
          <w:p w14:paraId="6218D08E"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Kerten                          </w:t>
            </w:r>
          </w:p>
          <w:p w14:paraId="6D05D430"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Jajar                             </w:t>
            </w:r>
          </w:p>
          <w:p w14:paraId="13AA3844"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lastRenderedPageBreak/>
              <w:t xml:space="preserve">Kel. Karangasem                  </w:t>
            </w:r>
          </w:p>
        </w:tc>
        <w:tc>
          <w:tcPr>
            <w:tcW w:w="2552" w:type="dxa"/>
            <w:tcBorders>
              <w:left w:val="single" w:sz="24" w:space="0" w:color="FFFFFF"/>
              <w:bottom w:val="nil"/>
              <w:right w:val="nil"/>
            </w:tcBorders>
            <w:shd w:val="clear" w:color="auto" w:fill="4BACC6"/>
            <w:tcPrChange w:id="69" w:author="Hari Laksono" w:date="2018-05-15T13:57:00Z">
              <w:tcPr>
                <w:tcW w:w="2552" w:type="dxa"/>
                <w:tcBorders>
                  <w:left w:val="single" w:sz="24" w:space="0" w:color="FFFFFF"/>
                  <w:bottom w:val="nil"/>
                  <w:right w:val="nil"/>
                </w:tcBorders>
                <w:shd w:val="clear" w:color="auto" w:fill="4BACC6"/>
              </w:tcPr>
            </w:tcPrChange>
          </w:tcPr>
          <w:p w14:paraId="043D41E1"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lastRenderedPageBreak/>
              <w:t>1,553</w:t>
            </w:r>
          </w:p>
          <w:p w14:paraId="3D14F88E"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0,248</w:t>
            </w:r>
          </w:p>
          <w:p w14:paraId="689032AE"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0,373</w:t>
            </w:r>
          </w:p>
          <w:p w14:paraId="7EF527E8"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0,544</w:t>
            </w:r>
          </w:p>
          <w:p w14:paraId="1E08E24C"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0,503</w:t>
            </w:r>
          </w:p>
          <w:p w14:paraId="55DE508E"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0,513</w:t>
            </w:r>
          </w:p>
          <w:p w14:paraId="4CC53459"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0,843</w:t>
            </w:r>
          </w:p>
          <w:p w14:paraId="44760F3A"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0,785</w:t>
            </w:r>
          </w:p>
          <w:p w14:paraId="0032F632"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0,921</w:t>
            </w:r>
          </w:p>
          <w:p w14:paraId="3E1B92A3"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1,055</w:t>
            </w:r>
          </w:p>
          <w:p w14:paraId="42D55314"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lastRenderedPageBreak/>
              <w:t>1,300</w:t>
            </w:r>
          </w:p>
        </w:tc>
      </w:tr>
      <w:tr w:rsidR="00ED5D1B" w:rsidRPr="00BF5EEB" w14:paraId="254CDC4A" w14:textId="77777777" w:rsidTr="00BF5EEB">
        <w:trPr>
          <w:trHeight w:val="415"/>
        </w:trPr>
        <w:tc>
          <w:tcPr>
            <w:tcW w:w="1276" w:type="dxa"/>
            <w:tcBorders>
              <w:top w:val="single" w:sz="8" w:space="0" w:color="FFFFFF"/>
              <w:left w:val="single" w:sz="8" w:space="0" w:color="FFFFFF"/>
              <w:bottom w:val="nil"/>
              <w:right w:val="single" w:sz="24" w:space="0" w:color="FFFFFF"/>
            </w:tcBorders>
            <w:shd w:val="clear" w:color="auto" w:fill="4BACC6"/>
          </w:tcPr>
          <w:p w14:paraId="2F2F9916"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lastRenderedPageBreak/>
              <w:t>02.</w:t>
            </w:r>
          </w:p>
        </w:tc>
        <w:tc>
          <w:tcPr>
            <w:tcW w:w="3969" w:type="dxa"/>
            <w:tcBorders>
              <w:top w:val="single" w:sz="8" w:space="0" w:color="FFFFFF"/>
              <w:left w:val="single" w:sz="8" w:space="0" w:color="FFFFFF"/>
              <w:bottom w:val="nil"/>
              <w:right w:val="single" w:sz="8" w:space="0" w:color="FFFFFF"/>
            </w:tcBorders>
            <w:shd w:val="clear" w:color="auto" w:fill="A5D5E2"/>
          </w:tcPr>
          <w:p w14:paraId="5010A15B" w14:textId="77777777" w:rsidR="00ED5D1B" w:rsidRPr="00BF5EEB" w:rsidRDefault="00ED5D1B" w:rsidP="00844749">
            <w:pPr>
              <w:pStyle w:val="NoSpacing"/>
              <w:spacing w:line="360" w:lineRule="exact"/>
              <w:rPr>
                <w:rFonts w:ascii="Times New Roman" w:eastAsia="Times New Roman" w:hAnsi="Times New Roman"/>
                <w:b/>
                <w:bCs/>
                <w:spacing w:val="10"/>
                <w:sz w:val="18"/>
                <w:szCs w:val="18"/>
              </w:rPr>
            </w:pPr>
            <w:r w:rsidRPr="00BF5EEB">
              <w:rPr>
                <w:rFonts w:ascii="Times New Roman" w:eastAsia="Times New Roman" w:hAnsi="Times New Roman"/>
                <w:b/>
                <w:bCs/>
                <w:spacing w:val="10"/>
                <w:sz w:val="18"/>
                <w:szCs w:val="18"/>
              </w:rPr>
              <w:t xml:space="preserve">Kecamatan Serengan    </w:t>
            </w:r>
          </w:p>
        </w:tc>
        <w:tc>
          <w:tcPr>
            <w:tcW w:w="2552" w:type="dxa"/>
            <w:tcBorders>
              <w:top w:val="single" w:sz="8" w:space="0" w:color="FFFFFF"/>
              <w:left w:val="single" w:sz="24" w:space="0" w:color="FFFFFF"/>
              <w:bottom w:val="nil"/>
              <w:right w:val="nil"/>
            </w:tcBorders>
            <w:shd w:val="clear" w:color="auto" w:fill="4BACC6"/>
          </w:tcPr>
          <w:p w14:paraId="290AFB06"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3,194</w:t>
            </w:r>
          </w:p>
        </w:tc>
      </w:tr>
      <w:tr w:rsidR="00ED5D1B" w:rsidRPr="00BF5EEB" w14:paraId="63092B2A" w14:textId="77777777" w:rsidTr="00BF5EEB">
        <w:trPr>
          <w:trHeight w:val="406"/>
        </w:trPr>
        <w:tc>
          <w:tcPr>
            <w:tcW w:w="1276" w:type="dxa"/>
            <w:tcBorders>
              <w:left w:val="single" w:sz="8" w:space="0" w:color="FFFFFF"/>
              <w:bottom w:val="nil"/>
              <w:right w:val="single" w:sz="24" w:space="0" w:color="FFFFFF"/>
            </w:tcBorders>
            <w:shd w:val="clear" w:color="auto" w:fill="4BACC6"/>
          </w:tcPr>
          <w:p w14:paraId="10ABC4D3"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02.01.</w:t>
            </w:r>
          </w:p>
          <w:p w14:paraId="28AA8023"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02.02.</w:t>
            </w:r>
          </w:p>
          <w:p w14:paraId="30027C02"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02.03.</w:t>
            </w:r>
          </w:p>
          <w:p w14:paraId="6A5C2287"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02.04.</w:t>
            </w:r>
          </w:p>
          <w:p w14:paraId="6BA59205"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02.05.</w:t>
            </w:r>
          </w:p>
          <w:p w14:paraId="49DFC91F"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02.06.</w:t>
            </w:r>
          </w:p>
          <w:p w14:paraId="2933751E"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02.07.</w:t>
            </w:r>
          </w:p>
        </w:tc>
        <w:tc>
          <w:tcPr>
            <w:tcW w:w="3969" w:type="dxa"/>
            <w:tcBorders>
              <w:bottom w:val="nil"/>
            </w:tcBorders>
            <w:shd w:val="clear" w:color="auto" w:fill="A5D5E2"/>
          </w:tcPr>
          <w:p w14:paraId="3620C4FC"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Joyotakan                   </w:t>
            </w:r>
          </w:p>
          <w:p w14:paraId="2231BD28"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Danukusuman             </w:t>
            </w:r>
          </w:p>
          <w:p w14:paraId="6932778D"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Serengan                    </w:t>
            </w:r>
          </w:p>
          <w:p w14:paraId="50215C20"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Tipes                           </w:t>
            </w:r>
          </w:p>
          <w:p w14:paraId="2AD813CA"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Kratonan                     </w:t>
            </w:r>
          </w:p>
          <w:p w14:paraId="3E7BEFE5"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Jayengan                     </w:t>
            </w:r>
          </w:p>
          <w:p w14:paraId="33AEF0EB" w14:textId="77777777" w:rsidR="0016141F"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Kemlayan </w:t>
            </w:r>
          </w:p>
          <w:p w14:paraId="595D4135" w14:textId="77777777" w:rsidR="00ED5D1B" w:rsidRPr="00BF5EEB" w:rsidRDefault="00E2514A" w:rsidP="00844749">
            <w:pPr>
              <w:pStyle w:val="NoSpacing"/>
              <w:spacing w:line="360" w:lineRule="exact"/>
              <w:rPr>
                <w:rFonts w:ascii="Times New Roman" w:eastAsia="Times New Roman" w:hAnsi="Times New Roman"/>
                <w:spacing w:val="10"/>
                <w:sz w:val="18"/>
                <w:szCs w:val="18"/>
              </w:rPr>
            </w:pPr>
            <w:r>
              <w:rPr>
                <w:rFonts w:ascii="Times New Roman" w:eastAsia="Times New Roman" w:hAnsi="Times New Roman"/>
                <w:spacing w:val="10"/>
                <w:sz w:val="18"/>
                <w:szCs w:val="18"/>
              </w:rPr>
              <w:t xml:space="preserve">           </w:t>
            </w:r>
            <w:r w:rsidR="00ED5D1B" w:rsidRPr="00BF5EEB">
              <w:rPr>
                <w:rFonts w:ascii="Times New Roman" w:eastAsia="Times New Roman" w:hAnsi="Times New Roman"/>
                <w:spacing w:val="10"/>
                <w:sz w:val="18"/>
                <w:szCs w:val="18"/>
              </w:rPr>
              <w:t xml:space="preserve">    </w:t>
            </w:r>
          </w:p>
        </w:tc>
        <w:tc>
          <w:tcPr>
            <w:tcW w:w="2552" w:type="dxa"/>
            <w:tcBorders>
              <w:left w:val="single" w:sz="24" w:space="0" w:color="FFFFFF"/>
              <w:bottom w:val="nil"/>
              <w:right w:val="nil"/>
            </w:tcBorders>
            <w:shd w:val="clear" w:color="auto" w:fill="4BACC6"/>
          </w:tcPr>
          <w:p w14:paraId="699B8649"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0,459</w:t>
            </w:r>
          </w:p>
          <w:p w14:paraId="0E7B9E47"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0,508</w:t>
            </w:r>
          </w:p>
          <w:p w14:paraId="3773B1A8"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0,640</w:t>
            </w:r>
          </w:p>
          <w:p w14:paraId="6C7345C8"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0,640</w:t>
            </w:r>
          </w:p>
          <w:p w14:paraId="1D48FC00"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0,324</w:t>
            </w:r>
          </w:p>
          <w:p w14:paraId="13F846AC"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0,293</w:t>
            </w:r>
          </w:p>
          <w:p w14:paraId="36BBF094"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lang w:val="en-US"/>
              </w:rPr>
            </w:pPr>
            <w:r w:rsidRPr="00BF5EEB">
              <w:rPr>
                <w:rFonts w:ascii="Times New Roman" w:eastAsia="Times New Roman" w:hAnsi="Times New Roman"/>
                <w:b/>
                <w:bCs/>
                <w:color w:val="FFFFFF"/>
                <w:spacing w:val="10"/>
                <w:sz w:val="18"/>
                <w:szCs w:val="18"/>
              </w:rPr>
              <w:t>0,330</w:t>
            </w:r>
          </w:p>
        </w:tc>
      </w:tr>
      <w:tr w:rsidR="00ED5D1B" w:rsidRPr="00BF5EEB" w14:paraId="2CD149DC" w14:textId="77777777" w:rsidTr="00BF5EEB">
        <w:trPr>
          <w:trHeight w:hRule="exact" w:val="501"/>
        </w:trPr>
        <w:tc>
          <w:tcPr>
            <w:tcW w:w="1276" w:type="dxa"/>
            <w:tcBorders>
              <w:top w:val="single" w:sz="8" w:space="0" w:color="FFFFFF"/>
              <w:left w:val="single" w:sz="8" w:space="0" w:color="FFFFFF"/>
              <w:bottom w:val="nil"/>
              <w:right w:val="single" w:sz="24" w:space="0" w:color="FFFFFF"/>
            </w:tcBorders>
            <w:shd w:val="clear" w:color="auto" w:fill="4BACC6"/>
          </w:tcPr>
          <w:p w14:paraId="71C9DC72"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w:t>
            </w:r>
          </w:p>
        </w:tc>
        <w:tc>
          <w:tcPr>
            <w:tcW w:w="3969" w:type="dxa"/>
            <w:tcBorders>
              <w:top w:val="single" w:sz="8" w:space="0" w:color="FFFFFF"/>
              <w:left w:val="single" w:sz="8" w:space="0" w:color="FFFFFF"/>
              <w:bottom w:val="nil"/>
              <w:right w:val="single" w:sz="8" w:space="0" w:color="FFFFFF"/>
            </w:tcBorders>
            <w:shd w:val="clear" w:color="auto" w:fill="A5D5E2"/>
          </w:tcPr>
          <w:p w14:paraId="681AFAB9" w14:textId="77777777" w:rsidR="00ED5D1B" w:rsidRPr="00BF5EEB" w:rsidRDefault="00ED5D1B" w:rsidP="00844749">
            <w:pPr>
              <w:pStyle w:val="NoSpacing"/>
              <w:spacing w:line="360" w:lineRule="exact"/>
              <w:rPr>
                <w:rFonts w:ascii="Times New Roman" w:eastAsia="Times New Roman" w:hAnsi="Times New Roman"/>
                <w:b/>
                <w:bCs/>
                <w:spacing w:val="10"/>
                <w:sz w:val="18"/>
                <w:szCs w:val="18"/>
              </w:rPr>
            </w:pPr>
            <w:r w:rsidRPr="00BF5EEB">
              <w:rPr>
                <w:rFonts w:ascii="Times New Roman" w:eastAsia="Times New Roman" w:hAnsi="Times New Roman"/>
                <w:b/>
                <w:bCs/>
                <w:spacing w:val="10"/>
                <w:sz w:val="18"/>
                <w:szCs w:val="18"/>
              </w:rPr>
              <w:t xml:space="preserve">Kecamatan PasarKliwon    </w:t>
            </w:r>
          </w:p>
        </w:tc>
        <w:tc>
          <w:tcPr>
            <w:tcW w:w="2552" w:type="dxa"/>
            <w:tcBorders>
              <w:top w:val="single" w:sz="8" w:space="0" w:color="FFFFFF"/>
              <w:left w:val="single" w:sz="24" w:space="0" w:color="FFFFFF"/>
              <w:bottom w:val="nil"/>
              <w:right w:val="nil"/>
            </w:tcBorders>
            <w:shd w:val="clear" w:color="auto" w:fill="4BACC6"/>
          </w:tcPr>
          <w:p w14:paraId="6E11680A"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4,815</w:t>
            </w:r>
          </w:p>
        </w:tc>
      </w:tr>
      <w:tr w:rsidR="00ED5D1B" w:rsidRPr="00BF5EEB" w14:paraId="7E9DE1C5" w14:textId="77777777" w:rsidTr="00BF5EEB">
        <w:trPr>
          <w:trHeight w:val="378"/>
        </w:trPr>
        <w:tc>
          <w:tcPr>
            <w:tcW w:w="1276" w:type="dxa"/>
            <w:tcBorders>
              <w:left w:val="single" w:sz="8" w:space="0" w:color="FFFFFF"/>
              <w:bottom w:val="nil"/>
              <w:right w:val="single" w:sz="24" w:space="0" w:color="FFFFFF"/>
            </w:tcBorders>
            <w:shd w:val="clear" w:color="auto" w:fill="4BACC6"/>
          </w:tcPr>
          <w:p w14:paraId="740B4B12"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03.01.</w:t>
            </w:r>
          </w:p>
          <w:p w14:paraId="704BDCAF"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03.02.</w:t>
            </w:r>
          </w:p>
          <w:p w14:paraId="295E1C30"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03.03.</w:t>
            </w:r>
          </w:p>
          <w:p w14:paraId="1A6C2599"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03.04.</w:t>
            </w:r>
          </w:p>
          <w:p w14:paraId="41EB0EFC"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03.05.</w:t>
            </w:r>
          </w:p>
          <w:p w14:paraId="71AAC06C"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03.06.</w:t>
            </w:r>
          </w:p>
          <w:p w14:paraId="3EA4D822"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03.07.</w:t>
            </w:r>
          </w:p>
          <w:p w14:paraId="55047594"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03.08.</w:t>
            </w:r>
          </w:p>
          <w:p w14:paraId="271F97D1" w14:textId="77777777" w:rsidR="00ED5D1B" w:rsidRPr="00BF5EEB" w:rsidRDefault="00ED5D1B" w:rsidP="00844749">
            <w:pPr>
              <w:pStyle w:val="NoSpacing"/>
              <w:spacing w:line="360" w:lineRule="exact"/>
              <w:ind w:left="176"/>
              <w:rPr>
                <w:rFonts w:ascii="Times New Roman" w:eastAsia="Times New Roman" w:hAnsi="Times New Roman"/>
                <w:b/>
                <w:bCs/>
                <w:color w:val="FFFFFF"/>
                <w:spacing w:val="10"/>
                <w:sz w:val="18"/>
                <w:szCs w:val="18"/>
                <w:lang w:val="en-US"/>
              </w:rPr>
            </w:pPr>
            <w:r w:rsidRPr="00BF5EEB">
              <w:rPr>
                <w:rFonts w:ascii="Times New Roman" w:eastAsia="Times New Roman" w:hAnsi="Times New Roman"/>
                <w:b/>
                <w:bCs/>
                <w:color w:val="FFFFFF"/>
                <w:spacing w:val="10"/>
                <w:sz w:val="18"/>
                <w:szCs w:val="18"/>
              </w:rPr>
              <w:t>03.09.</w:t>
            </w:r>
          </w:p>
        </w:tc>
        <w:tc>
          <w:tcPr>
            <w:tcW w:w="3969" w:type="dxa"/>
            <w:tcBorders>
              <w:bottom w:val="nil"/>
            </w:tcBorders>
            <w:shd w:val="clear" w:color="auto" w:fill="A5D5E2"/>
          </w:tcPr>
          <w:p w14:paraId="020FF9BB"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Joyosuran                    </w:t>
            </w:r>
          </w:p>
          <w:p w14:paraId="39EC3561"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Semanggi                        </w:t>
            </w:r>
          </w:p>
          <w:p w14:paraId="35C897CB"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Pasar Kliwon                   </w:t>
            </w:r>
          </w:p>
          <w:p w14:paraId="6B741126"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Gajahan                           </w:t>
            </w:r>
          </w:p>
          <w:p w14:paraId="5EC2C6CE"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Baluwarti                        </w:t>
            </w:r>
          </w:p>
          <w:p w14:paraId="7151AB2B"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Kampung Baru             </w:t>
            </w:r>
          </w:p>
          <w:p w14:paraId="652084C2"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Kedung Lumbu                           </w:t>
            </w:r>
          </w:p>
          <w:p w14:paraId="2B91F54C"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Sangkrah                     </w:t>
            </w:r>
          </w:p>
          <w:p w14:paraId="197C30E4" w14:textId="77777777" w:rsidR="0016141F"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Kauman </w:t>
            </w:r>
          </w:p>
          <w:p w14:paraId="4C6C4ADB" w14:textId="77777777" w:rsidR="00ED5D1B" w:rsidRPr="00BF5EEB" w:rsidRDefault="00ED5D1B" w:rsidP="00844749">
            <w:pPr>
              <w:pStyle w:val="NoSpacing"/>
              <w:spacing w:line="36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         </w:t>
            </w:r>
          </w:p>
        </w:tc>
        <w:tc>
          <w:tcPr>
            <w:tcW w:w="2552" w:type="dxa"/>
            <w:tcBorders>
              <w:left w:val="single" w:sz="24" w:space="0" w:color="FFFFFF"/>
              <w:bottom w:val="nil"/>
              <w:right w:val="nil"/>
            </w:tcBorders>
            <w:shd w:val="clear" w:color="auto" w:fill="4BACC6"/>
          </w:tcPr>
          <w:p w14:paraId="71809DF4"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0,540</w:t>
            </w:r>
          </w:p>
          <w:p w14:paraId="6E389725"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1,668</w:t>
            </w:r>
          </w:p>
          <w:p w14:paraId="0C0B49E0"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0,360</w:t>
            </w:r>
          </w:p>
          <w:p w14:paraId="281DCB5A"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0,339</w:t>
            </w:r>
          </w:p>
          <w:p w14:paraId="1A0EFF49"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0,407</w:t>
            </w:r>
          </w:p>
          <w:p w14:paraId="4C6440DA"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0,306</w:t>
            </w:r>
          </w:p>
          <w:p w14:paraId="3D18C0EA"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0,551</w:t>
            </w:r>
          </w:p>
          <w:p w14:paraId="79ADA30D"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0,452</w:t>
            </w:r>
          </w:p>
          <w:p w14:paraId="155525F5"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0,192</w:t>
            </w:r>
          </w:p>
        </w:tc>
      </w:tr>
      <w:tr w:rsidR="00ED5D1B" w:rsidRPr="00BF5EEB" w14:paraId="40B679E5" w14:textId="77777777" w:rsidTr="00BF5EEB">
        <w:trPr>
          <w:trHeight w:hRule="exact" w:val="453"/>
        </w:trPr>
        <w:tc>
          <w:tcPr>
            <w:tcW w:w="1276" w:type="dxa"/>
            <w:tcBorders>
              <w:top w:val="single" w:sz="8" w:space="0" w:color="FFFFFF"/>
              <w:left w:val="single" w:sz="8" w:space="0" w:color="FFFFFF"/>
              <w:bottom w:val="nil"/>
              <w:right w:val="single" w:sz="24" w:space="0" w:color="FFFFFF"/>
            </w:tcBorders>
            <w:shd w:val="clear" w:color="auto" w:fill="4BACC6"/>
          </w:tcPr>
          <w:p w14:paraId="09EB447F"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w:t>
            </w:r>
          </w:p>
        </w:tc>
        <w:tc>
          <w:tcPr>
            <w:tcW w:w="3969" w:type="dxa"/>
            <w:tcBorders>
              <w:top w:val="single" w:sz="8" w:space="0" w:color="FFFFFF"/>
              <w:left w:val="single" w:sz="8" w:space="0" w:color="FFFFFF"/>
              <w:bottom w:val="nil"/>
              <w:right w:val="single" w:sz="8" w:space="0" w:color="FFFFFF"/>
            </w:tcBorders>
            <w:shd w:val="clear" w:color="auto" w:fill="A5D5E2"/>
          </w:tcPr>
          <w:p w14:paraId="21AF6E6A" w14:textId="77777777" w:rsidR="00ED5D1B" w:rsidRPr="00BF5EEB" w:rsidRDefault="00ED5D1B" w:rsidP="00844749">
            <w:pPr>
              <w:pStyle w:val="NoSpacing"/>
              <w:spacing w:line="340" w:lineRule="exact"/>
              <w:rPr>
                <w:rFonts w:ascii="Times New Roman" w:eastAsia="Times New Roman" w:hAnsi="Times New Roman"/>
                <w:b/>
                <w:bCs/>
                <w:spacing w:val="10"/>
                <w:sz w:val="18"/>
                <w:szCs w:val="18"/>
              </w:rPr>
            </w:pPr>
            <w:r w:rsidRPr="00BF5EEB">
              <w:rPr>
                <w:rFonts w:ascii="Times New Roman" w:eastAsia="Times New Roman" w:hAnsi="Times New Roman"/>
                <w:b/>
                <w:bCs/>
                <w:spacing w:val="10"/>
                <w:sz w:val="18"/>
                <w:szCs w:val="18"/>
              </w:rPr>
              <w:t>Kecamatan Jebres</w:t>
            </w:r>
          </w:p>
        </w:tc>
        <w:tc>
          <w:tcPr>
            <w:tcW w:w="2552" w:type="dxa"/>
            <w:tcBorders>
              <w:top w:val="single" w:sz="8" w:space="0" w:color="FFFFFF"/>
              <w:left w:val="single" w:sz="24" w:space="0" w:color="FFFFFF"/>
              <w:bottom w:val="nil"/>
              <w:right w:val="nil"/>
            </w:tcBorders>
            <w:shd w:val="clear" w:color="auto" w:fill="4BACC6"/>
          </w:tcPr>
          <w:p w14:paraId="622BADC6"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12,582</w:t>
            </w:r>
          </w:p>
        </w:tc>
      </w:tr>
      <w:tr w:rsidR="00ED5D1B" w:rsidRPr="00BF5EEB" w14:paraId="53B3E8FE" w14:textId="77777777" w:rsidTr="00BF5EEB">
        <w:trPr>
          <w:trHeight w:hRule="exact" w:val="3944"/>
        </w:trPr>
        <w:tc>
          <w:tcPr>
            <w:tcW w:w="1276" w:type="dxa"/>
            <w:tcBorders>
              <w:left w:val="single" w:sz="8" w:space="0" w:color="FFFFFF"/>
              <w:bottom w:val="nil"/>
              <w:right w:val="single" w:sz="24" w:space="0" w:color="FFFFFF"/>
            </w:tcBorders>
            <w:shd w:val="clear" w:color="auto" w:fill="4BACC6"/>
          </w:tcPr>
          <w:p w14:paraId="336F0E6C"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lastRenderedPageBreak/>
              <w:t>04.01.</w:t>
            </w:r>
          </w:p>
          <w:p w14:paraId="468922F8"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04.02.</w:t>
            </w:r>
          </w:p>
          <w:p w14:paraId="160F66DA"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04.03.</w:t>
            </w:r>
          </w:p>
          <w:p w14:paraId="67E97C1B"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04.04.</w:t>
            </w:r>
          </w:p>
          <w:p w14:paraId="034AF985"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04.05.</w:t>
            </w:r>
          </w:p>
          <w:p w14:paraId="6E531165"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04.06.</w:t>
            </w:r>
          </w:p>
          <w:p w14:paraId="03CF44BC"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04.07.</w:t>
            </w:r>
          </w:p>
          <w:p w14:paraId="418CA036"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04.08.</w:t>
            </w:r>
          </w:p>
          <w:p w14:paraId="4AEB0F22"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04.09.</w:t>
            </w:r>
          </w:p>
          <w:p w14:paraId="36B06B30"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04.10.</w:t>
            </w:r>
          </w:p>
          <w:p w14:paraId="290CD021"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04.11.</w:t>
            </w:r>
          </w:p>
        </w:tc>
        <w:tc>
          <w:tcPr>
            <w:tcW w:w="3969" w:type="dxa"/>
            <w:tcBorders>
              <w:bottom w:val="nil"/>
            </w:tcBorders>
            <w:shd w:val="clear" w:color="auto" w:fill="A5D5E2"/>
          </w:tcPr>
          <w:p w14:paraId="6B994499"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Kepatihan Kulon     </w:t>
            </w:r>
          </w:p>
          <w:p w14:paraId="71E98DC7"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Kepatihan Wetan       </w:t>
            </w:r>
          </w:p>
          <w:p w14:paraId="27F0F039"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Sudiroprajan   </w:t>
            </w:r>
          </w:p>
          <w:p w14:paraId="613C87F5"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Gandekan     </w:t>
            </w:r>
          </w:p>
          <w:p w14:paraId="6A38A641"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Sewu      </w:t>
            </w:r>
          </w:p>
          <w:p w14:paraId="1A4F0D2B"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Pucang Sawit         </w:t>
            </w:r>
          </w:p>
          <w:p w14:paraId="65B8E045"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Jagalan          </w:t>
            </w:r>
          </w:p>
          <w:p w14:paraId="00809302"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Purwodiningratan       </w:t>
            </w:r>
          </w:p>
          <w:p w14:paraId="5F946255"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Tegalharjo      </w:t>
            </w:r>
          </w:p>
          <w:p w14:paraId="5A8D2FF8"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Jebres      </w:t>
            </w:r>
          </w:p>
          <w:p w14:paraId="75762145"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Mojosongo    </w:t>
            </w:r>
          </w:p>
        </w:tc>
        <w:tc>
          <w:tcPr>
            <w:tcW w:w="2552" w:type="dxa"/>
            <w:tcBorders>
              <w:left w:val="single" w:sz="24" w:space="0" w:color="FFFFFF"/>
              <w:bottom w:val="nil"/>
              <w:right w:val="nil"/>
            </w:tcBorders>
            <w:shd w:val="clear" w:color="auto" w:fill="4BACC6"/>
          </w:tcPr>
          <w:p w14:paraId="4FE74EA6"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0,175</w:t>
            </w:r>
          </w:p>
          <w:p w14:paraId="77C1166F"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0,225</w:t>
            </w:r>
          </w:p>
          <w:p w14:paraId="4586A240"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0,230</w:t>
            </w:r>
          </w:p>
          <w:p w14:paraId="590B49E4"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0,350</w:t>
            </w:r>
          </w:p>
          <w:p w14:paraId="211E8519"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0,485</w:t>
            </w:r>
          </w:p>
          <w:p w14:paraId="2AE4DEAF"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1,270</w:t>
            </w:r>
          </w:p>
          <w:p w14:paraId="293FA7CF"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0,650</w:t>
            </w:r>
          </w:p>
          <w:p w14:paraId="0A156793"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0,373</w:t>
            </w:r>
          </w:p>
          <w:p w14:paraId="72332ECB"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0,325</w:t>
            </w:r>
          </w:p>
          <w:p w14:paraId="30970B06"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3,170</w:t>
            </w:r>
          </w:p>
          <w:p w14:paraId="2D8EA099"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5,329</w:t>
            </w:r>
          </w:p>
        </w:tc>
      </w:tr>
      <w:tr w:rsidR="00ED5D1B" w:rsidRPr="00BF5EEB" w14:paraId="27025C9F" w14:textId="77777777" w:rsidTr="00BF5EEB">
        <w:trPr>
          <w:trHeight w:hRule="exact" w:val="488"/>
        </w:trPr>
        <w:tc>
          <w:tcPr>
            <w:tcW w:w="1276" w:type="dxa"/>
            <w:tcBorders>
              <w:top w:val="single" w:sz="8" w:space="0" w:color="FFFFFF"/>
              <w:left w:val="single" w:sz="8" w:space="0" w:color="FFFFFF"/>
              <w:bottom w:val="nil"/>
              <w:right w:val="single" w:sz="24" w:space="0" w:color="FFFFFF"/>
            </w:tcBorders>
            <w:shd w:val="clear" w:color="auto" w:fill="4BACC6"/>
          </w:tcPr>
          <w:p w14:paraId="37FE4931"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w:t>
            </w:r>
          </w:p>
        </w:tc>
        <w:tc>
          <w:tcPr>
            <w:tcW w:w="3969" w:type="dxa"/>
            <w:tcBorders>
              <w:top w:val="single" w:sz="8" w:space="0" w:color="FFFFFF"/>
              <w:left w:val="single" w:sz="8" w:space="0" w:color="FFFFFF"/>
              <w:bottom w:val="nil"/>
              <w:right w:val="single" w:sz="8" w:space="0" w:color="FFFFFF"/>
            </w:tcBorders>
            <w:shd w:val="clear" w:color="auto" w:fill="A5D5E2"/>
          </w:tcPr>
          <w:p w14:paraId="314AAC60" w14:textId="77777777" w:rsidR="00ED5D1B" w:rsidRPr="00BF5EEB" w:rsidRDefault="00ED5D1B" w:rsidP="00844749">
            <w:pPr>
              <w:pStyle w:val="NoSpacing"/>
              <w:spacing w:line="340" w:lineRule="exact"/>
              <w:rPr>
                <w:rFonts w:ascii="Times New Roman" w:eastAsia="Times New Roman" w:hAnsi="Times New Roman"/>
                <w:b/>
                <w:bCs/>
                <w:spacing w:val="10"/>
                <w:sz w:val="18"/>
                <w:szCs w:val="18"/>
              </w:rPr>
            </w:pPr>
            <w:r w:rsidRPr="00BF5EEB">
              <w:rPr>
                <w:rFonts w:ascii="Times New Roman" w:eastAsia="Times New Roman" w:hAnsi="Times New Roman"/>
                <w:b/>
                <w:bCs/>
                <w:spacing w:val="10"/>
                <w:sz w:val="18"/>
                <w:szCs w:val="18"/>
              </w:rPr>
              <w:t xml:space="preserve">Kecamatan Banjarsari </w:t>
            </w:r>
          </w:p>
        </w:tc>
        <w:tc>
          <w:tcPr>
            <w:tcW w:w="2552" w:type="dxa"/>
            <w:tcBorders>
              <w:top w:val="single" w:sz="8" w:space="0" w:color="FFFFFF"/>
              <w:left w:val="single" w:sz="24" w:space="0" w:color="FFFFFF"/>
              <w:bottom w:val="nil"/>
              <w:right w:val="nil"/>
            </w:tcBorders>
            <w:shd w:val="clear" w:color="auto" w:fill="4BACC6"/>
          </w:tcPr>
          <w:p w14:paraId="18C3B4F8"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14,811</w:t>
            </w:r>
          </w:p>
        </w:tc>
      </w:tr>
      <w:tr w:rsidR="00ED5D1B" w:rsidRPr="00BF5EEB" w14:paraId="53CC187F" w14:textId="77777777" w:rsidTr="00BF5EEB">
        <w:tc>
          <w:tcPr>
            <w:tcW w:w="1276" w:type="dxa"/>
            <w:tcBorders>
              <w:left w:val="single" w:sz="8" w:space="0" w:color="FFFFFF"/>
              <w:bottom w:val="nil"/>
              <w:right w:val="single" w:sz="24" w:space="0" w:color="FFFFFF"/>
            </w:tcBorders>
            <w:shd w:val="clear" w:color="auto" w:fill="4BACC6"/>
          </w:tcPr>
          <w:p w14:paraId="20A80107"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05.01.</w:t>
            </w:r>
          </w:p>
          <w:p w14:paraId="683C2509"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05.02.</w:t>
            </w:r>
          </w:p>
          <w:p w14:paraId="6665ACA6"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05.03.</w:t>
            </w:r>
          </w:p>
          <w:p w14:paraId="659D4919"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05.04.</w:t>
            </w:r>
          </w:p>
          <w:p w14:paraId="5E0A3A64"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05.05.</w:t>
            </w:r>
          </w:p>
          <w:p w14:paraId="496F0743"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05.06.</w:t>
            </w:r>
          </w:p>
          <w:p w14:paraId="4376759F"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05.07.</w:t>
            </w:r>
          </w:p>
          <w:p w14:paraId="328B3E43"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05.08.</w:t>
            </w:r>
          </w:p>
          <w:p w14:paraId="22E06097"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05.09.</w:t>
            </w:r>
          </w:p>
          <w:p w14:paraId="14E648F0"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05.10.</w:t>
            </w:r>
          </w:p>
          <w:p w14:paraId="6188EEFC"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05.11.</w:t>
            </w:r>
          </w:p>
          <w:p w14:paraId="5D45248B"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05.12.</w:t>
            </w:r>
          </w:p>
          <w:p w14:paraId="4097D105" w14:textId="77777777" w:rsidR="00ED5D1B" w:rsidRPr="00BF5EEB" w:rsidRDefault="00ED5D1B" w:rsidP="00844749">
            <w:pPr>
              <w:pStyle w:val="NoSpacing"/>
              <w:spacing w:line="340" w:lineRule="exact"/>
              <w:ind w:left="176"/>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05.13.</w:t>
            </w:r>
          </w:p>
        </w:tc>
        <w:tc>
          <w:tcPr>
            <w:tcW w:w="3969" w:type="dxa"/>
            <w:tcBorders>
              <w:bottom w:val="nil"/>
            </w:tcBorders>
            <w:shd w:val="clear" w:color="auto" w:fill="A5D5E2"/>
          </w:tcPr>
          <w:p w14:paraId="1B3A9592"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Kadipiro     </w:t>
            </w:r>
          </w:p>
          <w:p w14:paraId="3188B2F8"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Nusukan      </w:t>
            </w:r>
          </w:p>
          <w:p w14:paraId="64469F05"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Gilingan    </w:t>
            </w:r>
          </w:p>
          <w:p w14:paraId="044F753C"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Stabelan   </w:t>
            </w:r>
          </w:p>
          <w:p w14:paraId="77514048"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Kestalan    </w:t>
            </w:r>
          </w:p>
          <w:p w14:paraId="031C00EC"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Keprabon     </w:t>
            </w:r>
          </w:p>
          <w:p w14:paraId="645C0D76"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Timuran        </w:t>
            </w:r>
          </w:p>
          <w:p w14:paraId="3A7D5CC2"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Ketelan     </w:t>
            </w:r>
          </w:p>
          <w:p w14:paraId="765C56BD"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Punggawan        </w:t>
            </w:r>
          </w:p>
          <w:p w14:paraId="4F788FD0"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Mangkubumen    </w:t>
            </w:r>
          </w:p>
          <w:p w14:paraId="5F3201D7"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Manahan     </w:t>
            </w:r>
          </w:p>
          <w:p w14:paraId="1C7D88CC"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Sumber  </w:t>
            </w:r>
          </w:p>
          <w:p w14:paraId="16F5BEF9" w14:textId="77777777" w:rsidR="00ED5D1B" w:rsidRPr="00BF5EEB" w:rsidRDefault="00ED5D1B" w:rsidP="00844749">
            <w:pPr>
              <w:pStyle w:val="NoSpacing"/>
              <w:spacing w:line="340" w:lineRule="exact"/>
              <w:rPr>
                <w:rFonts w:ascii="Times New Roman" w:eastAsia="Times New Roman" w:hAnsi="Times New Roman"/>
                <w:spacing w:val="10"/>
                <w:sz w:val="18"/>
                <w:szCs w:val="18"/>
              </w:rPr>
            </w:pPr>
            <w:r w:rsidRPr="00BF5EEB">
              <w:rPr>
                <w:rFonts w:ascii="Times New Roman" w:eastAsia="Times New Roman" w:hAnsi="Times New Roman"/>
                <w:spacing w:val="10"/>
                <w:sz w:val="18"/>
                <w:szCs w:val="18"/>
              </w:rPr>
              <w:t xml:space="preserve">Kel. Banyuanyar   </w:t>
            </w:r>
          </w:p>
        </w:tc>
        <w:tc>
          <w:tcPr>
            <w:tcW w:w="2552" w:type="dxa"/>
            <w:tcBorders>
              <w:left w:val="single" w:sz="24" w:space="0" w:color="FFFFFF"/>
              <w:bottom w:val="nil"/>
              <w:right w:val="nil"/>
            </w:tcBorders>
            <w:shd w:val="clear" w:color="auto" w:fill="4BACC6"/>
          </w:tcPr>
          <w:p w14:paraId="6CAC0728"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5,088</w:t>
            </w:r>
          </w:p>
          <w:p w14:paraId="1E9B8C49"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2,063</w:t>
            </w:r>
          </w:p>
          <w:p w14:paraId="50617EA5"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1,272</w:t>
            </w:r>
          </w:p>
          <w:p w14:paraId="47446DA3"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0,277</w:t>
            </w:r>
          </w:p>
          <w:p w14:paraId="272EDD0F"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0,208</w:t>
            </w:r>
          </w:p>
          <w:p w14:paraId="4BE34FEE"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0,318</w:t>
            </w:r>
          </w:p>
          <w:p w14:paraId="6A7E423D"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0,315</w:t>
            </w:r>
          </w:p>
          <w:p w14:paraId="08C003C4"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0,250</w:t>
            </w:r>
          </w:p>
          <w:p w14:paraId="495D355E"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0,360</w:t>
            </w:r>
          </w:p>
          <w:p w14:paraId="17D535B6"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0,797</w:t>
            </w:r>
          </w:p>
          <w:p w14:paraId="697A436F"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1,280</w:t>
            </w:r>
          </w:p>
          <w:p w14:paraId="1279DBA2"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1,333</w:t>
            </w:r>
          </w:p>
          <w:p w14:paraId="67EB9550" w14:textId="77777777" w:rsidR="00ED5D1B" w:rsidRPr="00BF5EEB" w:rsidRDefault="00ED5D1B" w:rsidP="00844749">
            <w:pPr>
              <w:pStyle w:val="NoSpacing"/>
              <w:spacing w:line="340" w:lineRule="exact"/>
              <w:ind w:right="585"/>
              <w:jc w:val="right"/>
              <w:rPr>
                <w:rFonts w:ascii="Times New Roman" w:eastAsia="Times New Roman" w:hAnsi="Times New Roman"/>
                <w:b/>
                <w:bCs/>
                <w:color w:val="FFFFFF"/>
                <w:spacing w:val="10"/>
                <w:sz w:val="18"/>
                <w:szCs w:val="18"/>
                <w:lang w:val="en-US"/>
              </w:rPr>
            </w:pPr>
            <w:r w:rsidRPr="00BF5EEB">
              <w:rPr>
                <w:rFonts w:ascii="Times New Roman" w:eastAsia="Times New Roman" w:hAnsi="Times New Roman"/>
                <w:b/>
                <w:bCs/>
                <w:color w:val="FFFFFF"/>
                <w:spacing w:val="10"/>
                <w:sz w:val="18"/>
                <w:szCs w:val="18"/>
              </w:rPr>
              <w:t>1,250</w:t>
            </w:r>
          </w:p>
        </w:tc>
      </w:tr>
      <w:tr w:rsidR="00ED5D1B" w:rsidRPr="00BF5EEB" w14:paraId="764598CC" w14:textId="77777777" w:rsidTr="00BF5EEB">
        <w:trPr>
          <w:trHeight w:val="363"/>
        </w:trPr>
        <w:tc>
          <w:tcPr>
            <w:tcW w:w="1276" w:type="dxa"/>
            <w:tcBorders>
              <w:top w:val="single" w:sz="24" w:space="0" w:color="FFFFFF"/>
              <w:left w:val="single" w:sz="8" w:space="0" w:color="FFFFFF"/>
              <w:bottom w:val="single" w:sz="8" w:space="0" w:color="FFFFFF"/>
              <w:right w:val="single" w:sz="8" w:space="0" w:color="FFFFFF"/>
            </w:tcBorders>
            <w:shd w:val="clear" w:color="auto" w:fill="4BACC6"/>
          </w:tcPr>
          <w:p w14:paraId="57D49255" w14:textId="77777777" w:rsidR="00ED5D1B" w:rsidRPr="00BF5EEB" w:rsidRDefault="00ED5D1B" w:rsidP="00844749">
            <w:pPr>
              <w:pStyle w:val="NoSpacing"/>
              <w:spacing w:line="360" w:lineRule="exact"/>
              <w:ind w:left="176"/>
              <w:jc w:val="center"/>
              <w:rPr>
                <w:rFonts w:ascii="Times New Roman" w:eastAsia="Times New Roman" w:hAnsi="Times New Roman"/>
                <w:b/>
                <w:bCs/>
                <w:color w:val="FFFFFF"/>
                <w:spacing w:val="10"/>
                <w:sz w:val="18"/>
                <w:szCs w:val="18"/>
              </w:rPr>
            </w:pPr>
          </w:p>
        </w:tc>
        <w:tc>
          <w:tcPr>
            <w:tcW w:w="3969" w:type="dxa"/>
            <w:tcBorders>
              <w:top w:val="single" w:sz="24" w:space="0" w:color="FFFFFF"/>
              <w:left w:val="single" w:sz="8" w:space="0" w:color="FFFFFF"/>
              <w:bottom w:val="single" w:sz="8" w:space="0" w:color="FFFFFF"/>
              <w:right w:val="single" w:sz="8" w:space="0" w:color="FFFFFF"/>
            </w:tcBorders>
            <w:shd w:val="clear" w:color="auto" w:fill="4BACC6"/>
          </w:tcPr>
          <w:p w14:paraId="10FEAAB0" w14:textId="77777777" w:rsidR="00ED5D1B" w:rsidRPr="00BF5EEB" w:rsidRDefault="00ED5D1B" w:rsidP="00844749">
            <w:pPr>
              <w:pStyle w:val="NoSpacing"/>
              <w:spacing w:line="360" w:lineRule="exact"/>
              <w:jc w:val="center"/>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Total</w:t>
            </w:r>
          </w:p>
        </w:tc>
        <w:tc>
          <w:tcPr>
            <w:tcW w:w="2552" w:type="dxa"/>
            <w:tcBorders>
              <w:top w:val="single" w:sz="24" w:space="0" w:color="FFFFFF"/>
              <w:left w:val="single" w:sz="8" w:space="0" w:color="FFFFFF"/>
              <w:bottom w:val="single" w:sz="8" w:space="0" w:color="FFFFFF"/>
              <w:right w:val="single" w:sz="8" w:space="0" w:color="FFFFFF"/>
            </w:tcBorders>
            <w:shd w:val="clear" w:color="auto" w:fill="4BACC6"/>
          </w:tcPr>
          <w:p w14:paraId="14E6D351" w14:textId="77777777" w:rsidR="00ED5D1B" w:rsidRPr="00BF5EEB" w:rsidRDefault="00ED5D1B" w:rsidP="00844749">
            <w:pPr>
              <w:pStyle w:val="NoSpacing"/>
              <w:spacing w:line="360" w:lineRule="exact"/>
              <w:ind w:right="585"/>
              <w:jc w:val="right"/>
              <w:rPr>
                <w:rFonts w:ascii="Times New Roman" w:eastAsia="Times New Roman" w:hAnsi="Times New Roman"/>
                <w:b/>
                <w:bCs/>
                <w:color w:val="FFFFFF"/>
                <w:spacing w:val="10"/>
                <w:sz w:val="18"/>
                <w:szCs w:val="18"/>
              </w:rPr>
            </w:pPr>
            <w:r w:rsidRPr="00BF5EEB">
              <w:rPr>
                <w:rFonts w:ascii="Times New Roman" w:eastAsia="Times New Roman" w:hAnsi="Times New Roman"/>
                <w:b/>
                <w:bCs/>
                <w:color w:val="FFFFFF"/>
                <w:spacing w:val="10"/>
                <w:sz w:val="18"/>
                <w:szCs w:val="18"/>
              </w:rPr>
              <w:t>44,040</w:t>
            </w:r>
          </w:p>
        </w:tc>
      </w:tr>
    </w:tbl>
    <w:p w14:paraId="6703CA29" w14:textId="77777777" w:rsidR="00ED5D1B" w:rsidRPr="00684F8A" w:rsidRDefault="00ED5D1B" w:rsidP="0012261A">
      <w:pPr>
        <w:pStyle w:val="Default"/>
        <w:numPr>
          <w:ilvl w:val="0"/>
          <w:numId w:val="20"/>
        </w:numPr>
        <w:tabs>
          <w:tab w:val="left" w:pos="567"/>
          <w:tab w:val="left" w:pos="993"/>
          <w:tab w:val="left" w:pos="1418"/>
        </w:tabs>
        <w:spacing w:before="240" w:line="360" w:lineRule="auto"/>
        <w:ind w:left="426" w:hanging="142"/>
        <w:jc w:val="both"/>
        <w:rPr>
          <w:rFonts w:ascii="Times New Roman" w:hAnsi="Times New Roman" w:cs="Times New Roman"/>
          <w:b/>
          <w:sz w:val="22"/>
          <w:szCs w:val="22"/>
          <w:rPrChange w:id="70" w:author="Hari Laksono" w:date="2018-05-15T15:36:00Z">
            <w:rPr>
              <w:rFonts w:ascii="Times New Roman" w:hAnsi="Times New Roman" w:cs="Times New Roman"/>
              <w:b/>
              <w:sz w:val="22"/>
              <w:szCs w:val="22"/>
            </w:rPr>
          </w:rPrChange>
        </w:rPr>
      </w:pPr>
      <w:commentRangeStart w:id="71"/>
      <w:commentRangeStart w:id="72"/>
      <w:r w:rsidRPr="00684F8A">
        <w:rPr>
          <w:rFonts w:ascii="Times New Roman" w:hAnsi="Times New Roman" w:cs="Times New Roman"/>
          <w:b/>
          <w:sz w:val="22"/>
          <w:szCs w:val="22"/>
          <w:rPrChange w:id="73" w:author="Hari Laksono" w:date="2018-05-15T15:36:00Z">
            <w:rPr>
              <w:rFonts w:ascii="Times New Roman" w:hAnsi="Times New Roman" w:cs="Times New Roman"/>
              <w:b/>
              <w:sz w:val="22"/>
              <w:szCs w:val="22"/>
            </w:rPr>
          </w:rPrChange>
        </w:rPr>
        <w:t>Topografis</w:t>
      </w:r>
    </w:p>
    <w:p w14:paraId="176F7112" w14:textId="77777777" w:rsidR="00844749" w:rsidRPr="0012261A" w:rsidRDefault="0012261A" w:rsidP="0012261A">
      <w:pPr>
        <w:widowControl w:val="0"/>
        <w:autoSpaceDE w:val="0"/>
        <w:autoSpaceDN w:val="0"/>
        <w:adjustRightInd w:val="0"/>
        <w:spacing w:before="120" w:after="0" w:line="360" w:lineRule="auto"/>
        <w:ind w:left="567" w:firstLine="567"/>
        <w:jc w:val="both"/>
        <w:rPr>
          <w:rFonts w:ascii="Times New Roman" w:hAnsi="Times New Roman" w:cs="Times New Roman"/>
          <w:color w:val="000000"/>
        </w:rPr>
      </w:pPr>
      <w:r w:rsidRPr="00684F8A">
        <w:rPr>
          <w:rFonts w:ascii="Times New Roman" w:hAnsi="Times New Roman" w:cs="Times New Roman"/>
          <w:color w:val="000000"/>
          <w:rPrChange w:id="74" w:author="Hari Laksono" w:date="2018-05-15T15:36:00Z">
            <w:rPr>
              <w:rFonts w:ascii="Times New Roman" w:hAnsi="Times New Roman" w:cs="Times New Roman"/>
              <w:color w:val="000000"/>
            </w:rPr>
          </w:rPrChange>
        </w:rPr>
        <w:t xml:space="preserve">   </w:t>
      </w:r>
      <w:r w:rsidR="00ED5D1B" w:rsidRPr="00684F8A">
        <w:rPr>
          <w:rFonts w:ascii="Times New Roman" w:hAnsi="Times New Roman" w:cs="Times New Roman"/>
          <w:color w:val="000000"/>
          <w:rPrChange w:id="75" w:author="Hari Laksono" w:date="2018-05-15T15:36:00Z">
            <w:rPr>
              <w:rFonts w:ascii="Times New Roman" w:hAnsi="Times New Roman" w:cs="Times New Roman"/>
              <w:color w:val="000000"/>
            </w:rPr>
          </w:rPrChange>
        </w:rPr>
        <w:t xml:space="preserve">Kota Surakarta memiliki bentangan topografi yang relatif datar atau dataran rendah, dimana terdapat sungai besar yang melintasi, yaitu Sungai Bengawan Solo. Ketinggian wilayah antara </w:t>
      </w:r>
      <w:proofErr w:type="gramStart"/>
      <w:r w:rsidR="00ED5D1B" w:rsidRPr="00684F8A">
        <w:rPr>
          <w:rFonts w:ascii="Times New Roman" w:hAnsi="Times New Roman" w:cs="Times New Roman"/>
          <w:color w:val="000000"/>
          <w:rPrChange w:id="76" w:author="Hari Laksono" w:date="2018-05-15T15:36:00Z">
            <w:rPr>
              <w:rFonts w:ascii="Times New Roman" w:hAnsi="Times New Roman" w:cs="Times New Roman"/>
              <w:color w:val="000000"/>
            </w:rPr>
          </w:rPrChange>
        </w:rPr>
        <w:t>95 meter</w:t>
      </w:r>
      <w:proofErr w:type="gramEnd"/>
      <w:r w:rsidR="00ED5D1B" w:rsidRPr="00684F8A">
        <w:rPr>
          <w:rFonts w:ascii="Times New Roman" w:hAnsi="Times New Roman" w:cs="Times New Roman"/>
          <w:color w:val="000000"/>
          <w:rPrChange w:id="77" w:author="Hari Laksono" w:date="2018-05-15T15:36:00Z">
            <w:rPr>
              <w:rFonts w:ascii="Times New Roman" w:hAnsi="Times New Roman" w:cs="Times New Roman"/>
              <w:color w:val="000000"/>
            </w:rPr>
          </w:rPrChange>
        </w:rPr>
        <w:t xml:space="preserve"> sampai dengan 105 meter di atas permukaan laut (pusat kota), dengan kemiringan lahan antara 0% sampai 15%. Selain itu, Kota </w:t>
      </w:r>
      <w:r w:rsidR="00ED5D1B" w:rsidRPr="00684F8A">
        <w:rPr>
          <w:rFonts w:ascii="Times New Roman" w:hAnsi="Times New Roman" w:cs="Times New Roman"/>
          <w:color w:val="000000"/>
          <w:rPrChange w:id="78" w:author="Hari Laksono" w:date="2018-05-15T15:36:00Z">
            <w:rPr>
              <w:rFonts w:ascii="Times New Roman" w:hAnsi="Times New Roman" w:cs="Times New Roman"/>
              <w:color w:val="000000"/>
            </w:rPr>
          </w:rPrChange>
        </w:rPr>
        <w:lastRenderedPageBreak/>
        <w:t>Surakarta dikelilingi oleh Gunung Merbabu dan Gunung Merapi (ketinggian 3.115 meter) di bagian barat, Gunung Lawu (ketinggian 2.806 meter) di sebelah timur serta Peg</w:t>
      </w:r>
      <w:r w:rsidR="0016141F" w:rsidRPr="00684F8A">
        <w:rPr>
          <w:rFonts w:ascii="Times New Roman" w:hAnsi="Times New Roman" w:cs="Times New Roman"/>
          <w:color w:val="000000"/>
          <w:rPrChange w:id="79" w:author="Hari Laksono" w:date="2018-05-15T15:36:00Z">
            <w:rPr>
              <w:rFonts w:ascii="Times New Roman" w:hAnsi="Times New Roman" w:cs="Times New Roman"/>
              <w:color w:val="000000"/>
            </w:rPr>
          </w:rPrChange>
        </w:rPr>
        <w:t>unungan Sewu di sebelah selatan.</w:t>
      </w:r>
      <w:commentRangeEnd w:id="71"/>
      <w:r w:rsidR="008F51FA" w:rsidRPr="00684F8A">
        <w:rPr>
          <w:rStyle w:val="CommentReference"/>
          <w:rPrChange w:id="80" w:author="Hari Laksono" w:date="2018-05-15T15:36:00Z">
            <w:rPr>
              <w:rStyle w:val="CommentReference"/>
            </w:rPr>
          </w:rPrChange>
        </w:rPr>
        <w:commentReference w:id="71"/>
      </w:r>
      <w:commentRangeEnd w:id="72"/>
      <w:r w:rsidR="00A67AB0" w:rsidRPr="00684F8A">
        <w:rPr>
          <w:rStyle w:val="CommentReference"/>
          <w:rPrChange w:id="81" w:author="Hari Laksono" w:date="2018-05-15T15:36:00Z">
            <w:rPr>
              <w:rStyle w:val="CommentReference"/>
            </w:rPr>
          </w:rPrChange>
        </w:rPr>
        <w:commentReference w:id="72"/>
      </w:r>
    </w:p>
    <w:p w14:paraId="295181C7" w14:textId="77777777" w:rsidR="00844749" w:rsidRPr="0012261A" w:rsidRDefault="00844749" w:rsidP="0012261A">
      <w:pPr>
        <w:pStyle w:val="ListParagraph"/>
        <w:numPr>
          <w:ilvl w:val="0"/>
          <w:numId w:val="20"/>
        </w:numPr>
        <w:tabs>
          <w:tab w:val="left" w:pos="567"/>
          <w:tab w:val="left" w:pos="993"/>
          <w:tab w:val="left" w:pos="2127"/>
        </w:tabs>
        <w:autoSpaceDE w:val="0"/>
        <w:autoSpaceDN w:val="0"/>
        <w:adjustRightInd w:val="0"/>
        <w:spacing w:before="120" w:after="0" w:line="360" w:lineRule="auto"/>
        <w:ind w:left="709" w:hanging="425"/>
        <w:jc w:val="both"/>
        <w:rPr>
          <w:rFonts w:ascii="Times New Roman" w:eastAsia="Times New Roman" w:hAnsi="Times New Roman" w:cs="Times New Roman"/>
          <w:b/>
          <w:color w:val="000000"/>
        </w:rPr>
      </w:pPr>
      <w:commentRangeStart w:id="82"/>
      <w:r w:rsidRPr="0012261A">
        <w:rPr>
          <w:rFonts w:ascii="Times New Roman" w:eastAsia="Times New Roman" w:hAnsi="Times New Roman" w:cs="Times New Roman"/>
          <w:b/>
          <w:color w:val="000000"/>
        </w:rPr>
        <w:t xml:space="preserve">Kondisi </w:t>
      </w:r>
      <w:r w:rsidR="008D2E15" w:rsidRPr="0012261A">
        <w:rPr>
          <w:rFonts w:ascii="Times New Roman" w:eastAsia="Times New Roman" w:hAnsi="Times New Roman" w:cs="Times New Roman"/>
          <w:b/>
          <w:color w:val="000000"/>
        </w:rPr>
        <w:t xml:space="preserve">Administratif </w:t>
      </w:r>
      <w:r w:rsidRPr="0012261A">
        <w:rPr>
          <w:rFonts w:ascii="Times New Roman" w:eastAsia="Times New Roman" w:hAnsi="Times New Roman" w:cs="Times New Roman"/>
          <w:b/>
          <w:color w:val="000000"/>
        </w:rPr>
        <w:t>Kota Surakarta</w:t>
      </w:r>
    </w:p>
    <w:p w14:paraId="36EC78A6" w14:textId="77777777" w:rsidR="00844749" w:rsidRPr="0012261A" w:rsidRDefault="00844749" w:rsidP="0012261A">
      <w:pPr>
        <w:spacing w:before="120" w:after="0" w:line="360" w:lineRule="auto"/>
        <w:ind w:left="567"/>
        <w:jc w:val="both"/>
        <w:rPr>
          <w:rFonts w:ascii="Times New Roman" w:eastAsia="Calibri" w:hAnsi="Times New Roman" w:cs="Times New Roman"/>
          <w:lang w:val="id-ID"/>
        </w:rPr>
      </w:pPr>
      <w:r w:rsidRPr="0012261A">
        <w:rPr>
          <w:rFonts w:ascii="Times New Roman" w:eastAsia="Calibri" w:hAnsi="Times New Roman" w:cs="Times New Roman"/>
          <w:lang w:val="id-ID"/>
        </w:rPr>
        <w:t>Secara administratif Kota Surakarta terdiri dari 5 kecamatan dan 51 kelurahan</w:t>
      </w:r>
      <w:r w:rsidRPr="0012261A">
        <w:rPr>
          <w:rFonts w:ascii="Times New Roman" w:eastAsia="Calibri" w:hAnsi="Times New Roman" w:cs="Times New Roman"/>
          <w:lang w:val="id-ID" w:eastAsia="id-ID"/>
        </w:rPr>
        <w:t>,</w:t>
      </w:r>
      <w:r w:rsidRPr="0012261A">
        <w:rPr>
          <w:rFonts w:ascii="Times New Roman" w:eastAsia="Calibri" w:hAnsi="Times New Roman" w:cs="Times New Roman"/>
          <w:lang w:val="id-ID"/>
        </w:rPr>
        <w:t xml:space="preserve"> dengan 606 rukun warga (RW) dan 2.7</w:t>
      </w:r>
      <w:r w:rsidRPr="0012261A">
        <w:rPr>
          <w:rFonts w:ascii="Times New Roman" w:eastAsia="Calibri" w:hAnsi="Times New Roman" w:cs="Times New Roman"/>
          <w:lang w:val="en-ID"/>
        </w:rPr>
        <w:t>20</w:t>
      </w:r>
      <w:r w:rsidRPr="0012261A">
        <w:rPr>
          <w:rFonts w:ascii="Times New Roman" w:eastAsia="Calibri" w:hAnsi="Times New Roman" w:cs="Times New Roman"/>
          <w:lang w:val="id-ID"/>
        </w:rPr>
        <w:t xml:space="preserve"> Rukun Tetangga (RT) dengan rincian sebagai berikut</w:t>
      </w:r>
      <w:r w:rsidR="0012261A">
        <w:rPr>
          <w:rFonts w:ascii="Times New Roman" w:eastAsia="Calibri" w:hAnsi="Times New Roman" w:cs="Times New Roman"/>
        </w:rPr>
        <w:t xml:space="preserve"> </w:t>
      </w:r>
      <w:r w:rsidRPr="0012261A">
        <w:rPr>
          <w:rFonts w:ascii="Times New Roman" w:eastAsia="Calibri" w:hAnsi="Times New Roman" w:cs="Times New Roman"/>
          <w:lang w:val="id-ID"/>
        </w:rPr>
        <w:t>:</w:t>
      </w:r>
    </w:p>
    <w:p w14:paraId="28DD4B7A" w14:textId="1CBCB988" w:rsidR="0012261A" w:rsidRPr="0012261A" w:rsidDel="00A67AB0" w:rsidRDefault="0012261A" w:rsidP="0012261A">
      <w:pPr>
        <w:spacing w:before="120" w:after="0" w:line="360" w:lineRule="auto"/>
        <w:ind w:left="567"/>
        <w:jc w:val="both"/>
        <w:rPr>
          <w:del w:id="83" w:author="Hari Laksono" w:date="2018-05-15T13:57:00Z"/>
          <w:rFonts w:ascii="Times New Roman" w:eastAsia="Calibri" w:hAnsi="Times New Roman" w:cs="Times New Roman"/>
        </w:rPr>
      </w:pPr>
    </w:p>
    <w:p w14:paraId="4CA5529F" w14:textId="74BAFC3D" w:rsidR="00844749" w:rsidRPr="00BF5EEB" w:rsidRDefault="00512738" w:rsidP="0012261A">
      <w:pPr>
        <w:spacing w:after="0" w:line="240" w:lineRule="auto"/>
        <w:ind w:left="993"/>
        <w:jc w:val="center"/>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pPr>
      <w:r>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t>Tabel 6</w:t>
      </w:r>
      <w:r w:rsidR="00BF5EEB" w:rsidRPr="00BF5EEB">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t>.</w:t>
      </w:r>
      <w:ins w:id="84" w:author="Hari Laksono" w:date="2018-05-15T13:58:00Z">
        <w:r w:rsidR="00684F8A">
          <w:rPr>
            <w:rFonts w:ascii="Times New Roman" w:eastAsia="Calibri" w:hAnsi="Times New Roman" w:cs="Times New Roman"/>
            <w:b/>
            <w:sz w:val="18"/>
            <w:szCs w:val="18"/>
            <w:lang w:val="id-ID"/>
            <w14:shadow w14:blurRad="50800" w14:dist="38100" w14:dir="2700000" w14:sx="100000" w14:sy="100000" w14:kx="0" w14:ky="0" w14:algn="tl">
              <w14:srgbClr w14:val="000000">
                <w14:alpha w14:val="60000"/>
              </w14:srgbClr>
            </w14:shadow>
          </w:rPr>
          <w:t>2</w:t>
        </w:r>
      </w:ins>
      <w:del w:id="85" w:author="Hari Laksono" w:date="2018-05-15T13:58:00Z">
        <w:r w:rsidR="00BF5EEB" w:rsidRPr="00BF5EEB" w:rsidDel="00A67AB0">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delText>2</w:delText>
        </w:r>
      </w:del>
      <w:r w:rsidR="00BF5EEB" w:rsidRPr="00BF5EEB">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t xml:space="preserve">. </w:t>
      </w:r>
      <w:r w:rsidR="0012261A" w:rsidRPr="00BF5EEB">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t xml:space="preserve"> </w:t>
      </w:r>
      <w:r w:rsidR="00844749" w:rsidRPr="00BF5EEB">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t>Pembagian Wilayah Administrasi Kota Surakarta</w:t>
      </w:r>
    </w:p>
    <w:p w14:paraId="7D5F8CA7" w14:textId="77777777" w:rsidR="00844749" w:rsidRPr="00BF5EEB" w:rsidRDefault="00844749" w:rsidP="0012261A">
      <w:pPr>
        <w:spacing w:after="0" w:line="240" w:lineRule="auto"/>
        <w:ind w:left="993"/>
        <w:jc w:val="center"/>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pPr>
      <w:r w:rsidRPr="00BF5EEB">
        <w:rPr>
          <w:rFonts w:ascii="Times New Roman" w:eastAsia="Calibri" w:hAnsi="Times New Roman" w:cs="Times New Roman"/>
          <w:b/>
          <w:sz w:val="18"/>
          <w:szCs w:val="18"/>
          <w14:shadow w14:blurRad="50800" w14:dist="38100" w14:dir="2700000" w14:sx="100000" w14:sy="100000" w14:kx="0" w14:ky="0" w14:algn="tl">
            <w14:srgbClr w14:val="000000">
              <w14:alpha w14:val="60000"/>
            </w14:srgbClr>
          </w14:shadow>
        </w:rPr>
        <w:t>Menurut Kecamatan, Kelurahan, RW dan RT</w:t>
      </w:r>
    </w:p>
    <w:p w14:paraId="55A3DC47" w14:textId="77777777" w:rsidR="00844749" w:rsidRPr="00BF5EEB" w:rsidRDefault="00844749" w:rsidP="00844749">
      <w:pPr>
        <w:spacing w:after="0" w:line="240" w:lineRule="auto"/>
        <w:jc w:val="center"/>
        <w:rPr>
          <w:rFonts w:ascii="Clarendon Blk BT" w:eastAsia="Calibri" w:hAnsi="Clarendon Blk BT" w:cs="Times New Roman"/>
          <w:b/>
          <w:sz w:val="18"/>
          <w:szCs w:val="18"/>
          <w14:shadow w14:blurRad="50800" w14:dist="38100" w14:dir="2700000" w14:sx="100000" w14:sy="100000" w14:kx="0" w14:ky="0" w14:algn="tl">
            <w14:srgbClr w14:val="000000">
              <w14:alpha w14:val="60000"/>
            </w14:srgbClr>
          </w14:shadow>
        </w:rPr>
      </w:pPr>
    </w:p>
    <w:tbl>
      <w:tblPr>
        <w:tblStyle w:val="LightGrid-Accent5"/>
        <w:tblW w:w="7513" w:type="dxa"/>
        <w:tblInd w:w="699" w:type="dxa"/>
        <w:tblLayout w:type="fixed"/>
        <w:tblLook w:val="01E0" w:firstRow="1" w:lastRow="1" w:firstColumn="1" w:lastColumn="1" w:noHBand="0" w:noVBand="0"/>
      </w:tblPr>
      <w:tblGrid>
        <w:gridCol w:w="2410"/>
        <w:gridCol w:w="2551"/>
        <w:gridCol w:w="1701"/>
        <w:gridCol w:w="851"/>
      </w:tblGrid>
      <w:tr w:rsidR="00844749" w:rsidRPr="00BF5EEB" w14:paraId="76BC990E" w14:textId="77777777" w:rsidTr="00BF5EEB">
        <w:trPr>
          <w:cnfStyle w:val="100000000000" w:firstRow="1" w:lastRow="0" w:firstColumn="0" w:lastColumn="0" w:oddVBand="0" w:evenVBand="0" w:oddHBand="0" w:evenHBand="0" w:firstRowFirstColumn="0" w:firstRowLastColumn="0" w:lastRowFirstColumn="0" w:lastRowLastColumn="0"/>
          <w:trHeight w:hRule="exact" w:val="449"/>
        </w:trPr>
        <w:tc>
          <w:tcPr>
            <w:cnfStyle w:val="001000000000" w:firstRow="0" w:lastRow="0" w:firstColumn="1" w:lastColumn="0" w:oddVBand="0" w:evenVBand="0" w:oddHBand="0" w:evenHBand="0" w:firstRowFirstColumn="0" w:firstRowLastColumn="0" w:lastRowFirstColumn="0" w:lastRowLastColumn="0"/>
            <w:tcW w:w="2410" w:type="dxa"/>
            <w:shd w:val="clear" w:color="auto" w:fill="31849B"/>
            <w:vAlign w:val="center"/>
          </w:tcPr>
          <w:p w14:paraId="0A466225" w14:textId="77777777" w:rsidR="00844749" w:rsidRPr="00BF5EEB" w:rsidRDefault="00844749" w:rsidP="00844749">
            <w:pPr>
              <w:spacing w:line="276" w:lineRule="auto"/>
              <w:jc w:val="center"/>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KECAMATAN</w:t>
            </w:r>
          </w:p>
        </w:tc>
        <w:tc>
          <w:tcPr>
            <w:cnfStyle w:val="000010000000" w:firstRow="0" w:lastRow="0" w:firstColumn="0" w:lastColumn="0" w:oddVBand="1" w:evenVBand="0" w:oddHBand="0" w:evenHBand="0" w:firstRowFirstColumn="0" w:firstRowLastColumn="0" w:lastRowFirstColumn="0" w:lastRowLastColumn="0"/>
            <w:tcW w:w="2551" w:type="dxa"/>
            <w:shd w:val="clear" w:color="auto" w:fill="31849B"/>
            <w:vAlign w:val="center"/>
          </w:tcPr>
          <w:p w14:paraId="492FCA75" w14:textId="77777777" w:rsidR="00844749" w:rsidRPr="00BF5EEB" w:rsidRDefault="00844749" w:rsidP="00844749">
            <w:pPr>
              <w:spacing w:line="276" w:lineRule="auto"/>
              <w:jc w:val="center"/>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KELURAHAN</w:t>
            </w:r>
          </w:p>
        </w:tc>
        <w:tc>
          <w:tcPr>
            <w:tcW w:w="1701" w:type="dxa"/>
            <w:shd w:val="clear" w:color="auto" w:fill="31849B"/>
            <w:vAlign w:val="center"/>
          </w:tcPr>
          <w:p w14:paraId="4976BA01" w14:textId="77777777" w:rsidR="00844749" w:rsidRPr="00BF5EEB" w:rsidRDefault="00844749" w:rsidP="00844749">
            <w:pPr>
              <w:spacing w:line="276" w:lineRule="auto"/>
              <w:jc w:val="center"/>
              <w:cnfStyle w:val="100000000000" w:firstRow="1" w:lastRow="0" w:firstColumn="0" w:lastColumn="0" w:oddVBand="0" w:evenVBand="0" w:oddHBand="0" w:evenHBand="0" w:firstRowFirstColumn="0" w:firstRowLastColumn="0" w:lastRowFirstColumn="0" w:lastRowLastColumn="0"/>
              <w:rPr>
                <w:rFonts w:ascii="Bookman Old Style" w:eastAsia="Calibri" w:hAnsi="Bookman Old Style" w:cs="Calibri"/>
                <w:caps/>
                <w:sz w:val="18"/>
                <w:szCs w:val="18"/>
                <w:lang w:val="id-ID"/>
              </w:rPr>
            </w:pPr>
            <w:r w:rsidRPr="00BF5EEB">
              <w:rPr>
                <w:rFonts w:ascii="Bookman Old Style" w:eastAsia="Calibri" w:hAnsi="Bookman Old Style" w:cs="Calibri"/>
                <w:caps/>
                <w:sz w:val="18"/>
                <w:szCs w:val="18"/>
                <w:lang w:val="id-ID"/>
              </w:rPr>
              <w:t>RW</w:t>
            </w:r>
          </w:p>
        </w:tc>
        <w:tc>
          <w:tcPr>
            <w:cnfStyle w:val="000100000000" w:firstRow="0" w:lastRow="0" w:firstColumn="0" w:lastColumn="1" w:oddVBand="0" w:evenVBand="0" w:oddHBand="0" w:evenHBand="0" w:firstRowFirstColumn="0" w:firstRowLastColumn="0" w:lastRowFirstColumn="0" w:lastRowLastColumn="0"/>
            <w:tcW w:w="851" w:type="dxa"/>
            <w:shd w:val="clear" w:color="auto" w:fill="31849B"/>
            <w:vAlign w:val="center"/>
          </w:tcPr>
          <w:p w14:paraId="6ACA877C" w14:textId="77777777" w:rsidR="00844749" w:rsidRPr="00BF5EEB" w:rsidRDefault="00844749" w:rsidP="00844749">
            <w:pPr>
              <w:spacing w:line="276" w:lineRule="auto"/>
              <w:jc w:val="center"/>
              <w:rPr>
                <w:rFonts w:ascii="Bookman Old Style" w:eastAsia="Calibri" w:hAnsi="Bookman Old Style" w:cs="Calibri"/>
                <w:caps/>
                <w:sz w:val="18"/>
                <w:szCs w:val="18"/>
                <w:lang w:val="id-ID"/>
              </w:rPr>
            </w:pPr>
            <w:r w:rsidRPr="00BF5EEB">
              <w:rPr>
                <w:rFonts w:ascii="Bookman Old Style" w:eastAsia="Calibri" w:hAnsi="Bookman Old Style" w:cs="Calibri"/>
                <w:caps/>
                <w:sz w:val="18"/>
                <w:szCs w:val="18"/>
                <w:lang w:val="id-ID"/>
              </w:rPr>
              <w:t>RT</w:t>
            </w:r>
          </w:p>
        </w:tc>
      </w:tr>
      <w:tr w:rsidR="00844749" w:rsidRPr="00BF5EEB" w14:paraId="5EBF60CE" w14:textId="77777777" w:rsidTr="00BF5EEB">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410" w:type="dxa"/>
            <w:shd w:val="clear" w:color="auto" w:fill="auto"/>
            <w:vAlign w:val="center"/>
          </w:tcPr>
          <w:p w14:paraId="3C48956A" w14:textId="77777777" w:rsidR="00844749" w:rsidRPr="00BF5EEB" w:rsidRDefault="00844749" w:rsidP="00844749">
            <w:pPr>
              <w:spacing w:line="276" w:lineRule="auto"/>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1. Laweyan</w:t>
            </w:r>
          </w:p>
        </w:tc>
        <w:tc>
          <w:tcPr>
            <w:cnfStyle w:val="000010000000" w:firstRow="0" w:lastRow="0" w:firstColumn="0" w:lastColumn="0" w:oddVBand="1" w:evenVBand="0" w:oddHBand="0" w:evenHBand="0" w:firstRowFirstColumn="0" w:firstRowLastColumn="0" w:lastRowFirstColumn="0" w:lastRowLastColumn="0"/>
            <w:tcW w:w="2551" w:type="dxa"/>
            <w:shd w:val="clear" w:color="auto" w:fill="auto"/>
            <w:vAlign w:val="center"/>
          </w:tcPr>
          <w:p w14:paraId="4798C991" w14:textId="77777777" w:rsidR="00844749" w:rsidRPr="00BF5EEB" w:rsidRDefault="00844749" w:rsidP="00844749">
            <w:pPr>
              <w:spacing w:line="276" w:lineRule="auto"/>
              <w:jc w:val="center"/>
              <w:rPr>
                <w:rFonts w:ascii="Bookman Old Style" w:hAnsi="Bookman Old Style" w:cs="Calibri"/>
                <w:b/>
                <w:sz w:val="18"/>
                <w:szCs w:val="18"/>
                <w:lang w:val="id-ID"/>
              </w:rPr>
            </w:pPr>
            <w:r w:rsidRPr="00BF5EEB">
              <w:rPr>
                <w:rFonts w:ascii="Bookman Old Style" w:hAnsi="Bookman Old Style" w:cs="Calibri"/>
                <w:b/>
                <w:sz w:val="18"/>
                <w:szCs w:val="18"/>
                <w:lang w:val="id-ID"/>
              </w:rPr>
              <w:t>11</w:t>
            </w:r>
          </w:p>
        </w:tc>
        <w:tc>
          <w:tcPr>
            <w:tcW w:w="1701" w:type="dxa"/>
            <w:shd w:val="clear" w:color="auto" w:fill="auto"/>
            <w:vAlign w:val="center"/>
          </w:tcPr>
          <w:p w14:paraId="4B799325" w14:textId="77777777" w:rsidR="00844749" w:rsidRPr="00BF5EEB" w:rsidRDefault="00844749" w:rsidP="00844749">
            <w:pPr>
              <w:spacing w:line="276"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Calibri"/>
                <w:b/>
                <w:sz w:val="18"/>
                <w:szCs w:val="18"/>
                <w:lang w:val="id-ID"/>
              </w:rPr>
            </w:pPr>
            <w:r w:rsidRPr="00BF5EEB">
              <w:rPr>
                <w:rFonts w:ascii="Bookman Old Style" w:hAnsi="Bookman Old Style" w:cs="Calibri"/>
                <w:b/>
                <w:sz w:val="18"/>
                <w:szCs w:val="18"/>
                <w:lang w:val="id-ID"/>
              </w:rPr>
              <w:t>105</w:t>
            </w:r>
          </w:p>
        </w:tc>
        <w:tc>
          <w:tcPr>
            <w:cnfStyle w:val="000100000000" w:firstRow="0" w:lastRow="0" w:firstColumn="0" w:lastColumn="1" w:oddVBand="0" w:evenVBand="0" w:oddHBand="0" w:evenHBand="0" w:firstRowFirstColumn="0" w:firstRowLastColumn="0" w:lastRowFirstColumn="0" w:lastRowLastColumn="0"/>
            <w:tcW w:w="851" w:type="dxa"/>
            <w:shd w:val="clear" w:color="auto" w:fill="auto"/>
            <w:vAlign w:val="center"/>
          </w:tcPr>
          <w:p w14:paraId="120ED99F" w14:textId="77777777" w:rsidR="00844749" w:rsidRPr="00BF5EEB" w:rsidRDefault="00844749" w:rsidP="00844749">
            <w:pPr>
              <w:spacing w:line="276" w:lineRule="auto"/>
              <w:jc w:val="center"/>
              <w:rPr>
                <w:rFonts w:ascii="Bookman Old Style" w:eastAsia="Calibri" w:hAnsi="Bookman Old Style" w:cs="Calibri"/>
                <w:sz w:val="18"/>
                <w:szCs w:val="18"/>
              </w:rPr>
            </w:pPr>
            <w:r w:rsidRPr="00BF5EEB">
              <w:rPr>
                <w:rFonts w:ascii="Bookman Old Style" w:eastAsia="Calibri" w:hAnsi="Bookman Old Style" w:cs="Calibri"/>
                <w:sz w:val="18"/>
                <w:szCs w:val="18"/>
                <w:lang w:val="id-ID"/>
              </w:rPr>
              <w:t>45</w:t>
            </w:r>
            <w:r w:rsidRPr="00BF5EEB">
              <w:rPr>
                <w:rFonts w:ascii="Bookman Old Style" w:eastAsia="Calibri" w:hAnsi="Bookman Old Style" w:cs="Calibri"/>
                <w:sz w:val="18"/>
                <w:szCs w:val="18"/>
              </w:rPr>
              <w:t>7</w:t>
            </w:r>
          </w:p>
        </w:tc>
      </w:tr>
      <w:tr w:rsidR="00844749" w:rsidRPr="00BF5EEB" w14:paraId="67A1EA8D" w14:textId="77777777" w:rsidTr="00BF5EEB">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410" w:type="dxa"/>
            <w:shd w:val="clear" w:color="auto" w:fill="auto"/>
            <w:vAlign w:val="center"/>
          </w:tcPr>
          <w:p w14:paraId="6EF1B9F1" w14:textId="77777777" w:rsidR="00844749" w:rsidRPr="00BF5EEB" w:rsidRDefault="00844749" w:rsidP="00844749">
            <w:pPr>
              <w:spacing w:line="276" w:lineRule="auto"/>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2. Serengan</w:t>
            </w:r>
          </w:p>
        </w:tc>
        <w:tc>
          <w:tcPr>
            <w:cnfStyle w:val="000010000000" w:firstRow="0" w:lastRow="0" w:firstColumn="0" w:lastColumn="0" w:oddVBand="1" w:evenVBand="0" w:oddHBand="0" w:evenHBand="0" w:firstRowFirstColumn="0" w:firstRowLastColumn="0" w:lastRowFirstColumn="0" w:lastRowLastColumn="0"/>
            <w:tcW w:w="2551" w:type="dxa"/>
            <w:shd w:val="clear" w:color="auto" w:fill="auto"/>
            <w:vAlign w:val="center"/>
          </w:tcPr>
          <w:p w14:paraId="4A773D19" w14:textId="77777777" w:rsidR="00844749" w:rsidRPr="00BF5EEB" w:rsidRDefault="00844749" w:rsidP="00844749">
            <w:pPr>
              <w:spacing w:line="276" w:lineRule="auto"/>
              <w:jc w:val="center"/>
              <w:rPr>
                <w:rFonts w:ascii="Bookman Old Style" w:hAnsi="Bookman Old Style" w:cs="Calibri"/>
                <w:b/>
                <w:sz w:val="18"/>
                <w:szCs w:val="18"/>
                <w:lang w:val="id-ID"/>
              </w:rPr>
            </w:pPr>
            <w:r w:rsidRPr="00BF5EEB">
              <w:rPr>
                <w:rFonts w:ascii="Bookman Old Style" w:hAnsi="Bookman Old Style" w:cs="Calibri"/>
                <w:b/>
                <w:sz w:val="18"/>
                <w:szCs w:val="18"/>
                <w:lang w:val="id-ID"/>
              </w:rPr>
              <w:t>7</w:t>
            </w:r>
          </w:p>
        </w:tc>
        <w:tc>
          <w:tcPr>
            <w:tcW w:w="1701" w:type="dxa"/>
            <w:shd w:val="clear" w:color="auto" w:fill="auto"/>
            <w:vAlign w:val="center"/>
          </w:tcPr>
          <w:p w14:paraId="5B6FCD4F" w14:textId="77777777" w:rsidR="00844749" w:rsidRPr="00BF5EEB" w:rsidRDefault="00844749" w:rsidP="00844749">
            <w:pPr>
              <w:spacing w:line="276" w:lineRule="auto"/>
              <w:jc w:val="center"/>
              <w:cnfStyle w:val="000000010000" w:firstRow="0" w:lastRow="0" w:firstColumn="0" w:lastColumn="0" w:oddVBand="0" w:evenVBand="0" w:oddHBand="0" w:evenHBand="1" w:firstRowFirstColumn="0" w:firstRowLastColumn="0" w:lastRowFirstColumn="0" w:lastRowLastColumn="0"/>
              <w:rPr>
                <w:rFonts w:ascii="Bookman Old Style" w:hAnsi="Bookman Old Style" w:cs="Calibri"/>
                <w:b/>
                <w:sz w:val="18"/>
                <w:szCs w:val="18"/>
                <w:lang w:val="id-ID"/>
              </w:rPr>
            </w:pPr>
            <w:r w:rsidRPr="00BF5EEB">
              <w:rPr>
                <w:rFonts w:ascii="Bookman Old Style" w:hAnsi="Bookman Old Style" w:cs="Calibri"/>
                <w:b/>
                <w:sz w:val="18"/>
                <w:szCs w:val="18"/>
                <w:lang w:val="id-ID"/>
              </w:rPr>
              <w:t>72</w:t>
            </w:r>
          </w:p>
        </w:tc>
        <w:tc>
          <w:tcPr>
            <w:cnfStyle w:val="000100000000" w:firstRow="0" w:lastRow="0" w:firstColumn="0" w:lastColumn="1" w:oddVBand="0" w:evenVBand="0" w:oddHBand="0" w:evenHBand="0" w:firstRowFirstColumn="0" w:firstRowLastColumn="0" w:lastRowFirstColumn="0" w:lastRowLastColumn="0"/>
            <w:tcW w:w="851" w:type="dxa"/>
            <w:shd w:val="clear" w:color="auto" w:fill="auto"/>
            <w:vAlign w:val="center"/>
          </w:tcPr>
          <w:p w14:paraId="6B2438BF" w14:textId="77777777" w:rsidR="00844749" w:rsidRPr="00BF5EEB" w:rsidRDefault="00844749" w:rsidP="00844749">
            <w:pPr>
              <w:spacing w:line="276" w:lineRule="auto"/>
              <w:jc w:val="center"/>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312</w:t>
            </w:r>
          </w:p>
        </w:tc>
      </w:tr>
      <w:tr w:rsidR="00844749" w:rsidRPr="00BF5EEB" w14:paraId="30E278E9" w14:textId="77777777" w:rsidTr="00BF5EEB">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410" w:type="dxa"/>
            <w:shd w:val="clear" w:color="auto" w:fill="auto"/>
            <w:vAlign w:val="center"/>
          </w:tcPr>
          <w:p w14:paraId="49B0041B" w14:textId="77777777" w:rsidR="00844749" w:rsidRPr="00BF5EEB" w:rsidRDefault="00844749" w:rsidP="00844749">
            <w:pPr>
              <w:spacing w:line="276" w:lineRule="auto"/>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3. Pasar Kliwon</w:t>
            </w:r>
          </w:p>
        </w:tc>
        <w:tc>
          <w:tcPr>
            <w:cnfStyle w:val="000010000000" w:firstRow="0" w:lastRow="0" w:firstColumn="0" w:lastColumn="0" w:oddVBand="1" w:evenVBand="0" w:oddHBand="0" w:evenHBand="0" w:firstRowFirstColumn="0" w:firstRowLastColumn="0" w:lastRowFirstColumn="0" w:lastRowLastColumn="0"/>
            <w:tcW w:w="2551" w:type="dxa"/>
            <w:shd w:val="clear" w:color="auto" w:fill="auto"/>
            <w:vAlign w:val="center"/>
          </w:tcPr>
          <w:p w14:paraId="009A5455" w14:textId="77777777" w:rsidR="00844749" w:rsidRPr="00BF5EEB" w:rsidRDefault="00844749" w:rsidP="00844749">
            <w:pPr>
              <w:spacing w:line="276" w:lineRule="auto"/>
              <w:jc w:val="center"/>
              <w:rPr>
                <w:rFonts w:ascii="Bookman Old Style" w:hAnsi="Bookman Old Style" w:cs="Calibri"/>
                <w:b/>
                <w:sz w:val="18"/>
                <w:szCs w:val="18"/>
                <w:lang w:val="id-ID"/>
              </w:rPr>
            </w:pPr>
            <w:r w:rsidRPr="00BF5EEB">
              <w:rPr>
                <w:rFonts w:ascii="Bookman Old Style" w:hAnsi="Bookman Old Style" w:cs="Calibri"/>
                <w:b/>
                <w:sz w:val="18"/>
                <w:szCs w:val="18"/>
                <w:lang w:val="id-ID"/>
              </w:rPr>
              <w:t>9</w:t>
            </w:r>
          </w:p>
        </w:tc>
        <w:tc>
          <w:tcPr>
            <w:tcW w:w="1701" w:type="dxa"/>
            <w:shd w:val="clear" w:color="auto" w:fill="auto"/>
            <w:vAlign w:val="center"/>
          </w:tcPr>
          <w:p w14:paraId="3BA1F029" w14:textId="77777777" w:rsidR="00844749" w:rsidRPr="00BF5EEB" w:rsidRDefault="00844749" w:rsidP="00844749">
            <w:pPr>
              <w:spacing w:line="276"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Calibri"/>
                <w:b/>
                <w:sz w:val="18"/>
                <w:szCs w:val="18"/>
                <w:lang w:val="id-ID"/>
              </w:rPr>
            </w:pPr>
            <w:r w:rsidRPr="00BF5EEB">
              <w:rPr>
                <w:rFonts w:ascii="Bookman Old Style" w:hAnsi="Bookman Old Style" w:cs="Calibri"/>
                <w:b/>
                <w:sz w:val="18"/>
                <w:szCs w:val="18"/>
                <w:lang w:val="id-ID"/>
              </w:rPr>
              <w:t>100</w:t>
            </w:r>
          </w:p>
        </w:tc>
        <w:tc>
          <w:tcPr>
            <w:cnfStyle w:val="000100000000" w:firstRow="0" w:lastRow="0" w:firstColumn="0" w:lastColumn="1" w:oddVBand="0" w:evenVBand="0" w:oddHBand="0" w:evenHBand="0" w:firstRowFirstColumn="0" w:firstRowLastColumn="0" w:lastRowFirstColumn="0" w:lastRowLastColumn="0"/>
            <w:tcW w:w="851" w:type="dxa"/>
            <w:shd w:val="clear" w:color="auto" w:fill="auto"/>
            <w:vAlign w:val="center"/>
          </w:tcPr>
          <w:p w14:paraId="4E871FF9" w14:textId="77777777" w:rsidR="00844749" w:rsidRPr="00BF5EEB" w:rsidRDefault="00844749" w:rsidP="00844749">
            <w:pPr>
              <w:spacing w:line="276" w:lineRule="auto"/>
              <w:jc w:val="center"/>
              <w:rPr>
                <w:rFonts w:ascii="Bookman Old Style" w:eastAsia="Calibri" w:hAnsi="Bookman Old Style" w:cs="Calibri"/>
                <w:sz w:val="18"/>
                <w:szCs w:val="18"/>
              </w:rPr>
            </w:pPr>
            <w:r w:rsidRPr="00BF5EEB">
              <w:rPr>
                <w:rFonts w:ascii="Bookman Old Style" w:eastAsia="Calibri" w:hAnsi="Bookman Old Style" w:cs="Calibri"/>
                <w:sz w:val="18"/>
                <w:szCs w:val="18"/>
                <w:lang w:val="id-ID"/>
              </w:rPr>
              <w:t>42</w:t>
            </w:r>
            <w:r w:rsidRPr="00BF5EEB">
              <w:rPr>
                <w:rFonts w:ascii="Bookman Old Style" w:eastAsia="Calibri" w:hAnsi="Bookman Old Style" w:cs="Calibri"/>
                <w:sz w:val="18"/>
                <w:szCs w:val="18"/>
              </w:rPr>
              <w:t>3</w:t>
            </w:r>
          </w:p>
        </w:tc>
      </w:tr>
      <w:tr w:rsidR="00844749" w:rsidRPr="00BF5EEB" w14:paraId="52D176DD" w14:textId="77777777" w:rsidTr="00BF5EEB">
        <w:trPr>
          <w:cnfStyle w:val="000000010000" w:firstRow="0" w:lastRow="0" w:firstColumn="0" w:lastColumn="0" w:oddVBand="0" w:evenVBand="0" w:oddHBand="0" w:evenHBand="1"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410" w:type="dxa"/>
            <w:shd w:val="clear" w:color="auto" w:fill="auto"/>
            <w:vAlign w:val="center"/>
          </w:tcPr>
          <w:p w14:paraId="7B455A3B" w14:textId="77777777" w:rsidR="00844749" w:rsidRPr="00BF5EEB" w:rsidRDefault="00844749" w:rsidP="00844749">
            <w:pPr>
              <w:spacing w:line="276" w:lineRule="auto"/>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4. Jebres</w:t>
            </w:r>
          </w:p>
        </w:tc>
        <w:tc>
          <w:tcPr>
            <w:cnfStyle w:val="000010000000" w:firstRow="0" w:lastRow="0" w:firstColumn="0" w:lastColumn="0" w:oddVBand="1" w:evenVBand="0" w:oddHBand="0" w:evenHBand="0" w:firstRowFirstColumn="0" w:firstRowLastColumn="0" w:lastRowFirstColumn="0" w:lastRowLastColumn="0"/>
            <w:tcW w:w="2551" w:type="dxa"/>
            <w:shd w:val="clear" w:color="auto" w:fill="auto"/>
            <w:vAlign w:val="center"/>
          </w:tcPr>
          <w:p w14:paraId="2EA3969A" w14:textId="77777777" w:rsidR="00844749" w:rsidRPr="00BF5EEB" w:rsidRDefault="00844749" w:rsidP="00844749">
            <w:pPr>
              <w:spacing w:line="276" w:lineRule="auto"/>
              <w:jc w:val="center"/>
              <w:rPr>
                <w:rFonts w:ascii="Bookman Old Style" w:hAnsi="Bookman Old Style" w:cs="Calibri"/>
                <w:b/>
                <w:sz w:val="18"/>
                <w:szCs w:val="18"/>
                <w:lang w:val="id-ID"/>
              </w:rPr>
            </w:pPr>
            <w:r w:rsidRPr="00BF5EEB">
              <w:rPr>
                <w:rFonts w:ascii="Bookman Old Style" w:hAnsi="Bookman Old Style" w:cs="Calibri"/>
                <w:b/>
                <w:sz w:val="18"/>
                <w:szCs w:val="18"/>
                <w:lang w:val="id-ID"/>
              </w:rPr>
              <w:t>11</w:t>
            </w:r>
          </w:p>
        </w:tc>
        <w:tc>
          <w:tcPr>
            <w:tcW w:w="1701" w:type="dxa"/>
            <w:shd w:val="clear" w:color="auto" w:fill="auto"/>
            <w:vAlign w:val="center"/>
          </w:tcPr>
          <w:p w14:paraId="54D54D83" w14:textId="77777777" w:rsidR="00844749" w:rsidRPr="00BF5EEB" w:rsidRDefault="00844749" w:rsidP="00844749">
            <w:pPr>
              <w:spacing w:line="276" w:lineRule="auto"/>
              <w:jc w:val="center"/>
              <w:cnfStyle w:val="000000010000" w:firstRow="0" w:lastRow="0" w:firstColumn="0" w:lastColumn="0" w:oddVBand="0" w:evenVBand="0" w:oddHBand="0" w:evenHBand="1" w:firstRowFirstColumn="0" w:firstRowLastColumn="0" w:lastRowFirstColumn="0" w:lastRowLastColumn="0"/>
              <w:rPr>
                <w:rFonts w:ascii="Bookman Old Style" w:hAnsi="Bookman Old Style" w:cs="Calibri"/>
                <w:b/>
                <w:sz w:val="18"/>
                <w:szCs w:val="18"/>
              </w:rPr>
            </w:pPr>
            <w:r w:rsidRPr="00BF5EEB">
              <w:rPr>
                <w:rFonts w:ascii="Bookman Old Style" w:hAnsi="Bookman Old Style" w:cs="Calibri"/>
                <w:b/>
                <w:sz w:val="18"/>
                <w:szCs w:val="18"/>
                <w:lang w:val="id-ID"/>
              </w:rPr>
              <w:t>1</w:t>
            </w:r>
            <w:r w:rsidRPr="00BF5EEB">
              <w:rPr>
                <w:rFonts w:ascii="Bookman Old Style" w:hAnsi="Bookman Old Style" w:cs="Calibri"/>
                <w:b/>
                <w:sz w:val="18"/>
                <w:szCs w:val="18"/>
              </w:rPr>
              <w:t>53</w:t>
            </w:r>
          </w:p>
        </w:tc>
        <w:tc>
          <w:tcPr>
            <w:cnfStyle w:val="000100000000" w:firstRow="0" w:lastRow="0" w:firstColumn="0" w:lastColumn="1" w:oddVBand="0" w:evenVBand="0" w:oddHBand="0" w:evenHBand="0" w:firstRowFirstColumn="0" w:firstRowLastColumn="0" w:lastRowFirstColumn="0" w:lastRowLastColumn="0"/>
            <w:tcW w:w="851" w:type="dxa"/>
            <w:shd w:val="clear" w:color="auto" w:fill="auto"/>
            <w:vAlign w:val="center"/>
          </w:tcPr>
          <w:p w14:paraId="160B83F1" w14:textId="77777777" w:rsidR="00844749" w:rsidRPr="00BF5EEB" w:rsidRDefault="00844749" w:rsidP="00844749">
            <w:pPr>
              <w:spacing w:line="276" w:lineRule="auto"/>
              <w:jc w:val="center"/>
              <w:rPr>
                <w:rFonts w:ascii="Bookman Old Style" w:eastAsia="Calibri" w:hAnsi="Bookman Old Style" w:cs="Calibri"/>
                <w:sz w:val="18"/>
                <w:szCs w:val="18"/>
              </w:rPr>
            </w:pPr>
            <w:r w:rsidRPr="00BF5EEB">
              <w:rPr>
                <w:rFonts w:ascii="Bookman Old Style" w:eastAsia="Calibri" w:hAnsi="Bookman Old Style" w:cs="Calibri"/>
                <w:sz w:val="18"/>
                <w:szCs w:val="18"/>
                <w:lang w:val="id-ID"/>
              </w:rPr>
              <w:t>64</w:t>
            </w:r>
            <w:r w:rsidRPr="00BF5EEB">
              <w:rPr>
                <w:rFonts w:ascii="Bookman Old Style" w:eastAsia="Calibri" w:hAnsi="Bookman Old Style" w:cs="Calibri"/>
                <w:sz w:val="18"/>
                <w:szCs w:val="18"/>
              </w:rPr>
              <w:t>9</w:t>
            </w:r>
          </w:p>
        </w:tc>
      </w:tr>
      <w:tr w:rsidR="00844749" w:rsidRPr="00BF5EEB" w14:paraId="4C783276" w14:textId="77777777" w:rsidTr="00BF5EEB">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410" w:type="dxa"/>
            <w:tcBorders>
              <w:bottom w:val="double" w:sz="6" w:space="0" w:color="4BACC6"/>
            </w:tcBorders>
            <w:shd w:val="clear" w:color="auto" w:fill="auto"/>
            <w:vAlign w:val="center"/>
          </w:tcPr>
          <w:p w14:paraId="48C9CC9C" w14:textId="77777777" w:rsidR="00844749" w:rsidRPr="00BF5EEB" w:rsidRDefault="00844749" w:rsidP="00844749">
            <w:pPr>
              <w:spacing w:line="276" w:lineRule="auto"/>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5. Banjarsari</w:t>
            </w:r>
          </w:p>
        </w:tc>
        <w:tc>
          <w:tcPr>
            <w:cnfStyle w:val="000010000000" w:firstRow="0" w:lastRow="0" w:firstColumn="0" w:lastColumn="0" w:oddVBand="1" w:evenVBand="0" w:oddHBand="0" w:evenHBand="0" w:firstRowFirstColumn="0" w:firstRowLastColumn="0" w:lastRowFirstColumn="0" w:lastRowLastColumn="0"/>
            <w:tcW w:w="2551" w:type="dxa"/>
            <w:tcBorders>
              <w:bottom w:val="double" w:sz="6" w:space="0" w:color="4BACC6"/>
            </w:tcBorders>
            <w:shd w:val="clear" w:color="auto" w:fill="auto"/>
            <w:vAlign w:val="center"/>
          </w:tcPr>
          <w:p w14:paraId="00BB4BBA" w14:textId="77777777" w:rsidR="00844749" w:rsidRPr="00BF5EEB" w:rsidRDefault="00844749" w:rsidP="00844749">
            <w:pPr>
              <w:spacing w:line="276" w:lineRule="auto"/>
              <w:jc w:val="center"/>
              <w:rPr>
                <w:rFonts w:ascii="Bookman Old Style" w:hAnsi="Bookman Old Style" w:cs="Calibri"/>
                <w:b/>
                <w:sz w:val="18"/>
                <w:szCs w:val="18"/>
                <w:lang w:val="id-ID"/>
              </w:rPr>
            </w:pPr>
            <w:r w:rsidRPr="00BF5EEB">
              <w:rPr>
                <w:rFonts w:ascii="Bookman Old Style" w:hAnsi="Bookman Old Style" w:cs="Calibri"/>
                <w:b/>
                <w:sz w:val="18"/>
                <w:szCs w:val="18"/>
                <w:lang w:val="id-ID"/>
              </w:rPr>
              <w:t>13</w:t>
            </w:r>
          </w:p>
        </w:tc>
        <w:tc>
          <w:tcPr>
            <w:tcW w:w="1701" w:type="dxa"/>
            <w:tcBorders>
              <w:bottom w:val="double" w:sz="6" w:space="0" w:color="4BACC6"/>
            </w:tcBorders>
            <w:shd w:val="clear" w:color="auto" w:fill="auto"/>
            <w:vAlign w:val="center"/>
          </w:tcPr>
          <w:p w14:paraId="2C54C3E3" w14:textId="77777777" w:rsidR="00844749" w:rsidRPr="00BF5EEB" w:rsidRDefault="00844749" w:rsidP="00844749">
            <w:pPr>
              <w:spacing w:line="276" w:lineRule="auto"/>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Calibri"/>
                <w:b/>
                <w:sz w:val="18"/>
                <w:szCs w:val="18"/>
              </w:rPr>
            </w:pPr>
            <w:r w:rsidRPr="00BF5EEB">
              <w:rPr>
                <w:rFonts w:ascii="Bookman Old Style" w:hAnsi="Bookman Old Style" w:cs="Calibri"/>
                <w:b/>
                <w:sz w:val="18"/>
                <w:szCs w:val="18"/>
                <w:lang w:val="id-ID"/>
              </w:rPr>
              <w:t>17</w:t>
            </w:r>
            <w:r w:rsidRPr="00BF5EEB">
              <w:rPr>
                <w:rFonts w:ascii="Bookman Old Style" w:hAnsi="Bookman Old Style" w:cs="Calibri"/>
                <w:b/>
                <w:sz w:val="18"/>
                <w:szCs w:val="18"/>
              </w:rPr>
              <w:t>6</w:t>
            </w:r>
          </w:p>
        </w:tc>
        <w:tc>
          <w:tcPr>
            <w:cnfStyle w:val="000100000000" w:firstRow="0" w:lastRow="0" w:firstColumn="0" w:lastColumn="1" w:oddVBand="0" w:evenVBand="0" w:oddHBand="0" w:evenHBand="0" w:firstRowFirstColumn="0" w:firstRowLastColumn="0" w:lastRowFirstColumn="0" w:lastRowLastColumn="0"/>
            <w:tcW w:w="851" w:type="dxa"/>
            <w:tcBorders>
              <w:bottom w:val="double" w:sz="6" w:space="0" w:color="4BACC6"/>
            </w:tcBorders>
            <w:shd w:val="clear" w:color="auto" w:fill="auto"/>
            <w:vAlign w:val="center"/>
          </w:tcPr>
          <w:p w14:paraId="4AEBA07A" w14:textId="77777777" w:rsidR="00844749" w:rsidRPr="00BF5EEB" w:rsidRDefault="00844749" w:rsidP="00844749">
            <w:pPr>
              <w:spacing w:line="276" w:lineRule="auto"/>
              <w:jc w:val="center"/>
              <w:rPr>
                <w:rFonts w:ascii="Bookman Old Style" w:eastAsia="Calibri" w:hAnsi="Bookman Old Style" w:cs="Calibri"/>
                <w:sz w:val="18"/>
                <w:szCs w:val="18"/>
              </w:rPr>
            </w:pPr>
            <w:r w:rsidRPr="00BF5EEB">
              <w:rPr>
                <w:rFonts w:ascii="Bookman Old Style" w:eastAsia="Calibri" w:hAnsi="Bookman Old Style" w:cs="Calibri"/>
                <w:sz w:val="18"/>
                <w:szCs w:val="18"/>
                <w:lang w:val="id-ID"/>
              </w:rPr>
              <w:t>87</w:t>
            </w:r>
            <w:r w:rsidRPr="00BF5EEB">
              <w:rPr>
                <w:rFonts w:ascii="Bookman Old Style" w:eastAsia="Calibri" w:hAnsi="Bookman Old Style" w:cs="Calibri"/>
                <w:sz w:val="18"/>
                <w:szCs w:val="18"/>
              </w:rPr>
              <w:t>9</w:t>
            </w:r>
          </w:p>
        </w:tc>
      </w:tr>
      <w:tr w:rsidR="00844749" w:rsidRPr="00BF5EEB" w14:paraId="17252461" w14:textId="77777777" w:rsidTr="00BF5EEB">
        <w:trPr>
          <w:cnfStyle w:val="010000000000" w:firstRow="0" w:lastRow="1"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410" w:type="dxa"/>
            <w:shd w:val="clear" w:color="auto" w:fill="92CDDC"/>
            <w:vAlign w:val="center"/>
          </w:tcPr>
          <w:p w14:paraId="3A34BBA0" w14:textId="77777777" w:rsidR="00844749" w:rsidRPr="00BF5EEB" w:rsidRDefault="00844749" w:rsidP="00844749">
            <w:pPr>
              <w:spacing w:line="276" w:lineRule="auto"/>
              <w:jc w:val="center"/>
              <w:rPr>
                <w:rFonts w:ascii="Bookman Old Style" w:eastAsia="Calibri" w:hAnsi="Bookman Old Style" w:cs="Calibri"/>
                <w:sz w:val="18"/>
                <w:szCs w:val="18"/>
                <w:lang w:val="id-ID"/>
              </w:rPr>
            </w:pPr>
            <w:r w:rsidRPr="00BF5EEB">
              <w:rPr>
                <w:rFonts w:ascii="Bookman Old Style" w:eastAsia="Calibri" w:hAnsi="Bookman Old Style" w:cs="Calibri"/>
                <w:caps/>
                <w:sz w:val="18"/>
                <w:szCs w:val="18"/>
                <w:lang w:val="id-ID"/>
              </w:rPr>
              <w:t>K</w:t>
            </w:r>
            <w:r w:rsidRPr="00BF5EEB">
              <w:rPr>
                <w:rFonts w:ascii="Bookman Old Style" w:eastAsia="Calibri" w:hAnsi="Bookman Old Style" w:cs="Calibri"/>
                <w:sz w:val="18"/>
                <w:szCs w:val="18"/>
                <w:lang w:val="id-ID"/>
              </w:rPr>
              <w:t>ota Surakarta</w:t>
            </w:r>
          </w:p>
        </w:tc>
        <w:tc>
          <w:tcPr>
            <w:cnfStyle w:val="000010000000" w:firstRow="0" w:lastRow="0" w:firstColumn="0" w:lastColumn="0" w:oddVBand="1" w:evenVBand="0" w:oddHBand="0" w:evenHBand="0" w:firstRowFirstColumn="0" w:firstRowLastColumn="0" w:lastRowFirstColumn="0" w:lastRowLastColumn="0"/>
            <w:tcW w:w="2551" w:type="dxa"/>
            <w:shd w:val="clear" w:color="auto" w:fill="92CDDC"/>
            <w:vAlign w:val="center"/>
          </w:tcPr>
          <w:p w14:paraId="140EAC0A" w14:textId="77777777" w:rsidR="00844749" w:rsidRPr="00BF5EEB" w:rsidRDefault="00844749" w:rsidP="00844749">
            <w:pPr>
              <w:spacing w:line="276" w:lineRule="auto"/>
              <w:jc w:val="center"/>
              <w:rPr>
                <w:rFonts w:ascii="Bookman Old Style" w:eastAsia="Calibri" w:hAnsi="Bookman Old Style" w:cs="Calibri"/>
                <w:sz w:val="18"/>
                <w:szCs w:val="18"/>
                <w:lang w:val="id-ID"/>
              </w:rPr>
            </w:pPr>
            <w:r w:rsidRPr="00BF5EEB">
              <w:rPr>
                <w:rFonts w:ascii="Bookman Old Style" w:eastAsia="Calibri" w:hAnsi="Bookman Old Style" w:cs="Calibri"/>
                <w:sz w:val="18"/>
                <w:szCs w:val="18"/>
                <w:lang w:val="id-ID"/>
              </w:rPr>
              <w:t>51</w:t>
            </w:r>
          </w:p>
        </w:tc>
        <w:tc>
          <w:tcPr>
            <w:tcW w:w="1701" w:type="dxa"/>
            <w:shd w:val="clear" w:color="auto" w:fill="92CDDC"/>
            <w:vAlign w:val="center"/>
          </w:tcPr>
          <w:p w14:paraId="11EAB6FB" w14:textId="77777777" w:rsidR="00844749" w:rsidRPr="00BF5EEB" w:rsidRDefault="00844749" w:rsidP="00844749">
            <w:pPr>
              <w:spacing w:line="276" w:lineRule="auto"/>
              <w:jc w:val="center"/>
              <w:cnfStyle w:val="010000000000" w:firstRow="0" w:lastRow="1" w:firstColumn="0" w:lastColumn="0" w:oddVBand="0" w:evenVBand="0" w:oddHBand="0" w:evenHBand="0" w:firstRowFirstColumn="0" w:firstRowLastColumn="0" w:lastRowFirstColumn="0" w:lastRowLastColumn="0"/>
              <w:rPr>
                <w:rFonts w:ascii="Bookman Old Style" w:eastAsia="Calibri" w:hAnsi="Bookman Old Style" w:cs="Calibri"/>
                <w:sz w:val="18"/>
                <w:szCs w:val="18"/>
              </w:rPr>
            </w:pPr>
            <w:r w:rsidRPr="00BF5EEB">
              <w:rPr>
                <w:rFonts w:ascii="Bookman Old Style" w:eastAsia="Calibri" w:hAnsi="Bookman Old Style" w:cs="Calibri"/>
                <w:sz w:val="18"/>
                <w:szCs w:val="18"/>
                <w:lang w:val="id-ID"/>
              </w:rPr>
              <w:t>60</w:t>
            </w:r>
            <w:r w:rsidRPr="00BF5EEB">
              <w:rPr>
                <w:rFonts w:ascii="Bookman Old Style" w:eastAsia="Calibri" w:hAnsi="Bookman Old Style" w:cs="Calibri"/>
                <w:sz w:val="18"/>
                <w:szCs w:val="18"/>
              </w:rPr>
              <w:t>6</w:t>
            </w:r>
          </w:p>
        </w:tc>
        <w:tc>
          <w:tcPr>
            <w:cnfStyle w:val="000100000000" w:firstRow="0" w:lastRow="0" w:firstColumn="0" w:lastColumn="1" w:oddVBand="0" w:evenVBand="0" w:oddHBand="0" w:evenHBand="0" w:firstRowFirstColumn="0" w:firstRowLastColumn="0" w:lastRowFirstColumn="0" w:lastRowLastColumn="0"/>
            <w:tcW w:w="851" w:type="dxa"/>
            <w:shd w:val="clear" w:color="auto" w:fill="92CDDC"/>
            <w:vAlign w:val="center"/>
          </w:tcPr>
          <w:p w14:paraId="747A6943" w14:textId="77777777" w:rsidR="00844749" w:rsidRPr="00BF5EEB" w:rsidRDefault="00844749" w:rsidP="00844749">
            <w:pPr>
              <w:spacing w:line="276" w:lineRule="auto"/>
              <w:jc w:val="center"/>
              <w:rPr>
                <w:rFonts w:ascii="Bookman Old Style" w:eastAsia="Calibri" w:hAnsi="Bookman Old Style" w:cs="Calibri"/>
                <w:sz w:val="18"/>
                <w:szCs w:val="18"/>
              </w:rPr>
            </w:pPr>
            <w:r w:rsidRPr="00BF5EEB">
              <w:rPr>
                <w:rFonts w:ascii="Bookman Old Style" w:eastAsia="Calibri" w:hAnsi="Bookman Old Style" w:cs="Calibri"/>
                <w:sz w:val="18"/>
                <w:szCs w:val="18"/>
                <w:lang w:val="id-ID"/>
              </w:rPr>
              <w:t>2.7</w:t>
            </w:r>
            <w:r w:rsidRPr="00BF5EEB">
              <w:rPr>
                <w:rFonts w:ascii="Bookman Old Style" w:eastAsia="Calibri" w:hAnsi="Bookman Old Style" w:cs="Calibri"/>
                <w:sz w:val="18"/>
                <w:szCs w:val="18"/>
              </w:rPr>
              <w:t>20</w:t>
            </w:r>
          </w:p>
        </w:tc>
      </w:tr>
    </w:tbl>
    <w:p w14:paraId="06F16C97" w14:textId="77777777" w:rsidR="00844749" w:rsidRPr="00BF5EEB" w:rsidRDefault="00BF5EEB" w:rsidP="00BF5EEB">
      <w:pPr>
        <w:spacing w:after="0" w:line="240" w:lineRule="auto"/>
        <w:ind w:firstLine="567"/>
        <w:jc w:val="both"/>
        <w:rPr>
          <w:rFonts w:ascii="Bookman Old Style" w:eastAsia="Batang" w:hAnsi="Bookman Old Style" w:cs="Calibri"/>
          <w:b/>
          <w:i/>
          <w:iCs/>
          <w:kern w:val="28"/>
          <w:sz w:val="18"/>
          <w:szCs w:val="18"/>
        </w:rPr>
      </w:pPr>
      <w:r>
        <w:rPr>
          <w:rFonts w:ascii="Bookman Old Style" w:eastAsia="Batang" w:hAnsi="Bookman Old Style" w:cs="Calibri"/>
          <w:b/>
          <w:bCs/>
          <w:i/>
          <w:iCs/>
          <w:kern w:val="28"/>
          <w:sz w:val="18"/>
          <w:szCs w:val="18"/>
        </w:rPr>
        <w:t xml:space="preserve"> </w:t>
      </w:r>
      <w:r w:rsidR="00844749" w:rsidRPr="00BF5EEB">
        <w:rPr>
          <w:rFonts w:ascii="Bookman Old Style" w:eastAsia="Batang" w:hAnsi="Bookman Old Style" w:cs="Calibri"/>
          <w:b/>
          <w:bCs/>
          <w:i/>
          <w:iCs/>
          <w:kern w:val="28"/>
          <w:sz w:val="18"/>
          <w:szCs w:val="18"/>
          <w:lang w:val="id-ID"/>
        </w:rPr>
        <w:t xml:space="preserve">Sumber : </w:t>
      </w:r>
      <w:r w:rsidR="00844749" w:rsidRPr="00BF5EEB">
        <w:rPr>
          <w:rFonts w:ascii="Bookman Old Style" w:eastAsia="Batang" w:hAnsi="Bookman Old Style" w:cs="Calibri"/>
          <w:b/>
          <w:i/>
          <w:iCs/>
          <w:kern w:val="28"/>
          <w:sz w:val="18"/>
          <w:szCs w:val="18"/>
          <w:lang w:val="id-ID"/>
        </w:rPr>
        <w:t>Bagian Pemerintahan Umum Setda Kota Surakarta, 2017</w:t>
      </w:r>
    </w:p>
    <w:commentRangeEnd w:id="82"/>
    <w:p w14:paraId="76DF9E0A" w14:textId="77777777" w:rsidR="00844749" w:rsidRPr="00BF5EEB" w:rsidRDefault="008F51FA" w:rsidP="00844749">
      <w:pPr>
        <w:spacing w:after="0" w:line="240" w:lineRule="auto"/>
        <w:ind w:left="1418" w:hanging="425"/>
        <w:jc w:val="both"/>
        <w:rPr>
          <w:rFonts w:ascii="Bookman Old Style" w:eastAsia="Batang" w:hAnsi="Bookman Old Style" w:cs="Calibri"/>
          <w:b/>
          <w:i/>
          <w:iCs/>
          <w:kern w:val="28"/>
          <w:sz w:val="18"/>
          <w:szCs w:val="18"/>
        </w:rPr>
      </w:pPr>
      <w:r>
        <w:rPr>
          <w:rStyle w:val="CommentReference"/>
        </w:rPr>
        <w:commentReference w:id="82"/>
      </w:r>
    </w:p>
    <w:p w14:paraId="7BBEE6E1" w14:textId="77777777" w:rsidR="008D2E15" w:rsidRPr="0012261A" w:rsidRDefault="00844749" w:rsidP="0012261A">
      <w:pPr>
        <w:spacing w:before="120" w:after="0" w:line="360" w:lineRule="auto"/>
        <w:ind w:left="567"/>
        <w:jc w:val="both"/>
        <w:rPr>
          <w:rFonts w:ascii="Times New Roman" w:eastAsia="Calibri" w:hAnsi="Times New Roman" w:cs="Times New Roman"/>
          <w:bCs/>
          <w:lang w:val="id-ID"/>
        </w:rPr>
      </w:pPr>
      <w:r w:rsidRPr="0012261A">
        <w:rPr>
          <w:rFonts w:ascii="Times New Roman" w:eastAsia="Calibri" w:hAnsi="Times New Roman" w:cs="Times New Roman"/>
          <w:lang w:val="id-ID"/>
        </w:rPr>
        <w:t>Kecamatan</w:t>
      </w:r>
      <w:r w:rsidRPr="0012261A">
        <w:rPr>
          <w:rFonts w:ascii="Times New Roman" w:eastAsia="Calibri" w:hAnsi="Times New Roman" w:cs="Times New Roman"/>
          <w:bCs/>
          <w:lang w:val="id-ID"/>
        </w:rPr>
        <w:t xml:space="preserve"> Banjarsari merupakan kecamatan terluas, dimana luasnya mencapai 33,63% dari luas Kota Surakarta. Untuk tingkat kepadatan penduduk, dibandingkan dengan kota-kota lain, Kota Surakarta merupakan kota yang</w:t>
      </w:r>
      <w:r w:rsidRPr="00844749">
        <w:rPr>
          <w:rFonts w:ascii="Bookman Old Style" w:eastAsia="Calibri" w:hAnsi="Bookman Old Style" w:cs="Calibri"/>
          <w:bCs/>
          <w:lang w:val="id-ID"/>
        </w:rPr>
        <w:t xml:space="preserve"> </w:t>
      </w:r>
      <w:r w:rsidRPr="0012261A">
        <w:rPr>
          <w:rFonts w:ascii="Times New Roman" w:eastAsia="Calibri" w:hAnsi="Times New Roman" w:cs="Times New Roman"/>
          <w:bCs/>
          <w:lang w:val="id-ID"/>
        </w:rPr>
        <w:t>paling padat</w:t>
      </w:r>
      <w:r w:rsidRPr="00844749">
        <w:rPr>
          <w:rFonts w:ascii="Bookman Old Style" w:eastAsia="Calibri" w:hAnsi="Bookman Old Style" w:cs="Calibri"/>
          <w:bCs/>
          <w:lang w:val="id-ID"/>
        </w:rPr>
        <w:t xml:space="preserve"> </w:t>
      </w:r>
      <w:r w:rsidRPr="0012261A">
        <w:rPr>
          <w:rFonts w:ascii="Times New Roman" w:eastAsia="Calibri" w:hAnsi="Times New Roman" w:cs="Times New Roman"/>
          <w:bCs/>
          <w:lang w:val="id-ID"/>
        </w:rPr>
        <w:t>penduduknya di Jawa Tengah. Berdasarkan gambar peta dibawah ini, dapat diketahui bahwa kepadatan penduduk terendah berada di Kecamatan Jebres dengan kepadatan 11.</w:t>
      </w:r>
      <w:r w:rsidRPr="0012261A">
        <w:rPr>
          <w:rFonts w:ascii="Times New Roman" w:eastAsia="Calibri" w:hAnsi="Times New Roman" w:cs="Times New Roman"/>
          <w:bCs/>
        </w:rPr>
        <w:t>465</w:t>
      </w:r>
      <w:r w:rsidRPr="0012261A">
        <w:rPr>
          <w:rFonts w:ascii="Times New Roman" w:eastAsia="Calibri" w:hAnsi="Times New Roman" w:cs="Times New Roman"/>
          <w:bCs/>
          <w:lang w:val="id-ID"/>
        </w:rPr>
        <w:t xml:space="preserve"> Jiwa/km</w:t>
      </w:r>
      <w:r w:rsidRPr="0012261A">
        <w:rPr>
          <w:rFonts w:ascii="Times New Roman" w:eastAsia="Calibri" w:hAnsi="Times New Roman" w:cs="Times New Roman"/>
          <w:bCs/>
          <w:vertAlign w:val="superscript"/>
          <w:lang w:val="id-ID"/>
        </w:rPr>
        <w:t>2</w:t>
      </w:r>
      <w:r w:rsidRPr="0012261A">
        <w:rPr>
          <w:rFonts w:ascii="Times New Roman" w:eastAsia="Calibri" w:hAnsi="Times New Roman" w:cs="Times New Roman"/>
          <w:bCs/>
          <w:lang w:val="id-ID"/>
        </w:rPr>
        <w:t>. Selanjutnya Kecamatan Laweyan dengan kepadatan 11.</w:t>
      </w:r>
      <w:r w:rsidRPr="00AC15A8">
        <w:rPr>
          <w:rFonts w:ascii="Times New Roman" w:eastAsia="Calibri" w:hAnsi="Times New Roman" w:cs="Times New Roman"/>
          <w:bCs/>
          <w:lang w:val="id-ID"/>
        </w:rPr>
        <w:t>673</w:t>
      </w:r>
      <w:r w:rsidRPr="0012261A">
        <w:rPr>
          <w:rFonts w:ascii="Times New Roman" w:eastAsia="Calibri" w:hAnsi="Times New Roman" w:cs="Times New Roman"/>
          <w:bCs/>
          <w:lang w:val="id-ID"/>
        </w:rPr>
        <w:t xml:space="preserve"> Jiwa/km</w:t>
      </w:r>
      <w:r w:rsidRPr="0012261A">
        <w:rPr>
          <w:rFonts w:ascii="Times New Roman" w:eastAsia="Calibri" w:hAnsi="Times New Roman" w:cs="Times New Roman"/>
          <w:bCs/>
          <w:vertAlign w:val="superscript"/>
          <w:lang w:val="id-ID"/>
        </w:rPr>
        <w:t>2</w:t>
      </w:r>
      <w:r w:rsidRPr="0012261A">
        <w:rPr>
          <w:rFonts w:ascii="Times New Roman" w:eastAsia="Calibri" w:hAnsi="Times New Roman" w:cs="Times New Roman"/>
          <w:bCs/>
          <w:lang w:val="id-ID"/>
        </w:rPr>
        <w:t>. Untuk Kecamatan Banjarsari mempunyai kepadatan penduduk 12.</w:t>
      </w:r>
      <w:r w:rsidRPr="00AC15A8">
        <w:rPr>
          <w:rFonts w:ascii="Times New Roman" w:eastAsia="Calibri" w:hAnsi="Times New Roman" w:cs="Times New Roman"/>
          <w:bCs/>
          <w:lang w:val="id-ID"/>
        </w:rPr>
        <w:t>084</w:t>
      </w:r>
      <w:r w:rsidRPr="0012261A">
        <w:rPr>
          <w:rFonts w:ascii="Times New Roman" w:eastAsia="Calibri" w:hAnsi="Times New Roman" w:cs="Times New Roman"/>
          <w:bCs/>
          <w:lang w:val="id-ID"/>
        </w:rPr>
        <w:t xml:space="preserve"> jiwa/km</w:t>
      </w:r>
      <w:r w:rsidRPr="0012261A">
        <w:rPr>
          <w:rFonts w:ascii="Times New Roman" w:eastAsia="Calibri" w:hAnsi="Times New Roman" w:cs="Times New Roman"/>
          <w:bCs/>
          <w:vertAlign w:val="superscript"/>
          <w:lang w:val="id-ID"/>
        </w:rPr>
        <w:t>2</w:t>
      </w:r>
      <w:r w:rsidRPr="0012261A">
        <w:rPr>
          <w:rFonts w:ascii="Times New Roman" w:eastAsia="Calibri" w:hAnsi="Times New Roman" w:cs="Times New Roman"/>
          <w:bCs/>
          <w:lang w:val="id-ID"/>
        </w:rPr>
        <w:t xml:space="preserve">, Kecamatan Serengan mempunyai kepadatan penduduk </w:t>
      </w:r>
      <w:r w:rsidRPr="00AC15A8">
        <w:rPr>
          <w:rFonts w:ascii="Times New Roman" w:eastAsia="Calibri" w:hAnsi="Times New Roman" w:cs="Times New Roman"/>
          <w:bCs/>
          <w:lang w:val="id-ID"/>
        </w:rPr>
        <w:t>16.926</w:t>
      </w:r>
      <w:r w:rsidRPr="0012261A">
        <w:rPr>
          <w:rFonts w:ascii="Times New Roman" w:eastAsia="Calibri" w:hAnsi="Times New Roman" w:cs="Times New Roman"/>
          <w:bCs/>
          <w:lang w:val="id-ID"/>
        </w:rPr>
        <w:t xml:space="preserve"> Jiwa/km</w:t>
      </w:r>
      <w:r w:rsidRPr="0012261A">
        <w:rPr>
          <w:rFonts w:ascii="Times New Roman" w:eastAsia="Calibri" w:hAnsi="Times New Roman" w:cs="Times New Roman"/>
          <w:bCs/>
          <w:vertAlign w:val="superscript"/>
          <w:lang w:val="id-ID"/>
        </w:rPr>
        <w:t>2</w:t>
      </w:r>
      <w:r w:rsidRPr="0012261A">
        <w:rPr>
          <w:rFonts w:ascii="Times New Roman" w:eastAsia="Calibri" w:hAnsi="Times New Roman" w:cs="Times New Roman"/>
          <w:bCs/>
          <w:lang w:val="id-ID"/>
        </w:rPr>
        <w:t xml:space="preserve">. Kepadatan penduduk tertinggi berada di Kecamatan Pasar Kliwon dengan kepadatan </w:t>
      </w:r>
      <w:r w:rsidRPr="0012261A">
        <w:rPr>
          <w:rFonts w:ascii="Times New Roman" w:eastAsia="Calibri" w:hAnsi="Times New Roman" w:cs="Times New Roman"/>
          <w:bCs/>
        </w:rPr>
        <w:t>17.578</w:t>
      </w:r>
      <w:r w:rsidRPr="0012261A">
        <w:rPr>
          <w:rFonts w:ascii="Times New Roman" w:eastAsia="Calibri" w:hAnsi="Times New Roman" w:cs="Times New Roman"/>
          <w:bCs/>
          <w:lang w:val="id-ID"/>
        </w:rPr>
        <w:t xml:space="preserve"> Jiwa/km</w:t>
      </w:r>
      <w:r w:rsidRPr="0012261A">
        <w:rPr>
          <w:rFonts w:ascii="Times New Roman" w:eastAsia="Calibri" w:hAnsi="Times New Roman" w:cs="Times New Roman"/>
          <w:bCs/>
          <w:vertAlign w:val="superscript"/>
          <w:lang w:val="id-ID"/>
        </w:rPr>
        <w:t>2</w:t>
      </w:r>
      <w:r w:rsidRPr="0012261A">
        <w:rPr>
          <w:rFonts w:ascii="Times New Roman" w:eastAsia="Calibri" w:hAnsi="Times New Roman" w:cs="Times New Roman"/>
          <w:bCs/>
          <w:lang w:val="id-ID"/>
        </w:rPr>
        <w:t>.</w:t>
      </w:r>
    </w:p>
    <w:p w14:paraId="65AC52AD" w14:textId="650F6C80" w:rsidR="0012261A" w:rsidRDefault="0012261A" w:rsidP="0012261A">
      <w:pPr>
        <w:spacing w:after="0" w:line="240" w:lineRule="auto"/>
        <w:rPr>
          <w:ins w:id="86" w:author="Hari Laksono" w:date="2018-05-15T13:58:00Z"/>
          <w:rFonts w:ascii="Bookman Old Style" w:eastAsia="Calibri" w:hAnsi="Bookman Old Style" w:cs="Calibri"/>
          <w:bCs/>
          <w:lang w:val="id-ID"/>
        </w:rPr>
      </w:pPr>
    </w:p>
    <w:p w14:paraId="1BC24517" w14:textId="1A2922FC" w:rsidR="00A67AB0" w:rsidRDefault="00A67AB0" w:rsidP="0012261A">
      <w:pPr>
        <w:spacing w:after="0" w:line="240" w:lineRule="auto"/>
        <w:rPr>
          <w:ins w:id="87" w:author="Hari Laksono" w:date="2018-05-15T13:58:00Z"/>
          <w:rFonts w:ascii="Bookman Old Style" w:eastAsia="Calibri" w:hAnsi="Bookman Old Style" w:cs="Calibri"/>
          <w:bCs/>
          <w:lang w:val="id-ID"/>
        </w:rPr>
      </w:pPr>
    </w:p>
    <w:p w14:paraId="372FECE6" w14:textId="0524380B" w:rsidR="00A67AB0" w:rsidRDefault="00A67AB0" w:rsidP="0012261A">
      <w:pPr>
        <w:spacing w:after="0" w:line="240" w:lineRule="auto"/>
        <w:rPr>
          <w:ins w:id="88" w:author="Hari Laksono" w:date="2018-05-15T13:58:00Z"/>
          <w:rFonts w:ascii="Bookman Old Style" w:eastAsia="Calibri" w:hAnsi="Bookman Old Style" w:cs="Calibri"/>
          <w:bCs/>
          <w:lang w:val="id-ID"/>
        </w:rPr>
      </w:pPr>
    </w:p>
    <w:p w14:paraId="5986B9CA" w14:textId="06DA2690" w:rsidR="00A67AB0" w:rsidRDefault="00A67AB0" w:rsidP="0012261A">
      <w:pPr>
        <w:spacing w:after="0" w:line="240" w:lineRule="auto"/>
        <w:rPr>
          <w:ins w:id="89" w:author="Hari Laksono" w:date="2018-05-15T13:58:00Z"/>
          <w:rFonts w:ascii="Bookman Old Style" w:eastAsia="Calibri" w:hAnsi="Bookman Old Style" w:cs="Calibri"/>
          <w:bCs/>
          <w:lang w:val="id-ID"/>
        </w:rPr>
      </w:pPr>
    </w:p>
    <w:p w14:paraId="7A0612B7" w14:textId="479A1583" w:rsidR="00A67AB0" w:rsidRDefault="00A67AB0" w:rsidP="0012261A">
      <w:pPr>
        <w:spacing w:after="0" w:line="240" w:lineRule="auto"/>
        <w:rPr>
          <w:ins w:id="90" w:author="Hari Laksono" w:date="2018-05-15T13:58:00Z"/>
          <w:rFonts w:ascii="Bookman Old Style" w:eastAsia="Calibri" w:hAnsi="Bookman Old Style" w:cs="Calibri"/>
          <w:bCs/>
          <w:lang w:val="id-ID"/>
        </w:rPr>
      </w:pPr>
    </w:p>
    <w:p w14:paraId="7D382125" w14:textId="77777777" w:rsidR="00A67AB0" w:rsidRDefault="00A67AB0" w:rsidP="0012261A">
      <w:pPr>
        <w:spacing w:after="0" w:line="240" w:lineRule="auto"/>
        <w:rPr>
          <w:rFonts w:ascii="Bookman Old Style" w:eastAsia="Calibri" w:hAnsi="Bookman Old Style" w:cs="Calibri"/>
          <w:bCs/>
          <w:lang w:val="id-ID"/>
        </w:rPr>
      </w:pPr>
    </w:p>
    <w:p w14:paraId="1EECAA51" w14:textId="70D8E3A0" w:rsidR="00844749" w:rsidRPr="00512738" w:rsidDel="00A67AB0" w:rsidRDefault="00512738" w:rsidP="0012261A">
      <w:pPr>
        <w:spacing w:after="0" w:line="240" w:lineRule="auto"/>
        <w:jc w:val="center"/>
        <w:rPr>
          <w:moveFrom w:id="91" w:author="Hari Laksono" w:date="2018-05-15T13:59:00Z"/>
          <w:rFonts w:ascii="Times New Roman" w:eastAsia="Calibri" w:hAnsi="Times New Roman" w:cs="Times New Roman"/>
          <w:bCs/>
        </w:rPr>
      </w:pPr>
      <w:moveFromRangeStart w:id="92" w:author="Hari Laksono" w:date="2018-05-15T13:59:00Z" w:name="move514156112"/>
      <w:moveFrom w:id="93" w:author="Hari Laksono" w:date="2018-05-15T13:59:00Z">
        <w:r w:rsidRPr="00512738" w:rsidDel="00A67AB0">
          <w:rPr>
            <w:rFonts w:ascii="Times New Roman" w:eastAsia="Calibri" w:hAnsi="Times New Roman" w:cs="Times New Roman"/>
            <w:bCs/>
          </w:rPr>
          <w:lastRenderedPageBreak/>
          <w:t>Gambar 6</w:t>
        </w:r>
        <w:r w:rsidR="00844749" w:rsidRPr="00512738" w:rsidDel="00A67AB0">
          <w:rPr>
            <w:rFonts w:ascii="Times New Roman" w:eastAsia="Calibri" w:hAnsi="Times New Roman" w:cs="Times New Roman"/>
            <w:bCs/>
          </w:rPr>
          <w:t>.2</w:t>
        </w:r>
        <w:r w:rsidR="0012261A" w:rsidRPr="00512738" w:rsidDel="00A67AB0">
          <w:rPr>
            <w:rFonts w:ascii="Times New Roman" w:eastAsia="Calibri" w:hAnsi="Times New Roman" w:cs="Times New Roman"/>
            <w:bCs/>
          </w:rPr>
          <w:t xml:space="preserve"> </w:t>
        </w:r>
        <w:r w:rsidR="00844749" w:rsidRPr="00512738" w:rsidDel="00A67AB0">
          <w:rPr>
            <w:rFonts w:ascii="Times New Roman" w:eastAsia="Calibri" w:hAnsi="Times New Roman" w:cs="Times New Roman"/>
            <w:bCs/>
          </w:rPr>
          <w:t>Kepadatan Penduduk Kota Surakarta</w:t>
        </w:r>
      </w:moveFrom>
    </w:p>
    <w:moveFromRangeEnd w:id="92"/>
    <w:p w14:paraId="784E9560" w14:textId="77777777" w:rsidR="0012261A" w:rsidRPr="00512738" w:rsidRDefault="0012261A" w:rsidP="0012261A">
      <w:pPr>
        <w:spacing w:after="0" w:line="240" w:lineRule="auto"/>
        <w:rPr>
          <w:rFonts w:ascii="Times New Roman" w:eastAsia="Calibri" w:hAnsi="Times New Roman" w:cs="Times New Roman"/>
          <w:bCs/>
        </w:rPr>
      </w:pPr>
    </w:p>
    <w:p w14:paraId="79C58DAA" w14:textId="77777777" w:rsidR="00844749" w:rsidRPr="00844749" w:rsidRDefault="00844749" w:rsidP="0012261A">
      <w:pPr>
        <w:spacing w:after="0" w:line="480" w:lineRule="auto"/>
        <w:ind w:left="993" w:hanging="426"/>
        <w:jc w:val="center"/>
        <w:rPr>
          <w:rFonts w:ascii="Calibri" w:eastAsia="Calibri" w:hAnsi="Calibri" w:cs="Calibri"/>
          <w:noProof/>
          <w:sz w:val="24"/>
          <w:szCs w:val="24"/>
        </w:rPr>
      </w:pPr>
      <w:r w:rsidRPr="00844749">
        <w:rPr>
          <w:rFonts w:ascii="Calibri" w:eastAsia="Calibri" w:hAnsi="Calibri" w:cs="Calibri"/>
          <w:noProof/>
          <w:sz w:val="24"/>
          <w:szCs w:val="24"/>
        </w:rPr>
        <w:drawing>
          <wp:inline distT="0" distB="0" distL="0" distR="0" wp14:anchorId="1E2523C4" wp14:editId="11D9D598">
            <wp:extent cx="4552950" cy="2609215"/>
            <wp:effectExtent l="0" t="0" r="0" b="635"/>
            <wp:docPr id="50" name="Picture 7" descr="pet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eta_2"/>
                    <pic:cNvPicPr>
                      <a:picLocks noChangeAspect="1" noChangeArrowheads="1"/>
                    </pic:cNvPicPr>
                  </pic:nvPicPr>
                  <pic:blipFill>
                    <a:blip r:embed="rId12" cstate="print"/>
                    <a:srcRect/>
                    <a:stretch>
                      <a:fillRect/>
                    </a:stretch>
                  </pic:blipFill>
                  <pic:spPr bwMode="auto">
                    <a:xfrm>
                      <a:off x="0" y="0"/>
                      <a:ext cx="4562125" cy="2614473"/>
                    </a:xfrm>
                    <a:prstGeom prst="rect">
                      <a:avLst/>
                    </a:prstGeom>
                    <a:noFill/>
                    <a:ln w="9525">
                      <a:noFill/>
                      <a:miter lim="800000"/>
                      <a:headEnd/>
                      <a:tailEnd/>
                    </a:ln>
                  </pic:spPr>
                </pic:pic>
              </a:graphicData>
            </a:graphic>
          </wp:inline>
        </w:drawing>
      </w:r>
    </w:p>
    <w:p w14:paraId="63E2B66F" w14:textId="160BE232" w:rsidR="00A67AB0" w:rsidRPr="0000362C" w:rsidRDefault="00A67AB0" w:rsidP="00A67AB0">
      <w:pPr>
        <w:spacing w:after="0" w:line="240" w:lineRule="auto"/>
        <w:jc w:val="center"/>
        <w:rPr>
          <w:moveTo w:id="94" w:author="Hari Laksono" w:date="2018-05-15T13:59:00Z"/>
          <w:rFonts w:ascii="Arial Narrow" w:eastAsia="Calibri" w:hAnsi="Arial Narrow" w:cs="Times New Roman"/>
          <w:b/>
          <w:bCs/>
          <w:sz w:val="18"/>
          <w:szCs w:val="18"/>
          <w:rPrChange w:id="95" w:author="Hari Laksono" w:date="2018-05-15T16:00:00Z">
            <w:rPr>
              <w:moveTo w:id="96" w:author="Hari Laksono" w:date="2018-05-15T13:59:00Z"/>
              <w:rFonts w:ascii="Times New Roman" w:eastAsia="Calibri" w:hAnsi="Times New Roman" w:cs="Times New Roman"/>
              <w:bCs/>
            </w:rPr>
          </w:rPrChange>
        </w:rPr>
      </w:pPr>
      <w:moveToRangeStart w:id="97" w:author="Hari Laksono" w:date="2018-05-15T13:59:00Z" w:name="move514156112"/>
      <w:moveTo w:id="98" w:author="Hari Laksono" w:date="2018-05-15T13:59:00Z">
        <w:r w:rsidRPr="0000362C">
          <w:rPr>
            <w:rFonts w:ascii="Arial Narrow" w:eastAsia="Calibri" w:hAnsi="Arial Narrow" w:cs="Times New Roman"/>
            <w:b/>
            <w:bCs/>
            <w:sz w:val="18"/>
            <w:szCs w:val="18"/>
            <w:rPrChange w:id="99" w:author="Hari Laksono" w:date="2018-05-15T16:00:00Z">
              <w:rPr>
                <w:rFonts w:ascii="Times New Roman" w:eastAsia="Calibri" w:hAnsi="Times New Roman" w:cs="Times New Roman"/>
                <w:bCs/>
              </w:rPr>
            </w:rPrChange>
          </w:rPr>
          <w:t>Gambar 6.</w:t>
        </w:r>
      </w:moveTo>
      <w:ins w:id="100" w:author="Hari Laksono" w:date="2018-05-15T13:59:00Z">
        <w:r w:rsidRPr="0000362C">
          <w:rPr>
            <w:rFonts w:ascii="Arial Narrow" w:eastAsia="Calibri" w:hAnsi="Arial Narrow" w:cs="Times New Roman"/>
            <w:b/>
            <w:bCs/>
            <w:sz w:val="18"/>
            <w:szCs w:val="18"/>
            <w:lang w:val="id-ID"/>
            <w:rPrChange w:id="101" w:author="Hari Laksono" w:date="2018-05-15T16:00:00Z">
              <w:rPr>
                <w:rFonts w:ascii="Times New Roman" w:eastAsia="Calibri" w:hAnsi="Times New Roman" w:cs="Times New Roman"/>
                <w:bCs/>
                <w:lang w:val="id-ID"/>
              </w:rPr>
            </w:rPrChange>
          </w:rPr>
          <w:t>3</w:t>
        </w:r>
      </w:ins>
      <w:moveTo w:id="102" w:author="Hari Laksono" w:date="2018-05-15T13:59:00Z">
        <w:del w:id="103" w:author="Hari Laksono" w:date="2018-05-15T13:59:00Z">
          <w:r w:rsidRPr="0000362C" w:rsidDel="00A67AB0">
            <w:rPr>
              <w:rFonts w:ascii="Arial Narrow" w:eastAsia="Calibri" w:hAnsi="Arial Narrow" w:cs="Times New Roman"/>
              <w:b/>
              <w:bCs/>
              <w:sz w:val="18"/>
              <w:szCs w:val="18"/>
              <w:rPrChange w:id="104" w:author="Hari Laksono" w:date="2018-05-15T16:00:00Z">
                <w:rPr>
                  <w:rFonts w:ascii="Times New Roman" w:eastAsia="Calibri" w:hAnsi="Times New Roman" w:cs="Times New Roman"/>
                  <w:bCs/>
                </w:rPr>
              </w:rPrChange>
            </w:rPr>
            <w:delText>2</w:delText>
          </w:r>
        </w:del>
        <w:r w:rsidRPr="0000362C">
          <w:rPr>
            <w:rFonts w:ascii="Arial Narrow" w:eastAsia="Calibri" w:hAnsi="Arial Narrow" w:cs="Times New Roman"/>
            <w:b/>
            <w:bCs/>
            <w:sz w:val="18"/>
            <w:szCs w:val="18"/>
            <w:rPrChange w:id="105" w:author="Hari Laksono" w:date="2018-05-15T16:00:00Z">
              <w:rPr>
                <w:rFonts w:ascii="Times New Roman" w:eastAsia="Calibri" w:hAnsi="Times New Roman" w:cs="Times New Roman"/>
                <w:bCs/>
              </w:rPr>
            </w:rPrChange>
          </w:rPr>
          <w:t xml:space="preserve"> Kepadatan Penduduk Kota Surakarta</w:t>
        </w:r>
      </w:moveTo>
    </w:p>
    <w:moveToRangeEnd w:id="97"/>
    <w:p w14:paraId="2AD8B476" w14:textId="77777777" w:rsidR="0012261A" w:rsidRDefault="0012261A" w:rsidP="0012261A">
      <w:pPr>
        <w:spacing w:after="0" w:line="240" w:lineRule="auto"/>
        <w:rPr>
          <w:rFonts w:ascii="Clarendon Blk BT" w:eastAsia="Calibri" w:hAnsi="Clarendon Blk BT" w:cs="Times New Roman"/>
          <w14:shadow w14:blurRad="50800" w14:dist="38100" w14:dir="2700000" w14:sx="100000" w14:sy="100000" w14:kx="0" w14:ky="0" w14:algn="tl">
            <w14:srgbClr w14:val="000000">
              <w14:alpha w14:val="60000"/>
            </w14:srgbClr>
          </w14:shadow>
        </w:rPr>
      </w:pPr>
    </w:p>
    <w:p w14:paraId="568FD687" w14:textId="3E95605E" w:rsidR="00844749" w:rsidRPr="007E11BE" w:rsidRDefault="007E11BE" w:rsidP="00356153">
      <w:pPr>
        <w:spacing w:after="0" w:line="240" w:lineRule="auto"/>
        <w:jc w:val="center"/>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pPr>
      <w:r>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 xml:space="preserve">    </w:t>
      </w:r>
      <w:r w:rsidR="00512738" w:rsidRPr="007E11BE">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 xml:space="preserve"> Tabel 6</w:t>
      </w:r>
      <w:r w:rsidR="00356153" w:rsidRPr="007E11BE">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w:t>
      </w:r>
      <w:del w:id="106" w:author="Hari Laksono" w:date="2018-05-15T13:59:00Z">
        <w:r w:rsidR="00356153" w:rsidRPr="007E11BE" w:rsidDel="00A67AB0">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delText>3</w:delText>
        </w:r>
      </w:del>
      <w:ins w:id="107" w:author="Hari Laksono" w:date="2018-05-15T13:59:00Z">
        <w:r w:rsidR="00684F8A">
          <w:rPr>
            <w:rFonts w:ascii="Arial Narrow" w:eastAsia="Calibri" w:hAnsi="Arial Narrow" w:cs="Times New Roman"/>
            <w:sz w:val="18"/>
            <w:szCs w:val="18"/>
            <w:lang w:val="id-ID"/>
            <w14:shadow w14:blurRad="50800" w14:dist="38100" w14:dir="2700000" w14:sx="100000" w14:sy="100000" w14:kx="0" w14:ky="0" w14:algn="tl">
              <w14:srgbClr w14:val="000000">
                <w14:alpha w14:val="60000"/>
              </w14:srgbClr>
            </w14:shadow>
          </w:rPr>
          <w:t>3</w:t>
        </w:r>
      </w:ins>
      <w:r w:rsidR="00356153" w:rsidRPr="007E11BE">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 xml:space="preserve"> </w:t>
      </w:r>
      <w:r w:rsidR="00844749" w:rsidRPr="007E11BE">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Rasio Kepadatan Pend</w:t>
      </w:r>
      <w:r w:rsidR="00356153" w:rsidRPr="007E11BE">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uduk per Kecamatan</w:t>
      </w:r>
    </w:p>
    <w:p w14:paraId="6725D3B4" w14:textId="77777777" w:rsidR="00356153" w:rsidRPr="00356153" w:rsidRDefault="00356153" w:rsidP="00356153">
      <w:pPr>
        <w:spacing w:after="0" w:line="240" w:lineRule="auto"/>
        <w:jc w:val="center"/>
        <w:rPr>
          <w:rFonts w:ascii="Times New Roman" w:eastAsia="Calibri" w:hAnsi="Times New Roman" w:cs="Times New Roman"/>
          <w:sz w:val="20"/>
          <w:szCs w:val="20"/>
          <w14:shadow w14:blurRad="50800" w14:dist="38100" w14:dir="2700000" w14:sx="100000" w14:sy="100000" w14:kx="0" w14:ky="0" w14:algn="tl">
            <w14:srgbClr w14:val="000000">
              <w14:alpha w14:val="60000"/>
            </w14:srgbClr>
          </w14:shadow>
        </w:rPr>
      </w:pPr>
    </w:p>
    <w:tbl>
      <w:tblPr>
        <w:tblW w:w="7655" w:type="dxa"/>
        <w:tblInd w:w="699" w:type="dxa"/>
        <w:tblLayout w:type="fixed"/>
        <w:tblLook w:val="04A0" w:firstRow="1" w:lastRow="0" w:firstColumn="1" w:lastColumn="0" w:noHBand="0" w:noVBand="1"/>
      </w:tblPr>
      <w:tblGrid>
        <w:gridCol w:w="734"/>
        <w:gridCol w:w="1134"/>
        <w:gridCol w:w="1676"/>
        <w:gridCol w:w="992"/>
        <w:gridCol w:w="992"/>
        <w:gridCol w:w="993"/>
        <w:gridCol w:w="1134"/>
      </w:tblGrid>
      <w:tr w:rsidR="00844749" w:rsidRPr="007E11BE" w14:paraId="3CDC871E" w14:textId="77777777" w:rsidTr="007E11BE">
        <w:trPr>
          <w:trHeight w:val="384"/>
        </w:trPr>
        <w:tc>
          <w:tcPr>
            <w:tcW w:w="7655" w:type="dxa"/>
            <w:gridSpan w:val="7"/>
            <w:tcBorders>
              <w:top w:val="single" w:sz="8" w:space="0" w:color="000000"/>
              <w:left w:val="single" w:sz="8" w:space="0" w:color="000000"/>
              <w:bottom w:val="single" w:sz="8" w:space="0" w:color="000000"/>
              <w:right w:val="single" w:sz="8" w:space="0" w:color="000000"/>
            </w:tcBorders>
            <w:shd w:val="clear" w:color="auto" w:fill="73A7FD"/>
            <w:tcMar>
              <w:top w:w="0" w:type="dxa"/>
              <w:left w:w="15" w:type="dxa"/>
              <w:bottom w:w="0" w:type="dxa"/>
              <w:right w:w="15" w:type="dxa"/>
            </w:tcMar>
            <w:vAlign w:val="center"/>
            <w:hideMark/>
          </w:tcPr>
          <w:p w14:paraId="3137985A" w14:textId="77777777" w:rsidR="00844749" w:rsidRPr="007E11BE" w:rsidRDefault="00844749" w:rsidP="00844749">
            <w:pPr>
              <w:widowControl w:val="0"/>
              <w:autoSpaceDE w:val="0"/>
              <w:autoSpaceDN w:val="0"/>
              <w:adjustRightInd w:val="0"/>
              <w:spacing w:before="29" w:after="0" w:line="199" w:lineRule="exact"/>
              <w:ind w:left="38"/>
              <w:rPr>
                <w:rFonts w:ascii="Arial Narrow" w:eastAsia="Calibri" w:hAnsi="Arial Narrow" w:cs="Times New Roman"/>
                <w:b/>
                <w:bCs/>
                <w:color w:val="FFFFFF"/>
                <w:sz w:val="16"/>
                <w:szCs w:val="16"/>
                <w:lang w:val="id-ID" w:eastAsia="id-ID"/>
              </w:rPr>
            </w:pPr>
            <w:r w:rsidRPr="007E11BE">
              <w:rPr>
                <w:rFonts w:ascii="Arial Narrow" w:eastAsia="Calibri" w:hAnsi="Arial Narrow" w:cs="Times New Roman"/>
                <w:b/>
                <w:bCs/>
                <w:color w:val="FFFFFF"/>
                <w:sz w:val="16"/>
                <w:szCs w:val="16"/>
                <w:lang w:val="id-ID"/>
              </w:rPr>
              <w:t>Kabupaten/Kota : 33.72 KOTA SURAKARTA</w:t>
            </w:r>
          </w:p>
        </w:tc>
      </w:tr>
      <w:tr w:rsidR="00844749" w:rsidRPr="007E11BE" w14:paraId="77F1548D" w14:textId="77777777" w:rsidTr="007E11BE">
        <w:trPr>
          <w:trHeight w:hRule="exact" w:val="274"/>
        </w:trPr>
        <w:tc>
          <w:tcPr>
            <w:tcW w:w="734" w:type="dxa"/>
            <w:vMerge w:val="restart"/>
            <w:tcBorders>
              <w:top w:val="single" w:sz="8" w:space="0" w:color="000000"/>
              <w:left w:val="single" w:sz="8" w:space="0" w:color="000000"/>
              <w:bottom w:val="single" w:sz="8" w:space="0" w:color="000000"/>
              <w:right w:val="single" w:sz="8" w:space="0" w:color="000000"/>
            </w:tcBorders>
            <w:shd w:val="clear" w:color="auto" w:fill="FFDA46"/>
            <w:tcMar>
              <w:top w:w="0" w:type="dxa"/>
              <w:left w:w="15" w:type="dxa"/>
              <w:bottom w:w="0" w:type="dxa"/>
              <w:right w:w="15" w:type="dxa"/>
            </w:tcMar>
            <w:vAlign w:val="center"/>
            <w:hideMark/>
          </w:tcPr>
          <w:p w14:paraId="73385C3E" w14:textId="77777777" w:rsidR="00844749" w:rsidRPr="007E11BE" w:rsidRDefault="00844749" w:rsidP="00844749">
            <w:pPr>
              <w:widowControl w:val="0"/>
              <w:autoSpaceDE w:val="0"/>
              <w:autoSpaceDN w:val="0"/>
              <w:adjustRightInd w:val="0"/>
              <w:spacing w:before="29" w:after="0" w:line="218"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No</w:t>
            </w:r>
          </w:p>
        </w:tc>
        <w:tc>
          <w:tcPr>
            <w:tcW w:w="2810" w:type="dxa"/>
            <w:gridSpan w:val="2"/>
            <w:tcBorders>
              <w:top w:val="single" w:sz="8" w:space="0" w:color="000000"/>
              <w:left w:val="single" w:sz="8" w:space="0" w:color="000000"/>
              <w:bottom w:val="single" w:sz="8" w:space="0" w:color="000000"/>
              <w:right w:val="single" w:sz="8" w:space="0" w:color="000000"/>
            </w:tcBorders>
            <w:shd w:val="clear" w:color="auto" w:fill="FFDA46"/>
            <w:tcMar>
              <w:top w:w="0" w:type="dxa"/>
              <w:left w:w="15" w:type="dxa"/>
              <w:bottom w:w="0" w:type="dxa"/>
              <w:right w:w="15" w:type="dxa"/>
            </w:tcMar>
            <w:vAlign w:val="center"/>
            <w:hideMark/>
          </w:tcPr>
          <w:p w14:paraId="5437A844" w14:textId="77777777" w:rsidR="00844749" w:rsidRPr="007E11BE" w:rsidRDefault="00844749" w:rsidP="00844749">
            <w:pPr>
              <w:widowControl w:val="0"/>
              <w:autoSpaceDE w:val="0"/>
              <w:autoSpaceDN w:val="0"/>
              <w:adjustRightInd w:val="0"/>
              <w:spacing w:before="29" w:after="0" w:line="218"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Kecamatan</w:t>
            </w:r>
          </w:p>
        </w:tc>
        <w:tc>
          <w:tcPr>
            <w:tcW w:w="1984" w:type="dxa"/>
            <w:gridSpan w:val="2"/>
            <w:tcBorders>
              <w:top w:val="single" w:sz="8" w:space="0" w:color="000000"/>
              <w:left w:val="single" w:sz="8" w:space="0" w:color="000000"/>
              <w:bottom w:val="single" w:sz="8" w:space="0" w:color="000000"/>
              <w:right w:val="single" w:sz="8" w:space="0" w:color="000000"/>
            </w:tcBorders>
            <w:shd w:val="clear" w:color="auto" w:fill="BAD3FE"/>
            <w:tcMar>
              <w:top w:w="0" w:type="dxa"/>
              <w:left w:w="15" w:type="dxa"/>
              <w:bottom w:w="0" w:type="dxa"/>
              <w:right w:w="15" w:type="dxa"/>
            </w:tcMar>
            <w:vAlign w:val="center"/>
            <w:hideMark/>
          </w:tcPr>
          <w:p w14:paraId="763F0859"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Jumlah Penduduk</w:t>
            </w:r>
          </w:p>
        </w:tc>
        <w:tc>
          <w:tcPr>
            <w:tcW w:w="993" w:type="dxa"/>
            <w:vMerge w:val="restart"/>
            <w:tcBorders>
              <w:top w:val="single" w:sz="8" w:space="0" w:color="000000"/>
              <w:left w:val="single" w:sz="8" w:space="0" w:color="000000"/>
              <w:bottom w:val="single" w:sz="8" w:space="0" w:color="000000"/>
              <w:right w:val="single" w:sz="8" w:space="0" w:color="000000"/>
            </w:tcBorders>
            <w:shd w:val="clear" w:color="auto" w:fill="8080FF"/>
            <w:tcMar>
              <w:top w:w="0" w:type="dxa"/>
              <w:left w:w="15" w:type="dxa"/>
              <w:bottom w:w="0" w:type="dxa"/>
              <w:right w:w="15" w:type="dxa"/>
            </w:tcMar>
            <w:vAlign w:val="center"/>
            <w:hideMark/>
          </w:tcPr>
          <w:p w14:paraId="6B3041C1"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Luas Wilayah (KM²)</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8080FF"/>
            <w:tcMar>
              <w:top w:w="0" w:type="dxa"/>
              <w:left w:w="15" w:type="dxa"/>
              <w:bottom w:w="0" w:type="dxa"/>
              <w:right w:w="15" w:type="dxa"/>
            </w:tcMar>
            <w:vAlign w:val="center"/>
            <w:hideMark/>
          </w:tcPr>
          <w:p w14:paraId="35577A08"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Kepadatan Penduduk</w:t>
            </w:r>
          </w:p>
        </w:tc>
      </w:tr>
      <w:tr w:rsidR="00844749" w:rsidRPr="007E11BE" w14:paraId="40952783" w14:textId="77777777" w:rsidTr="007E11BE">
        <w:trPr>
          <w:trHeight w:hRule="exact" w:val="374"/>
        </w:trPr>
        <w:tc>
          <w:tcPr>
            <w:tcW w:w="734" w:type="dxa"/>
            <w:vMerge/>
            <w:tcBorders>
              <w:top w:val="single" w:sz="8" w:space="0" w:color="000000"/>
              <w:left w:val="single" w:sz="8" w:space="0" w:color="000000"/>
              <w:bottom w:val="single" w:sz="8" w:space="0" w:color="000000"/>
              <w:right w:val="single" w:sz="8" w:space="0" w:color="000000"/>
            </w:tcBorders>
            <w:vAlign w:val="center"/>
            <w:hideMark/>
          </w:tcPr>
          <w:p w14:paraId="0045A8A7" w14:textId="77777777" w:rsidR="00844749" w:rsidRPr="007E11BE" w:rsidRDefault="00844749" w:rsidP="00844749">
            <w:pPr>
              <w:spacing w:after="0" w:line="240" w:lineRule="auto"/>
              <w:rPr>
                <w:rFonts w:ascii="Arial Narrow" w:eastAsia="Calibri" w:hAnsi="Arial Narrow" w:cs="Times New Roman"/>
                <w:color w:val="000000"/>
                <w:sz w:val="16"/>
                <w:szCs w:val="16"/>
                <w:lang w:val="id-ID" w:eastAsia="id-ID"/>
              </w:rPr>
            </w:pPr>
          </w:p>
        </w:tc>
        <w:tc>
          <w:tcPr>
            <w:tcW w:w="1134" w:type="dxa"/>
            <w:tcBorders>
              <w:top w:val="single" w:sz="8" w:space="0" w:color="000000"/>
              <w:left w:val="single" w:sz="8" w:space="0" w:color="000000"/>
              <w:bottom w:val="single" w:sz="8" w:space="0" w:color="000000"/>
              <w:right w:val="single" w:sz="8" w:space="0" w:color="000000"/>
            </w:tcBorders>
            <w:shd w:val="clear" w:color="auto" w:fill="FFDA46"/>
            <w:tcMar>
              <w:top w:w="0" w:type="dxa"/>
              <w:left w:w="15" w:type="dxa"/>
              <w:bottom w:w="0" w:type="dxa"/>
              <w:right w:w="15" w:type="dxa"/>
            </w:tcMar>
            <w:vAlign w:val="center"/>
            <w:hideMark/>
          </w:tcPr>
          <w:p w14:paraId="0B63B2DD" w14:textId="77777777" w:rsidR="00844749" w:rsidRPr="007E11BE" w:rsidRDefault="00844749" w:rsidP="00844749">
            <w:pPr>
              <w:widowControl w:val="0"/>
              <w:autoSpaceDE w:val="0"/>
              <w:autoSpaceDN w:val="0"/>
              <w:adjustRightInd w:val="0"/>
              <w:spacing w:before="29" w:after="0" w:line="218"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Kode</w:t>
            </w:r>
          </w:p>
        </w:tc>
        <w:tc>
          <w:tcPr>
            <w:tcW w:w="1676" w:type="dxa"/>
            <w:tcBorders>
              <w:top w:val="single" w:sz="8" w:space="0" w:color="000000"/>
              <w:left w:val="single" w:sz="8" w:space="0" w:color="000000"/>
              <w:bottom w:val="single" w:sz="8" w:space="0" w:color="000000"/>
              <w:right w:val="single" w:sz="8" w:space="0" w:color="000000"/>
            </w:tcBorders>
            <w:shd w:val="clear" w:color="auto" w:fill="FFDA46"/>
            <w:tcMar>
              <w:top w:w="0" w:type="dxa"/>
              <w:left w:w="15" w:type="dxa"/>
              <w:bottom w:w="0" w:type="dxa"/>
              <w:right w:w="15" w:type="dxa"/>
            </w:tcMar>
            <w:vAlign w:val="center"/>
            <w:hideMark/>
          </w:tcPr>
          <w:p w14:paraId="0AD17180" w14:textId="77777777" w:rsidR="00844749" w:rsidRPr="007E11BE" w:rsidRDefault="00844749" w:rsidP="00844749">
            <w:pPr>
              <w:widowControl w:val="0"/>
              <w:autoSpaceDE w:val="0"/>
              <w:autoSpaceDN w:val="0"/>
              <w:adjustRightInd w:val="0"/>
              <w:spacing w:before="29" w:after="0" w:line="218"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Nama</w:t>
            </w:r>
          </w:p>
        </w:tc>
        <w:tc>
          <w:tcPr>
            <w:tcW w:w="992" w:type="dxa"/>
            <w:tcBorders>
              <w:top w:val="single" w:sz="8" w:space="0" w:color="000000"/>
              <w:left w:val="single" w:sz="8" w:space="0" w:color="000000"/>
              <w:bottom w:val="single" w:sz="8" w:space="0" w:color="000000"/>
              <w:right w:val="single" w:sz="8" w:space="0" w:color="000000"/>
            </w:tcBorders>
            <w:shd w:val="clear" w:color="auto" w:fill="BAD3FE"/>
            <w:tcMar>
              <w:top w:w="0" w:type="dxa"/>
              <w:left w:w="15" w:type="dxa"/>
              <w:bottom w:w="0" w:type="dxa"/>
              <w:right w:w="15" w:type="dxa"/>
            </w:tcMar>
            <w:vAlign w:val="center"/>
            <w:hideMark/>
          </w:tcPr>
          <w:p w14:paraId="1FFBF99C"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n</w:t>
            </w:r>
          </w:p>
        </w:tc>
        <w:tc>
          <w:tcPr>
            <w:tcW w:w="992" w:type="dxa"/>
            <w:tcBorders>
              <w:top w:val="single" w:sz="8" w:space="0" w:color="000000"/>
              <w:left w:val="single" w:sz="8" w:space="0" w:color="000000"/>
              <w:bottom w:val="single" w:sz="8" w:space="0" w:color="000000"/>
              <w:right w:val="single" w:sz="8" w:space="0" w:color="000000"/>
            </w:tcBorders>
            <w:shd w:val="clear" w:color="auto" w:fill="BAD3FE"/>
            <w:tcMar>
              <w:top w:w="0" w:type="dxa"/>
              <w:left w:w="15" w:type="dxa"/>
              <w:bottom w:w="0" w:type="dxa"/>
              <w:right w:w="15" w:type="dxa"/>
            </w:tcMar>
            <w:vAlign w:val="center"/>
            <w:hideMark/>
          </w:tcPr>
          <w:p w14:paraId="20A39025"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w:t>
            </w:r>
          </w:p>
        </w:tc>
        <w:tc>
          <w:tcPr>
            <w:tcW w:w="993" w:type="dxa"/>
            <w:vMerge/>
            <w:tcBorders>
              <w:top w:val="single" w:sz="8" w:space="0" w:color="000000"/>
              <w:left w:val="single" w:sz="8" w:space="0" w:color="000000"/>
              <w:bottom w:val="single" w:sz="8" w:space="0" w:color="000000"/>
              <w:right w:val="single" w:sz="8" w:space="0" w:color="000000"/>
            </w:tcBorders>
            <w:vAlign w:val="center"/>
            <w:hideMark/>
          </w:tcPr>
          <w:p w14:paraId="3DDDB069" w14:textId="77777777" w:rsidR="00844749" w:rsidRPr="007E11BE" w:rsidRDefault="00844749" w:rsidP="00844749">
            <w:pPr>
              <w:spacing w:after="0" w:line="240" w:lineRule="auto"/>
              <w:rPr>
                <w:rFonts w:ascii="Arial Narrow" w:eastAsia="Calibri" w:hAnsi="Arial Narrow" w:cs="Times New Roman"/>
                <w:color w:val="000000"/>
                <w:sz w:val="16"/>
                <w:szCs w:val="16"/>
                <w:lang w:val="id-ID" w:eastAsia="id-ID"/>
              </w:rPr>
            </w:pPr>
          </w:p>
        </w:tc>
        <w:tc>
          <w:tcPr>
            <w:tcW w:w="1134" w:type="dxa"/>
            <w:vMerge/>
            <w:tcBorders>
              <w:top w:val="single" w:sz="8" w:space="0" w:color="000000"/>
              <w:left w:val="single" w:sz="8" w:space="0" w:color="000000"/>
              <w:bottom w:val="single" w:sz="8" w:space="0" w:color="000000"/>
              <w:right w:val="single" w:sz="8" w:space="0" w:color="000000"/>
            </w:tcBorders>
            <w:vAlign w:val="center"/>
            <w:hideMark/>
          </w:tcPr>
          <w:p w14:paraId="7CC5853B" w14:textId="77777777" w:rsidR="00844749" w:rsidRPr="007E11BE" w:rsidRDefault="00844749" w:rsidP="00844749">
            <w:pPr>
              <w:spacing w:after="0" w:line="240" w:lineRule="auto"/>
              <w:rPr>
                <w:rFonts w:ascii="Arial Narrow" w:eastAsia="Calibri" w:hAnsi="Arial Narrow" w:cs="Times New Roman"/>
                <w:color w:val="000000"/>
                <w:sz w:val="16"/>
                <w:szCs w:val="16"/>
                <w:lang w:val="id-ID" w:eastAsia="id-ID"/>
              </w:rPr>
            </w:pPr>
          </w:p>
        </w:tc>
      </w:tr>
      <w:tr w:rsidR="00844749" w:rsidRPr="007E11BE" w14:paraId="566223C9" w14:textId="77777777" w:rsidTr="007E11BE">
        <w:trPr>
          <w:trHeight w:hRule="exact" w:val="274"/>
        </w:trPr>
        <w:tc>
          <w:tcPr>
            <w:tcW w:w="7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519A8D4"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46E977F"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33.72.01</w:t>
            </w:r>
          </w:p>
        </w:tc>
        <w:tc>
          <w:tcPr>
            <w:tcW w:w="16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1B6ABBF"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LAWEYAN</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27E7723D"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100.861</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5165C4F" w14:textId="77777777" w:rsidR="00844749" w:rsidRPr="007E11BE" w:rsidRDefault="00844749" w:rsidP="00844749">
            <w:pPr>
              <w:widowControl w:val="0"/>
              <w:autoSpaceDE w:val="0"/>
              <w:autoSpaceDN w:val="0"/>
              <w:adjustRightInd w:val="0"/>
              <w:spacing w:before="29" w:after="0" w:line="199" w:lineRule="exact"/>
              <w:ind w:left="30" w:right="127"/>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17,92%</w:t>
            </w:r>
          </w:p>
        </w:tc>
        <w:tc>
          <w:tcPr>
            <w:tcW w:w="99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5E02DD8"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8,64</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44BAE15" w14:textId="77777777" w:rsidR="00844749" w:rsidRPr="007E11BE" w:rsidRDefault="00844749" w:rsidP="00844749">
            <w:pPr>
              <w:widowControl w:val="0"/>
              <w:autoSpaceDE w:val="0"/>
              <w:autoSpaceDN w:val="0"/>
              <w:adjustRightInd w:val="0"/>
              <w:spacing w:before="29" w:after="0" w:line="199" w:lineRule="exact"/>
              <w:ind w:left="30" w:right="175"/>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11.673,73</w:t>
            </w:r>
          </w:p>
        </w:tc>
      </w:tr>
      <w:tr w:rsidR="00844749" w:rsidRPr="007E11BE" w14:paraId="47FFCC9B" w14:textId="77777777" w:rsidTr="007E11BE">
        <w:trPr>
          <w:trHeight w:hRule="exact" w:val="274"/>
        </w:trPr>
        <w:tc>
          <w:tcPr>
            <w:tcW w:w="7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E03ACCA"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2</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E0881E6"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33.72.02</w:t>
            </w:r>
          </w:p>
        </w:tc>
        <w:tc>
          <w:tcPr>
            <w:tcW w:w="16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76C1717"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SERENGAN</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8BEB296"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53.996</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6D5E72F" w14:textId="77777777" w:rsidR="00844749" w:rsidRPr="007E11BE" w:rsidRDefault="00844749" w:rsidP="00844749">
            <w:pPr>
              <w:widowControl w:val="0"/>
              <w:autoSpaceDE w:val="0"/>
              <w:autoSpaceDN w:val="0"/>
              <w:adjustRightInd w:val="0"/>
              <w:spacing w:before="29" w:after="0" w:line="199" w:lineRule="exact"/>
              <w:ind w:left="30" w:right="127"/>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9,59%</w:t>
            </w:r>
          </w:p>
        </w:tc>
        <w:tc>
          <w:tcPr>
            <w:tcW w:w="99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7129C83"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3,19</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00B2E67" w14:textId="77777777" w:rsidR="00844749" w:rsidRPr="007E11BE" w:rsidRDefault="00844749" w:rsidP="00844749">
            <w:pPr>
              <w:widowControl w:val="0"/>
              <w:autoSpaceDE w:val="0"/>
              <w:autoSpaceDN w:val="0"/>
              <w:adjustRightInd w:val="0"/>
              <w:spacing w:before="29" w:after="0" w:line="199" w:lineRule="exact"/>
              <w:ind w:left="30" w:right="175"/>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16.926,65</w:t>
            </w:r>
          </w:p>
        </w:tc>
      </w:tr>
      <w:tr w:rsidR="00844749" w:rsidRPr="007E11BE" w14:paraId="1CD0A996" w14:textId="77777777" w:rsidTr="007E11BE">
        <w:trPr>
          <w:trHeight w:hRule="exact" w:val="274"/>
        </w:trPr>
        <w:tc>
          <w:tcPr>
            <w:tcW w:w="7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B593013"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3</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796213E"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33.72.03</w:t>
            </w:r>
          </w:p>
        </w:tc>
        <w:tc>
          <w:tcPr>
            <w:tcW w:w="16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5862749"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PASAR KLIWON</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69DD43E"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84.729</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6FE41541" w14:textId="77777777" w:rsidR="00844749" w:rsidRPr="007E11BE" w:rsidRDefault="00844749" w:rsidP="00844749">
            <w:pPr>
              <w:widowControl w:val="0"/>
              <w:autoSpaceDE w:val="0"/>
              <w:autoSpaceDN w:val="0"/>
              <w:adjustRightInd w:val="0"/>
              <w:spacing w:before="29" w:after="0" w:line="199" w:lineRule="exact"/>
              <w:ind w:left="30" w:right="127"/>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15,05%</w:t>
            </w:r>
          </w:p>
        </w:tc>
        <w:tc>
          <w:tcPr>
            <w:tcW w:w="99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1C104A70"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4,82</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8046CDA" w14:textId="77777777" w:rsidR="00844749" w:rsidRPr="007E11BE" w:rsidRDefault="00844749" w:rsidP="00844749">
            <w:pPr>
              <w:widowControl w:val="0"/>
              <w:autoSpaceDE w:val="0"/>
              <w:autoSpaceDN w:val="0"/>
              <w:adjustRightInd w:val="0"/>
              <w:spacing w:before="29" w:after="0" w:line="199" w:lineRule="exact"/>
              <w:ind w:left="30" w:right="175"/>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17.578,63</w:t>
            </w:r>
          </w:p>
        </w:tc>
      </w:tr>
      <w:tr w:rsidR="00844749" w:rsidRPr="007E11BE" w14:paraId="23ACF3F0" w14:textId="77777777" w:rsidTr="007E11BE">
        <w:trPr>
          <w:trHeight w:hRule="exact" w:val="274"/>
        </w:trPr>
        <w:tc>
          <w:tcPr>
            <w:tcW w:w="7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C06906D"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4</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2DF4A29"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33.72.04</w:t>
            </w:r>
          </w:p>
        </w:tc>
        <w:tc>
          <w:tcPr>
            <w:tcW w:w="16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7B2CF94F"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JEBRES</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76533A1"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144.241</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07A5891" w14:textId="77777777" w:rsidR="00844749" w:rsidRPr="007E11BE" w:rsidRDefault="00844749" w:rsidP="00844749">
            <w:pPr>
              <w:widowControl w:val="0"/>
              <w:autoSpaceDE w:val="0"/>
              <w:autoSpaceDN w:val="0"/>
              <w:adjustRightInd w:val="0"/>
              <w:spacing w:before="29" w:after="0" w:line="199" w:lineRule="exact"/>
              <w:ind w:left="30" w:right="127"/>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25,63%</w:t>
            </w:r>
          </w:p>
        </w:tc>
        <w:tc>
          <w:tcPr>
            <w:tcW w:w="99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0A48B8C"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12,58</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438A174E" w14:textId="77777777" w:rsidR="00844749" w:rsidRPr="007E11BE" w:rsidRDefault="00844749" w:rsidP="00844749">
            <w:pPr>
              <w:widowControl w:val="0"/>
              <w:autoSpaceDE w:val="0"/>
              <w:autoSpaceDN w:val="0"/>
              <w:adjustRightInd w:val="0"/>
              <w:spacing w:before="29" w:after="0" w:line="199" w:lineRule="exact"/>
              <w:ind w:left="30" w:right="175"/>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11.465,90</w:t>
            </w:r>
          </w:p>
        </w:tc>
      </w:tr>
      <w:tr w:rsidR="00844749" w:rsidRPr="007E11BE" w14:paraId="7AA50D21" w14:textId="77777777" w:rsidTr="007E11BE">
        <w:trPr>
          <w:trHeight w:hRule="exact" w:val="274"/>
        </w:trPr>
        <w:tc>
          <w:tcPr>
            <w:tcW w:w="7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D171302"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5</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940FEE1"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33.72.05</w:t>
            </w:r>
          </w:p>
        </w:tc>
        <w:tc>
          <w:tcPr>
            <w:tcW w:w="1676"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D7EDEB3"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BANJARSARI</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57322E27"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178.974</w:t>
            </w:r>
          </w:p>
        </w:tc>
        <w:tc>
          <w:tcPr>
            <w:tcW w:w="992"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B215FB1" w14:textId="77777777" w:rsidR="00844749" w:rsidRPr="007E11BE" w:rsidRDefault="00844749" w:rsidP="00844749">
            <w:pPr>
              <w:widowControl w:val="0"/>
              <w:autoSpaceDE w:val="0"/>
              <w:autoSpaceDN w:val="0"/>
              <w:adjustRightInd w:val="0"/>
              <w:spacing w:before="29" w:after="0" w:line="199" w:lineRule="exact"/>
              <w:ind w:left="30" w:right="127"/>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31,80%</w:t>
            </w:r>
          </w:p>
        </w:tc>
        <w:tc>
          <w:tcPr>
            <w:tcW w:w="993"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0A60D4C2"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14,81</w:t>
            </w:r>
          </w:p>
        </w:tc>
        <w:tc>
          <w:tcPr>
            <w:tcW w:w="1134" w:type="dxa"/>
            <w:tcBorders>
              <w:top w:val="single" w:sz="8" w:space="0" w:color="000000"/>
              <w:left w:val="single" w:sz="8" w:space="0" w:color="000000"/>
              <w:bottom w:val="single" w:sz="8" w:space="0" w:color="000000"/>
              <w:right w:val="single" w:sz="8" w:space="0" w:color="000000"/>
            </w:tcBorders>
            <w:tcMar>
              <w:top w:w="0" w:type="dxa"/>
              <w:left w:w="15" w:type="dxa"/>
              <w:bottom w:w="0" w:type="dxa"/>
              <w:right w:w="15" w:type="dxa"/>
            </w:tcMar>
            <w:vAlign w:val="center"/>
            <w:hideMark/>
          </w:tcPr>
          <w:p w14:paraId="3FCEC695" w14:textId="77777777" w:rsidR="00844749" w:rsidRPr="007E11BE" w:rsidRDefault="00844749" w:rsidP="00844749">
            <w:pPr>
              <w:widowControl w:val="0"/>
              <w:autoSpaceDE w:val="0"/>
              <w:autoSpaceDN w:val="0"/>
              <w:adjustRightInd w:val="0"/>
              <w:spacing w:before="29" w:after="0" w:line="199" w:lineRule="exact"/>
              <w:ind w:left="30" w:right="175"/>
              <w:jc w:val="right"/>
              <w:rPr>
                <w:rFonts w:ascii="Arial Narrow" w:eastAsia="Calibri" w:hAnsi="Arial Narrow" w:cs="Times New Roman"/>
                <w:color w:val="000000"/>
                <w:sz w:val="16"/>
                <w:szCs w:val="16"/>
                <w:lang w:val="id-ID" w:eastAsia="id-ID"/>
              </w:rPr>
            </w:pPr>
            <w:r w:rsidRPr="007E11BE">
              <w:rPr>
                <w:rFonts w:ascii="Arial Narrow" w:eastAsia="Calibri" w:hAnsi="Arial Narrow" w:cs="Times New Roman"/>
                <w:color w:val="000000"/>
                <w:sz w:val="16"/>
                <w:szCs w:val="16"/>
                <w:lang w:val="id-ID"/>
              </w:rPr>
              <w:t>12.084,67</w:t>
            </w:r>
          </w:p>
        </w:tc>
      </w:tr>
      <w:tr w:rsidR="00844749" w:rsidRPr="007E11BE" w14:paraId="1F0478AA" w14:textId="77777777" w:rsidTr="007E11BE">
        <w:trPr>
          <w:trHeight w:hRule="exact" w:val="274"/>
        </w:trPr>
        <w:tc>
          <w:tcPr>
            <w:tcW w:w="3544" w:type="dxa"/>
            <w:gridSpan w:val="3"/>
            <w:tcBorders>
              <w:top w:val="single" w:sz="8" w:space="0" w:color="000000"/>
              <w:left w:val="single" w:sz="8" w:space="0" w:color="000000"/>
              <w:bottom w:val="single" w:sz="8" w:space="0" w:color="000000"/>
              <w:right w:val="single" w:sz="8" w:space="0" w:color="000000"/>
            </w:tcBorders>
            <w:shd w:val="clear" w:color="auto" w:fill="FFFFCC"/>
            <w:tcMar>
              <w:top w:w="0" w:type="dxa"/>
              <w:left w:w="15" w:type="dxa"/>
              <w:bottom w:w="0" w:type="dxa"/>
              <w:right w:w="15" w:type="dxa"/>
            </w:tcMar>
            <w:vAlign w:val="center"/>
            <w:hideMark/>
          </w:tcPr>
          <w:p w14:paraId="28F5A460"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b/>
                <w:bCs/>
                <w:color w:val="000000"/>
                <w:sz w:val="16"/>
                <w:szCs w:val="16"/>
                <w:lang w:val="id-ID" w:eastAsia="id-ID"/>
              </w:rPr>
            </w:pPr>
            <w:r w:rsidRPr="007E11BE">
              <w:rPr>
                <w:rFonts w:ascii="Arial Narrow" w:eastAsia="Calibri" w:hAnsi="Arial Narrow" w:cs="Times New Roman"/>
                <w:b/>
                <w:bCs/>
                <w:color w:val="000000"/>
                <w:sz w:val="16"/>
                <w:szCs w:val="16"/>
                <w:lang w:val="id-ID"/>
              </w:rPr>
              <w:t>Jumlah</w:t>
            </w:r>
          </w:p>
        </w:tc>
        <w:tc>
          <w:tcPr>
            <w:tcW w:w="992" w:type="dxa"/>
            <w:tcBorders>
              <w:top w:val="single" w:sz="8" w:space="0" w:color="000000"/>
              <w:left w:val="single" w:sz="8" w:space="0" w:color="000000"/>
              <w:bottom w:val="single" w:sz="8" w:space="0" w:color="000000"/>
              <w:right w:val="single" w:sz="8" w:space="0" w:color="000000"/>
            </w:tcBorders>
            <w:shd w:val="clear" w:color="auto" w:fill="FFFFCC"/>
            <w:tcMar>
              <w:top w:w="0" w:type="dxa"/>
              <w:left w:w="15" w:type="dxa"/>
              <w:bottom w:w="0" w:type="dxa"/>
              <w:right w:w="15" w:type="dxa"/>
            </w:tcMar>
            <w:vAlign w:val="center"/>
            <w:hideMark/>
          </w:tcPr>
          <w:p w14:paraId="72AFB43D"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b/>
                <w:bCs/>
                <w:color w:val="000000"/>
                <w:sz w:val="16"/>
                <w:szCs w:val="16"/>
                <w:lang w:val="id-ID" w:eastAsia="id-ID"/>
              </w:rPr>
            </w:pPr>
            <w:r w:rsidRPr="007E11BE">
              <w:rPr>
                <w:rFonts w:ascii="Arial Narrow" w:eastAsia="Calibri" w:hAnsi="Arial Narrow" w:cs="Times New Roman"/>
                <w:b/>
                <w:bCs/>
                <w:color w:val="000000"/>
                <w:sz w:val="16"/>
                <w:szCs w:val="16"/>
                <w:lang w:val="id-ID"/>
              </w:rPr>
              <w:t>562.801</w:t>
            </w:r>
          </w:p>
        </w:tc>
        <w:tc>
          <w:tcPr>
            <w:tcW w:w="992" w:type="dxa"/>
            <w:tcBorders>
              <w:top w:val="single" w:sz="8" w:space="0" w:color="000000"/>
              <w:left w:val="single" w:sz="8" w:space="0" w:color="000000"/>
              <w:bottom w:val="single" w:sz="8" w:space="0" w:color="000000"/>
              <w:right w:val="single" w:sz="8" w:space="0" w:color="000000"/>
            </w:tcBorders>
            <w:shd w:val="clear" w:color="auto" w:fill="FFFFCC"/>
            <w:tcMar>
              <w:top w:w="0" w:type="dxa"/>
              <w:left w:w="15" w:type="dxa"/>
              <w:bottom w:w="0" w:type="dxa"/>
              <w:right w:w="15" w:type="dxa"/>
            </w:tcMar>
            <w:vAlign w:val="center"/>
            <w:hideMark/>
          </w:tcPr>
          <w:p w14:paraId="59A27F4B" w14:textId="77777777" w:rsidR="00844749" w:rsidRPr="007E11BE" w:rsidRDefault="00844749" w:rsidP="00844749">
            <w:pPr>
              <w:widowControl w:val="0"/>
              <w:autoSpaceDE w:val="0"/>
              <w:autoSpaceDN w:val="0"/>
              <w:adjustRightInd w:val="0"/>
              <w:spacing w:before="29" w:after="0" w:line="199" w:lineRule="exact"/>
              <w:ind w:left="30" w:right="127"/>
              <w:jc w:val="right"/>
              <w:rPr>
                <w:rFonts w:ascii="Arial Narrow" w:eastAsia="Calibri" w:hAnsi="Arial Narrow" w:cs="Times New Roman"/>
                <w:b/>
                <w:bCs/>
                <w:color w:val="000000"/>
                <w:sz w:val="16"/>
                <w:szCs w:val="16"/>
                <w:lang w:val="id-ID" w:eastAsia="id-ID"/>
              </w:rPr>
            </w:pPr>
            <w:r w:rsidRPr="007E11BE">
              <w:rPr>
                <w:rFonts w:ascii="Arial Narrow" w:eastAsia="Calibri" w:hAnsi="Arial Narrow" w:cs="Times New Roman"/>
                <w:b/>
                <w:bCs/>
                <w:color w:val="000000"/>
                <w:sz w:val="16"/>
                <w:szCs w:val="16"/>
                <w:lang w:val="id-ID"/>
              </w:rPr>
              <w:t>100,00%</w:t>
            </w:r>
          </w:p>
        </w:tc>
        <w:tc>
          <w:tcPr>
            <w:tcW w:w="993" w:type="dxa"/>
            <w:tcBorders>
              <w:top w:val="single" w:sz="8" w:space="0" w:color="000000"/>
              <w:left w:val="single" w:sz="8" w:space="0" w:color="000000"/>
              <w:bottom w:val="single" w:sz="8" w:space="0" w:color="000000"/>
              <w:right w:val="single" w:sz="8" w:space="0" w:color="000000"/>
            </w:tcBorders>
            <w:shd w:val="clear" w:color="auto" w:fill="FFFFCC"/>
            <w:tcMar>
              <w:top w:w="0" w:type="dxa"/>
              <w:left w:w="15" w:type="dxa"/>
              <w:bottom w:w="0" w:type="dxa"/>
              <w:right w:w="15" w:type="dxa"/>
            </w:tcMar>
            <w:vAlign w:val="center"/>
            <w:hideMark/>
          </w:tcPr>
          <w:p w14:paraId="49FA5941" w14:textId="77777777" w:rsidR="00844749" w:rsidRPr="007E11BE" w:rsidRDefault="00844749" w:rsidP="00844749">
            <w:pPr>
              <w:widowControl w:val="0"/>
              <w:autoSpaceDE w:val="0"/>
              <w:autoSpaceDN w:val="0"/>
              <w:adjustRightInd w:val="0"/>
              <w:spacing w:before="29" w:after="0" w:line="199" w:lineRule="exact"/>
              <w:ind w:left="30" w:right="126"/>
              <w:jc w:val="right"/>
              <w:rPr>
                <w:rFonts w:ascii="Arial Narrow" w:eastAsia="Calibri" w:hAnsi="Arial Narrow" w:cs="Times New Roman"/>
                <w:b/>
                <w:bCs/>
                <w:color w:val="000000"/>
                <w:sz w:val="16"/>
                <w:szCs w:val="16"/>
                <w:lang w:val="id-ID" w:eastAsia="id-ID"/>
              </w:rPr>
            </w:pPr>
            <w:r w:rsidRPr="007E11BE">
              <w:rPr>
                <w:rFonts w:ascii="Arial Narrow" w:eastAsia="Calibri" w:hAnsi="Arial Narrow" w:cs="Times New Roman"/>
                <w:b/>
                <w:bCs/>
                <w:color w:val="000000"/>
                <w:sz w:val="16"/>
                <w:szCs w:val="16"/>
                <w:lang w:val="id-ID"/>
              </w:rPr>
              <w:t>44,04</w:t>
            </w:r>
          </w:p>
        </w:tc>
        <w:tc>
          <w:tcPr>
            <w:tcW w:w="1134" w:type="dxa"/>
            <w:tcBorders>
              <w:top w:val="single" w:sz="8" w:space="0" w:color="000000"/>
              <w:left w:val="single" w:sz="8" w:space="0" w:color="000000"/>
              <w:bottom w:val="single" w:sz="8" w:space="0" w:color="000000"/>
              <w:right w:val="single" w:sz="8" w:space="0" w:color="000000"/>
            </w:tcBorders>
            <w:shd w:val="clear" w:color="auto" w:fill="FFDA46"/>
            <w:tcMar>
              <w:top w:w="0" w:type="dxa"/>
              <w:left w:w="15" w:type="dxa"/>
              <w:bottom w:w="0" w:type="dxa"/>
              <w:right w:w="15" w:type="dxa"/>
            </w:tcMar>
            <w:vAlign w:val="center"/>
            <w:hideMark/>
          </w:tcPr>
          <w:p w14:paraId="243EF9DE" w14:textId="77777777" w:rsidR="00844749" w:rsidRPr="007E11BE" w:rsidRDefault="00844749" w:rsidP="00844749">
            <w:pPr>
              <w:widowControl w:val="0"/>
              <w:autoSpaceDE w:val="0"/>
              <w:autoSpaceDN w:val="0"/>
              <w:adjustRightInd w:val="0"/>
              <w:spacing w:before="29" w:after="0" w:line="199" w:lineRule="exact"/>
              <w:ind w:left="30" w:right="175"/>
              <w:jc w:val="right"/>
              <w:rPr>
                <w:rFonts w:ascii="Arial Narrow" w:eastAsia="Calibri" w:hAnsi="Arial Narrow" w:cs="Times New Roman"/>
                <w:b/>
                <w:bCs/>
                <w:color w:val="000000"/>
                <w:sz w:val="16"/>
                <w:szCs w:val="16"/>
                <w:lang w:val="id-ID" w:eastAsia="id-ID"/>
              </w:rPr>
            </w:pPr>
            <w:r w:rsidRPr="007E11BE">
              <w:rPr>
                <w:rFonts w:ascii="Arial Narrow" w:eastAsia="Calibri" w:hAnsi="Arial Narrow" w:cs="Times New Roman"/>
                <w:b/>
                <w:bCs/>
                <w:color w:val="000000"/>
                <w:sz w:val="16"/>
                <w:szCs w:val="16"/>
                <w:lang w:val="id-ID"/>
              </w:rPr>
              <w:t>12.779,31</w:t>
            </w:r>
          </w:p>
        </w:tc>
      </w:tr>
    </w:tbl>
    <w:p w14:paraId="0995E262" w14:textId="77777777" w:rsidR="00844749" w:rsidRPr="007E11BE" w:rsidRDefault="00844749" w:rsidP="00512738">
      <w:pPr>
        <w:spacing w:after="0" w:line="240" w:lineRule="auto"/>
        <w:ind w:left="1418" w:hanging="709"/>
        <w:jc w:val="both"/>
        <w:rPr>
          <w:rFonts w:ascii="Arial Narrow" w:eastAsia="Batang" w:hAnsi="Arial Narrow" w:cs="Times New Roman"/>
          <w:i/>
          <w:iCs/>
          <w:kern w:val="28"/>
          <w:sz w:val="16"/>
          <w:szCs w:val="16"/>
        </w:rPr>
      </w:pPr>
      <w:r w:rsidRPr="007E11BE">
        <w:rPr>
          <w:rFonts w:ascii="Arial Narrow" w:eastAsia="Batang" w:hAnsi="Arial Narrow" w:cs="Times New Roman"/>
          <w:bCs/>
          <w:i/>
          <w:iCs/>
          <w:kern w:val="28"/>
          <w:sz w:val="16"/>
          <w:szCs w:val="16"/>
          <w:lang w:val="id-ID"/>
        </w:rPr>
        <w:t xml:space="preserve">Sumber : </w:t>
      </w:r>
      <w:r w:rsidRPr="007E11BE">
        <w:rPr>
          <w:rFonts w:ascii="Arial Narrow" w:eastAsia="Batang" w:hAnsi="Arial Narrow" w:cs="Times New Roman"/>
          <w:i/>
          <w:iCs/>
          <w:kern w:val="28"/>
          <w:sz w:val="16"/>
          <w:szCs w:val="16"/>
        </w:rPr>
        <w:t>Dispendukcapil Kota Surakarta</w:t>
      </w:r>
      <w:r w:rsidRPr="007E11BE">
        <w:rPr>
          <w:rFonts w:ascii="Arial Narrow" w:eastAsia="Batang" w:hAnsi="Arial Narrow" w:cs="Times New Roman"/>
          <w:i/>
          <w:iCs/>
          <w:kern w:val="28"/>
          <w:sz w:val="16"/>
          <w:szCs w:val="16"/>
          <w:lang w:val="id-ID"/>
        </w:rPr>
        <w:t xml:space="preserve"> 2017</w:t>
      </w:r>
    </w:p>
    <w:p w14:paraId="561A8E29" w14:textId="77777777" w:rsidR="00844749" w:rsidRDefault="00844749" w:rsidP="00844749">
      <w:pPr>
        <w:spacing w:after="0" w:line="240" w:lineRule="auto"/>
        <w:ind w:left="1418" w:hanging="425"/>
        <w:jc w:val="both"/>
        <w:rPr>
          <w:rFonts w:ascii="Bookman Old Style" w:eastAsia="Batang" w:hAnsi="Bookman Old Style" w:cs="Calibri"/>
          <w:i/>
          <w:iCs/>
          <w:kern w:val="28"/>
          <w:sz w:val="20"/>
          <w:szCs w:val="20"/>
        </w:rPr>
      </w:pPr>
    </w:p>
    <w:p w14:paraId="53CC9C73" w14:textId="0731560E" w:rsidR="0012261A" w:rsidDel="00A67AB0" w:rsidRDefault="0012261A" w:rsidP="00844749">
      <w:pPr>
        <w:spacing w:after="0" w:line="240" w:lineRule="auto"/>
        <w:ind w:left="1418" w:hanging="425"/>
        <w:jc w:val="both"/>
        <w:rPr>
          <w:del w:id="108" w:author="Hari Laksono" w:date="2018-05-15T14:01:00Z"/>
          <w:rFonts w:ascii="Bookman Old Style" w:eastAsia="Batang" w:hAnsi="Bookman Old Style" w:cs="Calibri"/>
          <w:i/>
          <w:iCs/>
          <w:kern w:val="28"/>
          <w:sz w:val="20"/>
          <w:szCs w:val="20"/>
        </w:rPr>
      </w:pPr>
    </w:p>
    <w:p w14:paraId="6B9AD4A5" w14:textId="3AAF5F04" w:rsidR="0012261A" w:rsidRPr="00844749" w:rsidDel="00A67AB0" w:rsidRDefault="0012261A" w:rsidP="00844749">
      <w:pPr>
        <w:spacing w:after="0" w:line="240" w:lineRule="auto"/>
        <w:ind w:left="1418" w:hanging="425"/>
        <w:jc w:val="both"/>
        <w:rPr>
          <w:del w:id="109" w:author="Hari Laksono" w:date="2018-05-15T14:01:00Z"/>
          <w:rFonts w:ascii="Bookman Old Style" w:eastAsia="Batang" w:hAnsi="Bookman Old Style" w:cs="Calibri"/>
          <w:i/>
          <w:iCs/>
          <w:kern w:val="28"/>
          <w:sz w:val="20"/>
          <w:szCs w:val="20"/>
        </w:rPr>
      </w:pPr>
    </w:p>
    <w:p w14:paraId="2DDCBB39" w14:textId="77777777" w:rsidR="00844749" w:rsidRPr="008D2E15" w:rsidRDefault="00844749" w:rsidP="00844749">
      <w:pPr>
        <w:numPr>
          <w:ilvl w:val="0"/>
          <w:numId w:val="19"/>
        </w:numPr>
        <w:tabs>
          <w:tab w:val="left" w:pos="567"/>
          <w:tab w:val="left" w:pos="993"/>
          <w:tab w:val="left" w:pos="2127"/>
        </w:tabs>
        <w:autoSpaceDE w:val="0"/>
        <w:autoSpaceDN w:val="0"/>
        <w:adjustRightInd w:val="0"/>
        <w:spacing w:before="120" w:after="0" w:line="360" w:lineRule="auto"/>
        <w:jc w:val="both"/>
        <w:rPr>
          <w:rFonts w:ascii="Times New Roman" w:eastAsia="Times New Roman" w:hAnsi="Times New Roman" w:cs="Times New Roman"/>
          <w:b/>
          <w:color w:val="000000"/>
          <w:sz w:val="24"/>
          <w:szCs w:val="24"/>
        </w:rPr>
      </w:pPr>
      <w:commentRangeStart w:id="110"/>
      <w:commentRangeStart w:id="111"/>
      <w:r w:rsidRPr="008D2E15">
        <w:rPr>
          <w:rFonts w:ascii="Times New Roman" w:eastAsia="Times New Roman" w:hAnsi="Times New Roman" w:cs="Times New Roman"/>
          <w:b/>
          <w:color w:val="000000"/>
          <w:sz w:val="24"/>
          <w:szCs w:val="24"/>
        </w:rPr>
        <w:t>Jumlah Penduduk</w:t>
      </w:r>
    </w:p>
    <w:p w14:paraId="08074829" w14:textId="77777777" w:rsidR="008D2E15" w:rsidRPr="008D2E15" w:rsidRDefault="00844749" w:rsidP="008D2E15">
      <w:pPr>
        <w:spacing w:after="200" w:line="276" w:lineRule="auto"/>
        <w:ind w:left="1276"/>
        <w:jc w:val="both"/>
        <w:rPr>
          <w:rFonts w:ascii="Times New Roman" w:eastAsia="Calibri" w:hAnsi="Times New Roman" w:cs="Times New Roman"/>
          <w:bCs/>
          <w:sz w:val="24"/>
          <w:szCs w:val="24"/>
        </w:rPr>
      </w:pPr>
      <w:r w:rsidRPr="008D2E15">
        <w:rPr>
          <w:rFonts w:ascii="Times New Roman" w:eastAsia="Calibri" w:hAnsi="Times New Roman" w:cs="Times New Roman"/>
          <w:bCs/>
          <w:sz w:val="24"/>
          <w:szCs w:val="24"/>
          <w:lang w:val="id-ID"/>
        </w:rPr>
        <w:t xml:space="preserve">Berdasarkan </w:t>
      </w:r>
      <w:r w:rsidRPr="008D2E15">
        <w:rPr>
          <w:rFonts w:ascii="Times New Roman" w:eastAsia="Calibri" w:hAnsi="Times New Roman" w:cs="Times New Roman"/>
          <w:bCs/>
          <w:sz w:val="24"/>
          <w:szCs w:val="24"/>
        </w:rPr>
        <w:t>Data Konsolidasi Bersih semester 2 2017,</w:t>
      </w:r>
      <w:r w:rsidRPr="008D2E15">
        <w:rPr>
          <w:rFonts w:ascii="Times New Roman" w:eastAsia="Calibri" w:hAnsi="Times New Roman" w:cs="Times New Roman"/>
          <w:bCs/>
          <w:sz w:val="24"/>
          <w:szCs w:val="24"/>
          <w:lang w:val="id-ID"/>
        </w:rPr>
        <w:t xml:space="preserve"> jumlah penduduk Kota Surakarta tercatat sebanyak 562.801 jiwa seperti tercantum dalam tabel berikut :</w:t>
      </w:r>
      <w:commentRangeEnd w:id="110"/>
      <w:r w:rsidR="008F51FA">
        <w:rPr>
          <w:rStyle w:val="CommentReference"/>
        </w:rPr>
        <w:commentReference w:id="110"/>
      </w:r>
      <w:commentRangeEnd w:id="111"/>
      <w:r w:rsidR="00A67AB0">
        <w:rPr>
          <w:rStyle w:val="CommentReference"/>
        </w:rPr>
        <w:commentReference w:id="111"/>
      </w:r>
    </w:p>
    <w:p w14:paraId="1A680731" w14:textId="77777777" w:rsidR="00844749" w:rsidRPr="007E11BE" w:rsidRDefault="00512738" w:rsidP="0012261A">
      <w:pPr>
        <w:spacing w:after="200" w:line="240" w:lineRule="auto"/>
        <w:ind w:left="1276"/>
        <w:contextualSpacing/>
        <w:jc w:val="center"/>
        <w:rPr>
          <w:rFonts w:ascii="Arial Narrow" w:eastAsia="Calibri" w:hAnsi="Arial Narrow" w:cs="Times New Roman"/>
          <w:bCs/>
          <w:sz w:val="18"/>
          <w:szCs w:val="18"/>
        </w:rPr>
      </w:pPr>
      <w:r w:rsidRPr="007E11BE">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Tabel 6</w:t>
      </w:r>
      <w:r w:rsidR="00356153" w:rsidRPr="007E11BE">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 xml:space="preserve">.4. </w:t>
      </w:r>
      <w:r w:rsidR="00844749" w:rsidRPr="007E11BE">
        <w:rPr>
          <w:rFonts w:ascii="Arial Narrow" w:eastAsia="Calibri" w:hAnsi="Arial Narrow" w:cs="Times New Roman"/>
          <w:sz w:val="18"/>
          <w:szCs w:val="18"/>
          <w14:shadow w14:blurRad="50800" w14:dist="38100" w14:dir="2700000" w14:sx="100000" w14:sy="100000" w14:kx="0" w14:ky="0" w14:algn="tl">
            <w14:srgbClr w14:val="000000">
              <w14:alpha w14:val="60000"/>
            </w14:srgbClr>
          </w14:shadow>
        </w:rPr>
        <w:t>Jumlah Penduduk Kota Surakarta</w:t>
      </w:r>
    </w:p>
    <w:tbl>
      <w:tblPr>
        <w:tblStyle w:val="MediumGrid3-Accent21"/>
        <w:tblW w:w="7253" w:type="dxa"/>
        <w:tblInd w:w="1101" w:type="dxa"/>
        <w:tblLook w:val="04A0" w:firstRow="1" w:lastRow="0" w:firstColumn="1" w:lastColumn="0" w:noHBand="0" w:noVBand="1"/>
        <w:tblPrChange w:id="112" w:author="Hari Laksono" w:date="2018-05-15T14:01:00Z">
          <w:tblPr>
            <w:tblStyle w:val="MediumGrid3-Accent21"/>
            <w:tblW w:w="7253" w:type="dxa"/>
            <w:tblInd w:w="1101" w:type="dxa"/>
            <w:tblLook w:val="04A0" w:firstRow="1" w:lastRow="0" w:firstColumn="1" w:lastColumn="0" w:noHBand="0" w:noVBand="1"/>
          </w:tblPr>
        </w:tblPrChange>
      </w:tblPr>
      <w:tblGrid>
        <w:gridCol w:w="1724"/>
        <w:gridCol w:w="1560"/>
        <w:gridCol w:w="1275"/>
        <w:gridCol w:w="1589"/>
        <w:gridCol w:w="1105"/>
        <w:tblGridChange w:id="113">
          <w:tblGrid>
            <w:gridCol w:w="1724"/>
            <w:gridCol w:w="1560"/>
            <w:gridCol w:w="1275"/>
            <w:gridCol w:w="1589"/>
            <w:gridCol w:w="1105"/>
          </w:tblGrid>
        </w:tblGridChange>
      </w:tblGrid>
      <w:tr w:rsidR="00844749" w:rsidRPr="007E11BE" w14:paraId="05EF63D7" w14:textId="77777777" w:rsidTr="00A67AB0">
        <w:trPr>
          <w:cnfStyle w:val="100000000000" w:firstRow="1" w:lastRow="0" w:firstColumn="0" w:lastColumn="0" w:oddVBand="0" w:evenVBand="0" w:oddHBand="0" w:evenHBand="0" w:firstRowFirstColumn="0" w:firstRowLastColumn="0" w:lastRowFirstColumn="0" w:lastRowLastColumn="0"/>
          <w:trHeight w:val="581"/>
          <w:tblHeader/>
          <w:trPrChange w:id="114" w:author="Hari Laksono" w:date="2018-05-15T14:01:00Z">
            <w:trPr>
              <w:trHeight w:val="581"/>
            </w:trPr>
          </w:trPrChange>
        </w:trPr>
        <w:tc>
          <w:tcPr>
            <w:cnfStyle w:val="001000000000" w:firstRow="0" w:lastRow="0" w:firstColumn="1" w:lastColumn="0" w:oddVBand="0" w:evenVBand="0" w:oddHBand="0" w:evenHBand="0" w:firstRowFirstColumn="0" w:firstRowLastColumn="0" w:lastRowFirstColumn="0" w:lastRowLastColumn="0"/>
            <w:tcW w:w="1724" w:type="dxa"/>
            <w:vMerge w:val="restart"/>
            <w:noWrap/>
            <w:hideMark/>
            <w:tcPrChange w:id="115" w:author="Hari Laksono" w:date="2018-05-15T14:01:00Z">
              <w:tcPr>
                <w:tcW w:w="1724" w:type="dxa"/>
                <w:vMerge w:val="restart"/>
                <w:noWrap/>
                <w:hideMark/>
              </w:tcPr>
            </w:tcPrChange>
          </w:tcPr>
          <w:p w14:paraId="23E8A26B" w14:textId="77777777" w:rsidR="00844749" w:rsidRPr="007E11BE" w:rsidRDefault="00844749" w:rsidP="00844749">
            <w:pPr>
              <w:spacing w:before="120" w:line="276" w:lineRule="auto"/>
              <w:jc w:val="center"/>
              <w:cnfStyle w:val="101000000000" w:firstRow="1" w:lastRow="0" w:firstColumn="1"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KECAMATAN</w:t>
            </w:r>
          </w:p>
        </w:tc>
        <w:tc>
          <w:tcPr>
            <w:tcW w:w="2835" w:type="dxa"/>
            <w:gridSpan w:val="2"/>
            <w:noWrap/>
            <w:hideMark/>
            <w:tcPrChange w:id="116" w:author="Hari Laksono" w:date="2018-05-15T14:01:00Z">
              <w:tcPr>
                <w:tcW w:w="2835" w:type="dxa"/>
                <w:gridSpan w:val="2"/>
                <w:noWrap/>
                <w:hideMark/>
              </w:tcPr>
            </w:tcPrChange>
          </w:tcPr>
          <w:p w14:paraId="2EAB9E84" w14:textId="77777777" w:rsidR="00844749" w:rsidRPr="007E11BE" w:rsidRDefault="00844749" w:rsidP="00844749">
            <w:pPr>
              <w:spacing w:before="120" w:line="276"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Jumlah Penduduk</w:t>
            </w:r>
          </w:p>
        </w:tc>
        <w:tc>
          <w:tcPr>
            <w:tcW w:w="2694" w:type="dxa"/>
            <w:gridSpan w:val="2"/>
            <w:noWrap/>
            <w:hideMark/>
            <w:tcPrChange w:id="117" w:author="Hari Laksono" w:date="2018-05-15T14:01:00Z">
              <w:tcPr>
                <w:tcW w:w="2694" w:type="dxa"/>
                <w:gridSpan w:val="2"/>
                <w:noWrap/>
                <w:hideMark/>
              </w:tcPr>
            </w:tcPrChange>
          </w:tcPr>
          <w:p w14:paraId="08ECF7E9" w14:textId="77777777" w:rsidR="00844749" w:rsidRPr="007E11BE" w:rsidRDefault="00844749" w:rsidP="00844749">
            <w:pPr>
              <w:spacing w:before="120" w:line="276"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Calibri"/>
                <w:color w:val="000000"/>
                <w:sz w:val="18"/>
                <w:szCs w:val="18"/>
              </w:rPr>
            </w:pPr>
            <w:r w:rsidRPr="007E11BE">
              <w:rPr>
                <w:rFonts w:ascii="Arial Narrow" w:hAnsi="Arial Narrow" w:cs="Calibri"/>
                <w:color w:val="000000"/>
                <w:sz w:val="18"/>
                <w:szCs w:val="18"/>
                <w:lang w:val="id-ID"/>
              </w:rPr>
              <w:t>Angka Pertumbuhan P</w:t>
            </w:r>
            <w:r w:rsidRPr="007E11BE">
              <w:rPr>
                <w:rFonts w:ascii="Arial Narrow" w:hAnsi="Arial Narrow" w:cs="Calibri"/>
                <w:color w:val="000000"/>
                <w:sz w:val="18"/>
                <w:szCs w:val="18"/>
              </w:rPr>
              <w:t>enduduk</w:t>
            </w:r>
          </w:p>
        </w:tc>
      </w:tr>
      <w:tr w:rsidR="00844749" w:rsidRPr="007E11BE" w14:paraId="7A4E425B" w14:textId="77777777" w:rsidTr="007E11BE">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724" w:type="dxa"/>
            <w:vMerge/>
            <w:hideMark/>
          </w:tcPr>
          <w:p w14:paraId="4BD5D971" w14:textId="77777777" w:rsidR="00844749" w:rsidRPr="007E11BE" w:rsidRDefault="00844749" w:rsidP="00844749">
            <w:pPr>
              <w:spacing w:after="200" w:line="276" w:lineRule="auto"/>
              <w:jc w:val="center"/>
              <w:rPr>
                <w:rFonts w:ascii="Arial Narrow" w:hAnsi="Arial Narrow" w:cs="Calibri"/>
                <w:color w:val="000000"/>
                <w:sz w:val="18"/>
                <w:szCs w:val="18"/>
                <w:lang w:val="id-ID"/>
              </w:rPr>
            </w:pPr>
          </w:p>
        </w:tc>
        <w:tc>
          <w:tcPr>
            <w:tcW w:w="1560" w:type="dxa"/>
            <w:noWrap/>
            <w:vAlign w:val="center"/>
            <w:hideMark/>
          </w:tcPr>
          <w:p w14:paraId="66038F94" w14:textId="77777777" w:rsidR="00844749" w:rsidRPr="007E11BE" w:rsidRDefault="00844749" w:rsidP="00844749">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b/>
                <w:color w:val="000000"/>
                <w:sz w:val="18"/>
                <w:szCs w:val="18"/>
                <w:lang w:val="id-ID"/>
              </w:rPr>
            </w:pPr>
            <w:r w:rsidRPr="007E11BE">
              <w:rPr>
                <w:rFonts w:ascii="Arial Narrow" w:hAnsi="Arial Narrow" w:cs="Calibri"/>
                <w:b/>
                <w:color w:val="000000"/>
                <w:sz w:val="18"/>
                <w:szCs w:val="18"/>
                <w:lang w:val="id-ID"/>
              </w:rPr>
              <w:t>Tahun 2016</w:t>
            </w:r>
          </w:p>
        </w:tc>
        <w:tc>
          <w:tcPr>
            <w:tcW w:w="1275" w:type="dxa"/>
            <w:noWrap/>
            <w:vAlign w:val="center"/>
            <w:hideMark/>
          </w:tcPr>
          <w:p w14:paraId="31A7FE34" w14:textId="77777777" w:rsidR="00844749" w:rsidRPr="007E11BE" w:rsidRDefault="00844749" w:rsidP="00844749">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b/>
                <w:color w:val="000000"/>
                <w:sz w:val="18"/>
                <w:szCs w:val="18"/>
                <w:lang w:val="id-ID"/>
              </w:rPr>
            </w:pPr>
            <w:r w:rsidRPr="007E11BE">
              <w:rPr>
                <w:rFonts w:ascii="Arial Narrow" w:hAnsi="Arial Narrow" w:cs="Calibri"/>
                <w:b/>
                <w:color w:val="000000"/>
                <w:sz w:val="18"/>
                <w:szCs w:val="18"/>
                <w:lang w:val="id-ID"/>
              </w:rPr>
              <w:t>Tahun 2017</w:t>
            </w:r>
          </w:p>
        </w:tc>
        <w:tc>
          <w:tcPr>
            <w:tcW w:w="1589" w:type="dxa"/>
            <w:noWrap/>
            <w:vAlign w:val="center"/>
            <w:hideMark/>
          </w:tcPr>
          <w:p w14:paraId="14CFD7C7" w14:textId="77777777" w:rsidR="00844749" w:rsidRPr="007E11BE" w:rsidRDefault="00844749" w:rsidP="00844749">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b/>
                <w:color w:val="000000"/>
                <w:sz w:val="18"/>
                <w:szCs w:val="18"/>
                <w:lang w:val="id-ID"/>
              </w:rPr>
            </w:pPr>
            <w:r w:rsidRPr="007E11BE">
              <w:rPr>
                <w:rFonts w:ascii="Arial Narrow" w:hAnsi="Arial Narrow" w:cs="Calibri"/>
                <w:b/>
                <w:color w:val="000000"/>
                <w:sz w:val="18"/>
                <w:szCs w:val="18"/>
                <w:lang w:val="id-ID"/>
              </w:rPr>
              <w:t>Pertambahan</w:t>
            </w:r>
          </w:p>
        </w:tc>
        <w:tc>
          <w:tcPr>
            <w:tcW w:w="1105" w:type="dxa"/>
            <w:noWrap/>
            <w:vAlign w:val="center"/>
            <w:hideMark/>
          </w:tcPr>
          <w:p w14:paraId="04959A54" w14:textId="77777777" w:rsidR="00844749" w:rsidRPr="007E11BE" w:rsidRDefault="00844749" w:rsidP="00844749">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Calibri"/>
                <w:b/>
                <w:color w:val="000000"/>
                <w:sz w:val="18"/>
                <w:szCs w:val="18"/>
                <w:lang w:val="id-ID"/>
              </w:rPr>
            </w:pPr>
            <w:r w:rsidRPr="007E11BE">
              <w:rPr>
                <w:rFonts w:ascii="Arial Narrow" w:hAnsi="Arial Narrow" w:cs="Calibri"/>
                <w:b/>
                <w:color w:val="000000"/>
                <w:sz w:val="18"/>
                <w:szCs w:val="18"/>
                <w:lang w:val="id-ID"/>
              </w:rPr>
              <w:t>LPP%</w:t>
            </w:r>
          </w:p>
        </w:tc>
      </w:tr>
      <w:tr w:rsidR="00844749" w:rsidRPr="007E11BE" w14:paraId="023CBC55" w14:textId="77777777" w:rsidTr="007E11BE">
        <w:trPr>
          <w:trHeight w:val="340"/>
        </w:trPr>
        <w:tc>
          <w:tcPr>
            <w:cnfStyle w:val="001000000000" w:firstRow="0" w:lastRow="0" w:firstColumn="1" w:lastColumn="0" w:oddVBand="0" w:evenVBand="0" w:oddHBand="0" w:evenHBand="0" w:firstRowFirstColumn="0" w:firstRowLastColumn="0" w:lastRowFirstColumn="0" w:lastRowLastColumn="0"/>
            <w:tcW w:w="1724" w:type="dxa"/>
            <w:noWrap/>
            <w:vAlign w:val="center"/>
            <w:hideMark/>
          </w:tcPr>
          <w:p w14:paraId="2754A5F4" w14:textId="77777777" w:rsidR="00844749" w:rsidRPr="007E11BE" w:rsidRDefault="00844749" w:rsidP="00844749">
            <w:pPr>
              <w:spacing w:line="276" w:lineRule="auto"/>
              <w:rPr>
                <w:rFonts w:ascii="Arial Narrow" w:hAnsi="Arial Narrow" w:cs="Calibri"/>
                <w:color w:val="000000"/>
                <w:sz w:val="18"/>
                <w:szCs w:val="18"/>
                <w:lang w:val="id-ID"/>
              </w:rPr>
            </w:pPr>
            <w:r w:rsidRPr="007E11BE">
              <w:rPr>
                <w:rFonts w:ascii="Arial Narrow" w:hAnsi="Arial Narrow" w:cs="Calibri"/>
                <w:color w:val="000000"/>
                <w:sz w:val="18"/>
                <w:szCs w:val="18"/>
                <w:lang w:val="id-ID"/>
              </w:rPr>
              <w:t>LAWEYAN</w:t>
            </w:r>
          </w:p>
        </w:tc>
        <w:tc>
          <w:tcPr>
            <w:tcW w:w="1560" w:type="dxa"/>
            <w:vAlign w:val="center"/>
            <w:hideMark/>
          </w:tcPr>
          <w:p w14:paraId="756F5615"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102.333</w:t>
            </w:r>
          </w:p>
        </w:tc>
        <w:tc>
          <w:tcPr>
            <w:tcW w:w="1275" w:type="dxa"/>
            <w:noWrap/>
            <w:vAlign w:val="center"/>
            <w:hideMark/>
          </w:tcPr>
          <w:p w14:paraId="4B4658AB"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100.861</w:t>
            </w:r>
          </w:p>
        </w:tc>
        <w:tc>
          <w:tcPr>
            <w:tcW w:w="1589" w:type="dxa"/>
            <w:noWrap/>
            <w:vAlign w:val="center"/>
            <w:hideMark/>
          </w:tcPr>
          <w:p w14:paraId="64C46778"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- 1.472</w:t>
            </w:r>
          </w:p>
        </w:tc>
        <w:tc>
          <w:tcPr>
            <w:tcW w:w="1105" w:type="dxa"/>
            <w:noWrap/>
            <w:vAlign w:val="center"/>
            <w:hideMark/>
          </w:tcPr>
          <w:p w14:paraId="5DC24E25"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- 1,459</w:t>
            </w:r>
          </w:p>
        </w:tc>
      </w:tr>
      <w:tr w:rsidR="00844749" w:rsidRPr="007E11BE" w14:paraId="17FA82B1" w14:textId="77777777" w:rsidTr="007E11BE">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724" w:type="dxa"/>
            <w:noWrap/>
            <w:vAlign w:val="center"/>
            <w:hideMark/>
          </w:tcPr>
          <w:p w14:paraId="6F11C904" w14:textId="77777777" w:rsidR="00844749" w:rsidRPr="007E11BE" w:rsidRDefault="00844749" w:rsidP="00844749">
            <w:pPr>
              <w:spacing w:line="276" w:lineRule="auto"/>
              <w:rPr>
                <w:rFonts w:ascii="Arial Narrow" w:hAnsi="Arial Narrow" w:cs="Calibri"/>
                <w:color w:val="000000"/>
                <w:sz w:val="18"/>
                <w:szCs w:val="18"/>
                <w:lang w:val="id-ID"/>
              </w:rPr>
            </w:pPr>
            <w:r w:rsidRPr="007E11BE">
              <w:rPr>
                <w:rFonts w:ascii="Arial Narrow" w:hAnsi="Arial Narrow" w:cs="Calibri"/>
                <w:color w:val="000000"/>
                <w:sz w:val="18"/>
                <w:szCs w:val="18"/>
                <w:lang w:val="id-ID"/>
              </w:rPr>
              <w:t>SERENGAN</w:t>
            </w:r>
          </w:p>
        </w:tc>
        <w:tc>
          <w:tcPr>
            <w:tcW w:w="1560" w:type="dxa"/>
            <w:vAlign w:val="center"/>
            <w:hideMark/>
          </w:tcPr>
          <w:p w14:paraId="18598AE1"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54.649</w:t>
            </w:r>
          </w:p>
        </w:tc>
        <w:tc>
          <w:tcPr>
            <w:tcW w:w="1275" w:type="dxa"/>
            <w:noWrap/>
            <w:vAlign w:val="center"/>
            <w:hideMark/>
          </w:tcPr>
          <w:p w14:paraId="3E319DD9"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53.996</w:t>
            </w:r>
          </w:p>
        </w:tc>
        <w:tc>
          <w:tcPr>
            <w:tcW w:w="1589" w:type="dxa"/>
            <w:noWrap/>
            <w:vAlign w:val="center"/>
            <w:hideMark/>
          </w:tcPr>
          <w:p w14:paraId="10816BF2"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- 653</w:t>
            </w:r>
          </w:p>
        </w:tc>
        <w:tc>
          <w:tcPr>
            <w:tcW w:w="1105" w:type="dxa"/>
            <w:noWrap/>
            <w:vAlign w:val="center"/>
            <w:hideMark/>
          </w:tcPr>
          <w:p w14:paraId="5016DBC9"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- 1,209</w:t>
            </w:r>
          </w:p>
        </w:tc>
      </w:tr>
      <w:tr w:rsidR="00844749" w:rsidRPr="007E11BE" w14:paraId="699B3039" w14:textId="77777777" w:rsidTr="007E11BE">
        <w:trPr>
          <w:trHeight w:val="340"/>
        </w:trPr>
        <w:tc>
          <w:tcPr>
            <w:cnfStyle w:val="001000000000" w:firstRow="0" w:lastRow="0" w:firstColumn="1" w:lastColumn="0" w:oddVBand="0" w:evenVBand="0" w:oddHBand="0" w:evenHBand="0" w:firstRowFirstColumn="0" w:firstRowLastColumn="0" w:lastRowFirstColumn="0" w:lastRowLastColumn="0"/>
            <w:tcW w:w="1724" w:type="dxa"/>
            <w:noWrap/>
            <w:vAlign w:val="center"/>
            <w:hideMark/>
          </w:tcPr>
          <w:p w14:paraId="00747D85" w14:textId="77777777" w:rsidR="00844749" w:rsidRPr="007E11BE" w:rsidRDefault="00844749" w:rsidP="00844749">
            <w:pPr>
              <w:spacing w:line="276" w:lineRule="auto"/>
              <w:rPr>
                <w:rFonts w:ascii="Arial Narrow" w:hAnsi="Arial Narrow" w:cs="Calibri"/>
                <w:color w:val="000000"/>
                <w:sz w:val="18"/>
                <w:szCs w:val="18"/>
                <w:lang w:val="id-ID"/>
              </w:rPr>
            </w:pPr>
            <w:r w:rsidRPr="007E11BE">
              <w:rPr>
                <w:rFonts w:ascii="Arial Narrow" w:hAnsi="Arial Narrow" w:cs="Calibri"/>
                <w:color w:val="000000"/>
                <w:sz w:val="18"/>
                <w:szCs w:val="18"/>
                <w:lang w:val="id-ID"/>
              </w:rPr>
              <w:lastRenderedPageBreak/>
              <w:t>PASAR KLIWON</w:t>
            </w:r>
          </w:p>
        </w:tc>
        <w:tc>
          <w:tcPr>
            <w:tcW w:w="1560" w:type="dxa"/>
            <w:vAlign w:val="center"/>
            <w:hideMark/>
          </w:tcPr>
          <w:p w14:paraId="10001A28"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86.679</w:t>
            </w:r>
          </w:p>
        </w:tc>
        <w:tc>
          <w:tcPr>
            <w:tcW w:w="1275" w:type="dxa"/>
            <w:noWrap/>
            <w:vAlign w:val="center"/>
            <w:hideMark/>
          </w:tcPr>
          <w:p w14:paraId="6EF824E8"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84.729</w:t>
            </w:r>
          </w:p>
        </w:tc>
        <w:tc>
          <w:tcPr>
            <w:tcW w:w="1589" w:type="dxa"/>
            <w:noWrap/>
            <w:vAlign w:val="center"/>
            <w:hideMark/>
          </w:tcPr>
          <w:p w14:paraId="40ACBC59"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- 1.950</w:t>
            </w:r>
          </w:p>
        </w:tc>
        <w:tc>
          <w:tcPr>
            <w:tcW w:w="1105" w:type="dxa"/>
            <w:noWrap/>
            <w:vAlign w:val="center"/>
            <w:hideMark/>
          </w:tcPr>
          <w:p w14:paraId="3DC27F52"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- 2,301</w:t>
            </w:r>
          </w:p>
        </w:tc>
      </w:tr>
      <w:tr w:rsidR="00844749" w:rsidRPr="007E11BE" w14:paraId="266A6CD7" w14:textId="77777777" w:rsidTr="007E11BE">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724" w:type="dxa"/>
            <w:noWrap/>
            <w:vAlign w:val="center"/>
            <w:hideMark/>
          </w:tcPr>
          <w:p w14:paraId="0195E6D5" w14:textId="77777777" w:rsidR="00844749" w:rsidRPr="007E11BE" w:rsidRDefault="00844749" w:rsidP="00844749">
            <w:pPr>
              <w:spacing w:line="276" w:lineRule="auto"/>
              <w:rPr>
                <w:rFonts w:ascii="Arial Narrow" w:hAnsi="Arial Narrow" w:cs="Calibri"/>
                <w:color w:val="000000"/>
                <w:sz w:val="18"/>
                <w:szCs w:val="18"/>
                <w:lang w:val="id-ID"/>
              </w:rPr>
            </w:pPr>
            <w:r w:rsidRPr="007E11BE">
              <w:rPr>
                <w:rFonts w:ascii="Arial Narrow" w:hAnsi="Arial Narrow" w:cs="Calibri"/>
                <w:color w:val="000000"/>
                <w:sz w:val="18"/>
                <w:szCs w:val="18"/>
                <w:lang w:val="id-ID"/>
              </w:rPr>
              <w:t>JEBRES</w:t>
            </w:r>
          </w:p>
        </w:tc>
        <w:tc>
          <w:tcPr>
            <w:tcW w:w="1560" w:type="dxa"/>
            <w:vAlign w:val="center"/>
            <w:hideMark/>
          </w:tcPr>
          <w:p w14:paraId="6EC530F9"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146.209</w:t>
            </w:r>
          </w:p>
        </w:tc>
        <w:tc>
          <w:tcPr>
            <w:tcW w:w="1275" w:type="dxa"/>
            <w:noWrap/>
            <w:vAlign w:val="center"/>
            <w:hideMark/>
          </w:tcPr>
          <w:p w14:paraId="1DF4B81F"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144.241</w:t>
            </w:r>
          </w:p>
        </w:tc>
        <w:tc>
          <w:tcPr>
            <w:tcW w:w="1589" w:type="dxa"/>
            <w:noWrap/>
            <w:vAlign w:val="center"/>
            <w:hideMark/>
          </w:tcPr>
          <w:p w14:paraId="50483F6C"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- 1.968</w:t>
            </w:r>
          </w:p>
        </w:tc>
        <w:tc>
          <w:tcPr>
            <w:tcW w:w="1105" w:type="dxa"/>
            <w:noWrap/>
            <w:vAlign w:val="center"/>
            <w:hideMark/>
          </w:tcPr>
          <w:p w14:paraId="7EB5FAFB"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- 1,364</w:t>
            </w:r>
          </w:p>
        </w:tc>
      </w:tr>
      <w:tr w:rsidR="00844749" w:rsidRPr="007E11BE" w14:paraId="07128077" w14:textId="77777777" w:rsidTr="007E11BE">
        <w:trPr>
          <w:trHeight w:val="340"/>
        </w:trPr>
        <w:tc>
          <w:tcPr>
            <w:cnfStyle w:val="001000000000" w:firstRow="0" w:lastRow="0" w:firstColumn="1" w:lastColumn="0" w:oddVBand="0" w:evenVBand="0" w:oddHBand="0" w:evenHBand="0" w:firstRowFirstColumn="0" w:firstRowLastColumn="0" w:lastRowFirstColumn="0" w:lastRowLastColumn="0"/>
            <w:tcW w:w="1724" w:type="dxa"/>
            <w:noWrap/>
            <w:vAlign w:val="center"/>
            <w:hideMark/>
          </w:tcPr>
          <w:p w14:paraId="5BDE3F1B" w14:textId="77777777" w:rsidR="00844749" w:rsidRPr="007E11BE" w:rsidRDefault="00844749" w:rsidP="00844749">
            <w:pPr>
              <w:spacing w:line="276" w:lineRule="auto"/>
              <w:rPr>
                <w:rFonts w:ascii="Arial Narrow" w:hAnsi="Arial Narrow" w:cs="Calibri"/>
                <w:color w:val="000000"/>
                <w:sz w:val="18"/>
                <w:szCs w:val="18"/>
                <w:lang w:val="id-ID"/>
              </w:rPr>
            </w:pPr>
            <w:r w:rsidRPr="007E11BE">
              <w:rPr>
                <w:rFonts w:ascii="Arial Narrow" w:hAnsi="Arial Narrow" w:cs="Calibri"/>
                <w:color w:val="000000"/>
                <w:sz w:val="18"/>
                <w:szCs w:val="18"/>
                <w:lang w:val="id-ID"/>
              </w:rPr>
              <w:t>BANJARSARI</w:t>
            </w:r>
          </w:p>
        </w:tc>
        <w:tc>
          <w:tcPr>
            <w:tcW w:w="1560" w:type="dxa"/>
            <w:vAlign w:val="center"/>
            <w:hideMark/>
          </w:tcPr>
          <w:p w14:paraId="7827E830"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181.006</w:t>
            </w:r>
          </w:p>
        </w:tc>
        <w:tc>
          <w:tcPr>
            <w:tcW w:w="1275" w:type="dxa"/>
            <w:noWrap/>
            <w:vAlign w:val="center"/>
            <w:hideMark/>
          </w:tcPr>
          <w:p w14:paraId="2E038388"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178.974</w:t>
            </w:r>
          </w:p>
        </w:tc>
        <w:tc>
          <w:tcPr>
            <w:tcW w:w="1589" w:type="dxa"/>
            <w:noWrap/>
            <w:vAlign w:val="center"/>
            <w:hideMark/>
          </w:tcPr>
          <w:p w14:paraId="57D9C941"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- 2.032</w:t>
            </w:r>
          </w:p>
        </w:tc>
        <w:tc>
          <w:tcPr>
            <w:tcW w:w="1105" w:type="dxa"/>
            <w:noWrap/>
            <w:vAlign w:val="center"/>
            <w:hideMark/>
          </w:tcPr>
          <w:p w14:paraId="590A9C14" w14:textId="77777777" w:rsidR="00844749" w:rsidRPr="007E11BE" w:rsidRDefault="00844749" w:rsidP="00844749">
            <w:pPr>
              <w:spacing w:line="276" w:lineRule="auto"/>
              <w:jc w:val="right"/>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- 1,135</w:t>
            </w:r>
          </w:p>
        </w:tc>
      </w:tr>
      <w:tr w:rsidR="00844749" w:rsidRPr="007E11BE" w14:paraId="4814BE95" w14:textId="77777777" w:rsidTr="007E11BE">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724" w:type="dxa"/>
            <w:noWrap/>
            <w:vAlign w:val="center"/>
            <w:hideMark/>
          </w:tcPr>
          <w:p w14:paraId="6BD6F67F" w14:textId="77777777" w:rsidR="00844749" w:rsidRPr="007E11BE" w:rsidRDefault="00844749" w:rsidP="00844749">
            <w:pPr>
              <w:spacing w:line="276" w:lineRule="auto"/>
              <w:rPr>
                <w:rFonts w:ascii="Arial Narrow" w:hAnsi="Arial Narrow" w:cs="Calibri"/>
                <w:color w:val="000000"/>
                <w:sz w:val="18"/>
                <w:szCs w:val="18"/>
                <w:lang w:val="id-ID"/>
              </w:rPr>
            </w:pPr>
            <w:r w:rsidRPr="007E11BE">
              <w:rPr>
                <w:rFonts w:ascii="Arial Narrow" w:hAnsi="Arial Narrow" w:cs="Calibri"/>
                <w:color w:val="000000"/>
                <w:sz w:val="18"/>
                <w:szCs w:val="18"/>
                <w:lang w:val="id-ID"/>
              </w:rPr>
              <w:t>JUMLAH</w:t>
            </w:r>
          </w:p>
        </w:tc>
        <w:tc>
          <w:tcPr>
            <w:tcW w:w="1560" w:type="dxa"/>
            <w:noWrap/>
            <w:vAlign w:val="center"/>
            <w:hideMark/>
          </w:tcPr>
          <w:p w14:paraId="30BB58DA"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570.876</w:t>
            </w:r>
          </w:p>
        </w:tc>
        <w:tc>
          <w:tcPr>
            <w:tcW w:w="1275" w:type="dxa"/>
            <w:noWrap/>
            <w:vAlign w:val="center"/>
            <w:hideMark/>
          </w:tcPr>
          <w:p w14:paraId="1E4C80A2"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562.801</w:t>
            </w:r>
          </w:p>
        </w:tc>
        <w:tc>
          <w:tcPr>
            <w:tcW w:w="1589" w:type="dxa"/>
            <w:noWrap/>
            <w:vAlign w:val="center"/>
            <w:hideMark/>
          </w:tcPr>
          <w:p w14:paraId="77EF8DBB"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- 8.075</w:t>
            </w:r>
          </w:p>
        </w:tc>
        <w:tc>
          <w:tcPr>
            <w:tcW w:w="1105" w:type="dxa"/>
            <w:noWrap/>
            <w:vAlign w:val="center"/>
            <w:hideMark/>
          </w:tcPr>
          <w:p w14:paraId="3C1D38B1" w14:textId="77777777" w:rsidR="00844749" w:rsidRPr="007E11BE" w:rsidRDefault="00844749" w:rsidP="00844749">
            <w:pPr>
              <w:spacing w:line="276" w:lineRule="auto"/>
              <w:jc w:val="right"/>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18"/>
                <w:szCs w:val="18"/>
                <w:lang w:val="id-ID"/>
              </w:rPr>
            </w:pPr>
            <w:r w:rsidRPr="007E11BE">
              <w:rPr>
                <w:rFonts w:ascii="Arial Narrow" w:hAnsi="Arial Narrow" w:cs="Calibri"/>
                <w:color w:val="000000"/>
                <w:sz w:val="18"/>
                <w:szCs w:val="18"/>
                <w:lang w:val="id-ID"/>
              </w:rPr>
              <w:t>-1,434</w:t>
            </w:r>
          </w:p>
        </w:tc>
      </w:tr>
    </w:tbl>
    <w:p w14:paraId="5EE043A0" w14:textId="77777777" w:rsidR="00844749" w:rsidRPr="007E11BE" w:rsidRDefault="00844749" w:rsidP="00356153">
      <w:pPr>
        <w:spacing w:after="0" w:line="240" w:lineRule="auto"/>
        <w:ind w:left="1418" w:hanging="284"/>
        <w:jc w:val="both"/>
        <w:rPr>
          <w:rFonts w:ascii="Arial Narrow" w:eastAsia="Batang" w:hAnsi="Arial Narrow" w:cs="Calibri"/>
          <w:i/>
          <w:iCs/>
          <w:kern w:val="28"/>
          <w:sz w:val="20"/>
          <w:szCs w:val="20"/>
        </w:rPr>
      </w:pPr>
      <w:r w:rsidRPr="007E11BE">
        <w:rPr>
          <w:rFonts w:ascii="Arial Narrow" w:eastAsia="Batang" w:hAnsi="Arial Narrow" w:cs="Calibri"/>
          <w:bCs/>
          <w:i/>
          <w:iCs/>
          <w:kern w:val="28"/>
          <w:sz w:val="20"/>
          <w:szCs w:val="20"/>
          <w:lang w:val="id-ID"/>
        </w:rPr>
        <w:t xml:space="preserve">Sumber : </w:t>
      </w:r>
      <w:r w:rsidRPr="007E11BE">
        <w:rPr>
          <w:rFonts w:ascii="Arial Narrow" w:eastAsia="Batang" w:hAnsi="Arial Narrow" w:cs="Calibri"/>
          <w:i/>
          <w:iCs/>
          <w:kern w:val="28"/>
          <w:sz w:val="20"/>
          <w:szCs w:val="20"/>
        </w:rPr>
        <w:t>Dispendukcapil Kota Surakarta</w:t>
      </w:r>
      <w:r w:rsidRPr="007E11BE">
        <w:rPr>
          <w:rFonts w:ascii="Arial Narrow" w:eastAsia="Batang" w:hAnsi="Arial Narrow" w:cs="Calibri"/>
          <w:i/>
          <w:iCs/>
          <w:kern w:val="28"/>
          <w:sz w:val="20"/>
          <w:szCs w:val="20"/>
          <w:lang w:val="id-ID"/>
        </w:rPr>
        <w:t xml:space="preserve"> 2017</w:t>
      </w:r>
    </w:p>
    <w:p w14:paraId="5C8F47BC" w14:textId="77777777" w:rsidR="00844749" w:rsidRDefault="00844749" w:rsidP="00844749">
      <w:pPr>
        <w:spacing w:after="0" w:line="240" w:lineRule="auto"/>
        <w:ind w:left="1276"/>
        <w:jc w:val="both"/>
        <w:rPr>
          <w:rFonts w:ascii="Bookman Old Style" w:eastAsia="Calibri" w:hAnsi="Bookman Old Style" w:cs="Calibri"/>
          <w:bCs/>
        </w:rPr>
      </w:pPr>
    </w:p>
    <w:p w14:paraId="7FBFE5BD" w14:textId="77777777" w:rsidR="00356153" w:rsidRPr="00844749" w:rsidRDefault="00356153" w:rsidP="00844749">
      <w:pPr>
        <w:spacing w:after="0" w:line="240" w:lineRule="auto"/>
        <w:ind w:left="1276"/>
        <w:jc w:val="both"/>
        <w:rPr>
          <w:rFonts w:ascii="Bookman Old Style" w:eastAsia="Calibri" w:hAnsi="Bookman Old Style" w:cs="Calibri"/>
          <w:bCs/>
        </w:rPr>
      </w:pPr>
    </w:p>
    <w:p w14:paraId="7FDD79D2" w14:textId="77777777" w:rsidR="00844749" w:rsidRPr="007E11BE" w:rsidRDefault="00512738" w:rsidP="00A9247C">
      <w:pPr>
        <w:spacing w:after="0" w:line="240" w:lineRule="auto"/>
        <w:ind w:left="993"/>
        <w:jc w:val="center"/>
        <w:rPr>
          <w:rFonts w:ascii="Arial Narrow" w:eastAsia="Calibri" w:hAnsi="Arial Narrow" w:cs="Times New Roman"/>
          <w:bCs/>
          <w:sz w:val="18"/>
          <w:szCs w:val="18"/>
          <w:lang w:val="id-ID"/>
        </w:rPr>
      </w:pPr>
      <w:r w:rsidRPr="007E11BE">
        <w:rPr>
          <w:rFonts w:ascii="Arial Narrow" w:eastAsia="Calibri" w:hAnsi="Arial Narrow" w:cs="Times New Roman"/>
          <w:bCs/>
          <w:sz w:val="18"/>
          <w:szCs w:val="18"/>
        </w:rPr>
        <w:t xml:space="preserve">Grafik </w:t>
      </w:r>
      <w:r w:rsidR="007E11BE">
        <w:rPr>
          <w:rFonts w:ascii="Arial Narrow" w:eastAsia="Calibri" w:hAnsi="Arial Narrow" w:cs="Times New Roman"/>
          <w:bCs/>
          <w:sz w:val="18"/>
          <w:szCs w:val="18"/>
        </w:rPr>
        <w:t xml:space="preserve">6.1. </w:t>
      </w:r>
      <w:r w:rsidRPr="007E11BE">
        <w:rPr>
          <w:rFonts w:ascii="Arial Narrow" w:eastAsia="Calibri" w:hAnsi="Arial Narrow" w:cs="Times New Roman"/>
          <w:bCs/>
          <w:sz w:val="18"/>
          <w:szCs w:val="18"/>
        </w:rPr>
        <w:t>J</w:t>
      </w:r>
      <w:r w:rsidR="00844749" w:rsidRPr="007E11BE">
        <w:rPr>
          <w:rFonts w:ascii="Arial Narrow" w:eastAsia="Calibri" w:hAnsi="Arial Narrow" w:cs="Times New Roman"/>
          <w:bCs/>
          <w:sz w:val="18"/>
          <w:szCs w:val="18"/>
          <w:lang w:val="id-ID"/>
        </w:rPr>
        <w:t>umlah Penduduk Kota Surakarta</w:t>
      </w:r>
    </w:p>
    <w:p w14:paraId="6E97585C" w14:textId="77777777" w:rsidR="00512738" w:rsidRPr="00A9247C" w:rsidRDefault="00512738" w:rsidP="00A9247C">
      <w:pPr>
        <w:spacing w:after="0" w:line="240" w:lineRule="auto"/>
        <w:ind w:left="993"/>
        <w:jc w:val="center"/>
        <w:rPr>
          <w:rFonts w:ascii="Times New Roman" w:eastAsia="Calibri" w:hAnsi="Times New Roman" w:cs="Times New Roman"/>
          <w:bCs/>
        </w:rPr>
      </w:pPr>
    </w:p>
    <w:p w14:paraId="3F25B0FE" w14:textId="77777777" w:rsidR="00844749" w:rsidRPr="00844749" w:rsidRDefault="00844749" w:rsidP="00844749">
      <w:pPr>
        <w:spacing w:after="200" w:line="276" w:lineRule="auto"/>
        <w:ind w:left="1134"/>
        <w:jc w:val="both"/>
        <w:rPr>
          <w:rFonts w:ascii="Bookman Old Style" w:eastAsia="Calibri" w:hAnsi="Bookman Old Style" w:cs="Calibri"/>
          <w:bCs/>
        </w:rPr>
      </w:pPr>
      <w:r w:rsidRPr="00844749">
        <w:rPr>
          <w:rFonts w:ascii="Bookman Old Style" w:eastAsia="Calibri" w:hAnsi="Bookman Old Style" w:cs="Calibri"/>
          <w:bCs/>
          <w:noProof/>
        </w:rPr>
        <w:drawing>
          <wp:inline distT="0" distB="0" distL="0" distR="0" wp14:anchorId="6CE3F551" wp14:editId="0047211C">
            <wp:extent cx="4524375" cy="2657462"/>
            <wp:effectExtent l="0" t="0" r="0" b="0"/>
            <wp:docPr id="5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srcRect/>
                    <a:stretch>
                      <a:fillRect/>
                    </a:stretch>
                  </pic:blipFill>
                  <pic:spPr bwMode="auto">
                    <a:xfrm>
                      <a:off x="0" y="0"/>
                      <a:ext cx="4544689" cy="2669394"/>
                    </a:xfrm>
                    <a:prstGeom prst="rect">
                      <a:avLst/>
                    </a:prstGeom>
                    <a:noFill/>
                    <a:ln w="9525">
                      <a:noFill/>
                      <a:miter lim="800000"/>
                      <a:headEnd/>
                      <a:tailEnd/>
                    </a:ln>
                  </pic:spPr>
                </pic:pic>
              </a:graphicData>
            </a:graphic>
          </wp:inline>
        </w:drawing>
      </w:r>
    </w:p>
    <w:p w14:paraId="2403C596" w14:textId="77777777" w:rsidR="00844749" w:rsidRDefault="00844749" w:rsidP="00844749">
      <w:pPr>
        <w:spacing w:before="120" w:after="200" w:line="276" w:lineRule="auto"/>
        <w:ind w:left="851" w:firstLine="567"/>
        <w:jc w:val="both"/>
        <w:rPr>
          <w:rFonts w:ascii="Times New Roman" w:eastAsia="Calibri" w:hAnsi="Times New Roman" w:cs="Times New Roman"/>
          <w:bCs/>
          <w:lang w:val="id-ID"/>
        </w:rPr>
      </w:pPr>
      <w:r w:rsidRPr="00A9247C">
        <w:rPr>
          <w:rFonts w:ascii="Times New Roman" w:eastAsia="Calibri" w:hAnsi="Times New Roman" w:cs="Times New Roman"/>
          <w:bCs/>
          <w:lang w:val="id-ID"/>
        </w:rPr>
        <w:t>Dari data di atas jumlah penduduk tahun 2017 mengalami penurunan sejumlah 8.075 jiwa atau sebesar – 1,434%. Penurunan jumlah penduduk disebabkan proses penunggalan data.</w:t>
      </w:r>
    </w:p>
    <w:p w14:paraId="3FBFBFA5" w14:textId="520B8803" w:rsidR="00A9247C" w:rsidDel="00A67AB0" w:rsidRDefault="00A9247C" w:rsidP="00844749">
      <w:pPr>
        <w:spacing w:before="120" w:after="200" w:line="276" w:lineRule="auto"/>
        <w:ind w:left="851" w:firstLine="567"/>
        <w:jc w:val="both"/>
        <w:rPr>
          <w:del w:id="118" w:author="Hari Laksono" w:date="2018-05-15T14:01:00Z"/>
          <w:rFonts w:ascii="Times New Roman" w:eastAsia="Calibri" w:hAnsi="Times New Roman" w:cs="Times New Roman"/>
          <w:bCs/>
          <w:lang w:val="id-ID"/>
        </w:rPr>
      </w:pPr>
    </w:p>
    <w:p w14:paraId="3A27E09A" w14:textId="32BEB8FD" w:rsidR="00A9247C" w:rsidRPr="00A9247C" w:rsidDel="00A67AB0" w:rsidRDefault="00A9247C" w:rsidP="00844749">
      <w:pPr>
        <w:spacing w:before="120" w:after="200" w:line="276" w:lineRule="auto"/>
        <w:ind w:left="851" w:firstLine="567"/>
        <w:jc w:val="both"/>
        <w:rPr>
          <w:del w:id="119" w:author="Hari Laksono" w:date="2018-05-15T14:01:00Z"/>
          <w:rFonts w:ascii="Times New Roman" w:eastAsia="Calibri" w:hAnsi="Times New Roman" w:cs="Times New Roman"/>
          <w:bCs/>
          <w:lang w:val="id-ID"/>
        </w:rPr>
      </w:pPr>
    </w:p>
    <w:p w14:paraId="26E04E9C" w14:textId="77777777" w:rsidR="007E11BE" w:rsidRPr="00CF5CCA" w:rsidRDefault="00844749" w:rsidP="007E11BE">
      <w:pPr>
        <w:numPr>
          <w:ilvl w:val="0"/>
          <w:numId w:val="19"/>
        </w:numPr>
        <w:spacing w:after="0" w:line="276" w:lineRule="auto"/>
        <w:ind w:left="1281" w:hanging="357"/>
        <w:jc w:val="both"/>
        <w:rPr>
          <w:rFonts w:ascii="Times New Roman" w:eastAsia="Calibri" w:hAnsi="Times New Roman" w:cs="Times New Roman"/>
          <w:b/>
          <w:lang w:val="id-ID"/>
        </w:rPr>
      </w:pPr>
      <w:r w:rsidRPr="00CF5CCA">
        <w:rPr>
          <w:rFonts w:ascii="Times New Roman" w:eastAsia="Calibri" w:hAnsi="Times New Roman" w:cs="Times New Roman"/>
          <w:b/>
          <w:bCs/>
        </w:rPr>
        <w:t>Komposisi Penduduk Menurut Jenis Kelamin</w:t>
      </w:r>
    </w:p>
    <w:p w14:paraId="06348846" w14:textId="77777777" w:rsidR="007E11BE" w:rsidRDefault="007E11BE" w:rsidP="007E11BE">
      <w:pPr>
        <w:spacing w:after="0" w:line="276" w:lineRule="auto"/>
        <w:ind w:left="1281"/>
        <w:jc w:val="both"/>
        <w:rPr>
          <w:rFonts w:ascii="Times New Roman" w:eastAsia="Calibri" w:hAnsi="Times New Roman" w:cs="Times New Roman"/>
          <w:b/>
          <w:sz w:val="24"/>
          <w:szCs w:val="24"/>
          <w:lang w:val="id-ID"/>
        </w:rPr>
      </w:pPr>
    </w:p>
    <w:p w14:paraId="285C917D" w14:textId="77777777" w:rsidR="00844749" w:rsidRPr="007E11BE" w:rsidRDefault="00512738" w:rsidP="007E11BE">
      <w:pPr>
        <w:spacing w:after="0" w:line="276" w:lineRule="auto"/>
        <w:ind w:left="1281" w:firstLine="1413"/>
        <w:jc w:val="both"/>
        <w:rPr>
          <w:rFonts w:ascii="Arial Narrow" w:eastAsia="Calibri" w:hAnsi="Arial Narrow" w:cs="Times New Roman"/>
          <w:b/>
          <w:sz w:val="24"/>
          <w:szCs w:val="24"/>
          <w:lang w:val="id-ID"/>
        </w:rPr>
      </w:pPr>
      <w:r w:rsidRPr="007E11BE">
        <w:rPr>
          <w:rFonts w:ascii="Arial Narrow" w:eastAsia="Calibri" w:hAnsi="Arial Narrow" w:cs="Times New Roman"/>
          <w:sz w:val="18"/>
          <w:szCs w:val="18"/>
        </w:rPr>
        <w:t xml:space="preserve">Tabel 6.5. </w:t>
      </w:r>
      <w:r w:rsidR="00844749" w:rsidRPr="007E11BE">
        <w:rPr>
          <w:rFonts w:ascii="Arial Narrow" w:eastAsia="Calibri" w:hAnsi="Arial Narrow" w:cs="Times New Roman"/>
          <w:sz w:val="18"/>
          <w:szCs w:val="18"/>
        </w:rPr>
        <w:t>Komposisi Penduduk Menurut Jenis Kelamin</w:t>
      </w:r>
    </w:p>
    <w:p w14:paraId="02463AC3" w14:textId="77777777" w:rsidR="00844749" w:rsidRPr="007E11BE" w:rsidRDefault="00844749" w:rsidP="00844749">
      <w:pPr>
        <w:spacing w:after="0" w:line="240" w:lineRule="auto"/>
        <w:ind w:left="924" w:right="624"/>
        <w:jc w:val="center"/>
        <w:rPr>
          <w:rFonts w:ascii="Arial Narrow" w:eastAsia="Calibri" w:hAnsi="Arial Narrow" w:cs="Times New Roman"/>
          <w:b/>
        </w:rPr>
      </w:pPr>
    </w:p>
    <w:tbl>
      <w:tblPr>
        <w:tblW w:w="7088" w:type="dxa"/>
        <w:tblInd w:w="1124" w:type="dxa"/>
        <w:tblLayout w:type="fixed"/>
        <w:tblCellMar>
          <w:left w:w="15" w:type="dxa"/>
          <w:right w:w="15" w:type="dxa"/>
        </w:tblCellMar>
        <w:tblLook w:val="0000" w:firstRow="0" w:lastRow="0" w:firstColumn="0" w:lastColumn="0" w:noHBand="0" w:noVBand="0"/>
        <w:tblPrChange w:id="120" w:author="Hari Laksono" w:date="2018-05-15T14:01:00Z">
          <w:tblPr>
            <w:tblW w:w="7088" w:type="dxa"/>
            <w:tblInd w:w="1124" w:type="dxa"/>
            <w:tblLayout w:type="fixed"/>
            <w:tblCellMar>
              <w:left w:w="15" w:type="dxa"/>
              <w:right w:w="15" w:type="dxa"/>
            </w:tblCellMar>
            <w:tblLook w:val="0000" w:firstRow="0" w:lastRow="0" w:firstColumn="0" w:lastColumn="0" w:noHBand="0" w:noVBand="0"/>
          </w:tblPr>
        </w:tblPrChange>
      </w:tblPr>
      <w:tblGrid>
        <w:gridCol w:w="567"/>
        <w:gridCol w:w="851"/>
        <w:gridCol w:w="1276"/>
        <w:gridCol w:w="733"/>
        <w:gridCol w:w="684"/>
        <w:gridCol w:w="709"/>
        <w:gridCol w:w="709"/>
        <w:gridCol w:w="850"/>
        <w:gridCol w:w="709"/>
        <w:tblGridChange w:id="121">
          <w:tblGrid>
            <w:gridCol w:w="567"/>
            <w:gridCol w:w="851"/>
            <w:gridCol w:w="1276"/>
            <w:gridCol w:w="733"/>
            <w:gridCol w:w="684"/>
            <w:gridCol w:w="709"/>
            <w:gridCol w:w="709"/>
            <w:gridCol w:w="850"/>
            <w:gridCol w:w="709"/>
          </w:tblGrid>
        </w:tblGridChange>
      </w:tblGrid>
      <w:tr w:rsidR="00844749" w:rsidRPr="007E11BE" w14:paraId="462C9F4D" w14:textId="77777777" w:rsidTr="00A67AB0">
        <w:trPr>
          <w:trHeight w:hRule="exact" w:val="397"/>
          <w:tblHeader/>
          <w:trPrChange w:id="122" w:author="Hari Laksono" w:date="2018-05-15T14:01:00Z">
            <w:trPr>
              <w:trHeight w:hRule="exact" w:val="397"/>
            </w:trPr>
          </w:trPrChange>
        </w:trPr>
        <w:tc>
          <w:tcPr>
            <w:tcW w:w="567" w:type="dxa"/>
            <w:vMerge w:val="restart"/>
            <w:tcBorders>
              <w:top w:val="single" w:sz="8" w:space="0" w:color="000000"/>
              <w:left w:val="single" w:sz="8" w:space="0" w:color="000000"/>
              <w:bottom w:val="single" w:sz="8" w:space="0" w:color="000000"/>
              <w:right w:val="single" w:sz="8" w:space="0" w:color="000000"/>
            </w:tcBorders>
            <w:shd w:val="clear" w:color="auto" w:fill="FFDA46"/>
            <w:vAlign w:val="center"/>
            <w:tcPrChange w:id="123" w:author="Hari Laksono" w:date="2018-05-15T14:01:00Z">
              <w:tcPr>
                <w:tcW w:w="567" w:type="dxa"/>
                <w:vMerge w:val="restart"/>
                <w:tcBorders>
                  <w:top w:val="single" w:sz="8" w:space="0" w:color="000000"/>
                  <w:left w:val="single" w:sz="8" w:space="0" w:color="000000"/>
                  <w:bottom w:val="single" w:sz="8" w:space="0" w:color="000000"/>
                  <w:right w:val="single" w:sz="8" w:space="0" w:color="000000"/>
                </w:tcBorders>
                <w:shd w:val="clear" w:color="auto" w:fill="FFDA46"/>
                <w:vAlign w:val="center"/>
              </w:tcPr>
            </w:tcPrChange>
          </w:tcPr>
          <w:p w14:paraId="5B48EFDA" w14:textId="77777777" w:rsidR="00844749" w:rsidRPr="007E11BE" w:rsidRDefault="007E11BE" w:rsidP="00844749">
            <w:pPr>
              <w:widowControl w:val="0"/>
              <w:autoSpaceDE w:val="0"/>
              <w:autoSpaceDN w:val="0"/>
              <w:adjustRightInd w:val="0"/>
              <w:spacing w:before="29" w:after="0" w:line="218" w:lineRule="exact"/>
              <w:ind w:left="30"/>
              <w:jc w:val="center"/>
              <w:rPr>
                <w:rFonts w:ascii="Arial Narrow" w:eastAsia="Calibri" w:hAnsi="Arial Narrow" w:cs="Times New Roman"/>
                <w:b/>
                <w:color w:val="000000"/>
                <w:sz w:val="16"/>
                <w:szCs w:val="16"/>
              </w:rPr>
            </w:pPr>
            <w:r w:rsidRPr="007E11BE">
              <w:rPr>
                <w:rFonts w:ascii="Arial Narrow" w:eastAsia="Calibri" w:hAnsi="Arial Narrow" w:cs="Times New Roman"/>
                <w:b/>
                <w:color w:val="000000"/>
                <w:sz w:val="16"/>
                <w:szCs w:val="16"/>
              </w:rPr>
              <w:t xml:space="preserve">   </w:t>
            </w:r>
          </w:p>
        </w:tc>
        <w:tc>
          <w:tcPr>
            <w:tcW w:w="2127" w:type="dxa"/>
            <w:gridSpan w:val="2"/>
            <w:tcBorders>
              <w:top w:val="single" w:sz="8" w:space="0" w:color="000000"/>
              <w:left w:val="single" w:sz="8" w:space="0" w:color="000000"/>
              <w:bottom w:val="single" w:sz="8" w:space="0" w:color="000000"/>
              <w:right w:val="single" w:sz="8" w:space="0" w:color="000000"/>
            </w:tcBorders>
            <w:shd w:val="clear" w:color="auto" w:fill="FFDA46"/>
            <w:vAlign w:val="center"/>
            <w:tcPrChange w:id="124" w:author="Hari Laksono" w:date="2018-05-15T14:01:00Z">
              <w:tcPr>
                <w:tcW w:w="2127" w:type="dxa"/>
                <w:gridSpan w:val="2"/>
                <w:tcBorders>
                  <w:top w:val="single" w:sz="8" w:space="0" w:color="000000"/>
                  <w:left w:val="single" w:sz="8" w:space="0" w:color="000000"/>
                  <w:bottom w:val="single" w:sz="8" w:space="0" w:color="000000"/>
                  <w:right w:val="single" w:sz="8" w:space="0" w:color="000000"/>
                </w:tcBorders>
                <w:shd w:val="clear" w:color="auto" w:fill="FFDA46"/>
                <w:vAlign w:val="center"/>
              </w:tcPr>
            </w:tcPrChange>
          </w:tcPr>
          <w:p w14:paraId="18267410" w14:textId="77777777" w:rsidR="00844749" w:rsidRPr="007E11BE" w:rsidRDefault="00844749" w:rsidP="00844749">
            <w:pPr>
              <w:widowControl w:val="0"/>
              <w:autoSpaceDE w:val="0"/>
              <w:autoSpaceDN w:val="0"/>
              <w:adjustRightInd w:val="0"/>
              <w:spacing w:before="29" w:after="0" w:line="218" w:lineRule="exact"/>
              <w:ind w:left="30"/>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Kecamatan</w:t>
            </w:r>
          </w:p>
        </w:tc>
        <w:tc>
          <w:tcPr>
            <w:tcW w:w="1417" w:type="dxa"/>
            <w:gridSpan w:val="2"/>
            <w:tcBorders>
              <w:top w:val="single" w:sz="8" w:space="0" w:color="000000"/>
              <w:left w:val="single" w:sz="8" w:space="0" w:color="000000"/>
              <w:bottom w:val="single" w:sz="8" w:space="0" w:color="000000"/>
              <w:right w:val="single" w:sz="8" w:space="0" w:color="000000"/>
            </w:tcBorders>
            <w:shd w:val="clear" w:color="auto" w:fill="BAD3FE"/>
            <w:vAlign w:val="center"/>
            <w:tcPrChange w:id="125" w:author="Hari Laksono" w:date="2018-05-15T14:01:00Z">
              <w:tcPr>
                <w:tcW w:w="1417" w:type="dxa"/>
                <w:gridSpan w:val="2"/>
                <w:tcBorders>
                  <w:top w:val="single" w:sz="8" w:space="0" w:color="000000"/>
                  <w:left w:val="single" w:sz="8" w:space="0" w:color="000000"/>
                  <w:bottom w:val="single" w:sz="8" w:space="0" w:color="000000"/>
                  <w:right w:val="single" w:sz="8" w:space="0" w:color="000000"/>
                </w:tcBorders>
                <w:shd w:val="clear" w:color="auto" w:fill="BAD3FE"/>
                <w:vAlign w:val="center"/>
              </w:tcPr>
            </w:tcPrChange>
          </w:tcPr>
          <w:p w14:paraId="163F4994"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Pria</w:t>
            </w:r>
          </w:p>
        </w:tc>
        <w:tc>
          <w:tcPr>
            <w:tcW w:w="1418" w:type="dxa"/>
            <w:gridSpan w:val="2"/>
            <w:tcBorders>
              <w:top w:val="single" w:sz="8" w:space="0" w:color="000000"/>
              <w:left w:val="single" w:sz="8" w:space="0" w:color="000000"/>
              <w:bottom w:val="single" w:sz="8" w:space="0" w:color="000000"/>
              <w:right w:val="single" w:sz="8" w:space="0" w:color="000000"/>
            </w:tcBorders>
            <w:shd w:val="clear" w:color="auto" w:fill="BAD3FE"/>
            <w:vAlign w:val="center"/>
            <w:tcPrChange w:id="126" w:author="Hari Laksono" w:date="2018-05-15T14:01:00Z">
              <w:tcPr>
                <w:tcW w:w="1418" w:type="dxa"/>
                <w:gridSpan w:val="2"/>
                <w:tcBorders>
                  <w:top w:val="single" w:sz="8" w:space="0" w:color="000000"/>
                  <w:left w:val="single" w:sz="8" w:space="0" w:color="000000"/>
                  <w:bottom w:val="single" w:sz="8" w:space="0" w:color="000000"/>
                  <w:right w:val="single" w:sz="8" w:space="0" w:color="000000"/>
                </w:tcBorders>
                <w:shd w:val="clear" w:color="auto" w:fill="BAD3FE"/>
                <w:vAlign w:val="center"/>
              </w:tcPr>
            </w:tcPrChange>
          </w:tcPr>
          <w:p w14:paraId="14F67C59"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Wanita</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8080FF"/>
            <w:vAlign w:val="center"/>
            <w:tcPrChange w:id="127" w:author="Hari Laksono" w:date="2018-05-15T14:01:00Z">
              <w:tcPr>
                <w:tcW w:w="1559" w:type="dxa"/>
                <w:gridSpan w:val="2"/>
                <w:tcBorders>
                  <w:top w:val="single" w:sz="8" w:space="0" w:color="000000"/>
                  <w:left w:val="single" w:sz="8" w:space="0" w:color="000000"/>
                  <w:bottom w:val="single" w:sz="8" w:space="0" w:color="000000"/>
                  <w:right w:val="single" w:sz="8" w:space="0" w:color="000000"/>
                </w:tcBorders>
                <w:shd w:val="clear" w:color="auto" w:fill="8080FF"/>
                <w:vAlign w:val="center"/>
              </w:tcPr>
            </w:tcPrChange>
          </w:tcPr>
          <w:p w14:paraId="4F0D240B"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Jumlah</w:t>
            </w:r>
          </w:p>
        </w:tc>
      </w:tr>
      <w:tr w:rsidR="00844749" w:rsidRPr="007E11BE" w14:paraId="2400418D" w14:textId="77777777" w:rsidTr="00A67AB0">
        <w:trPr>
          <w:trHeight w:hRule="exact" w:val="397"/>
          <w:tblHeader/>
          <w:trPrChange w:id="128" w:author="Hari Laksono" w:date="2018-05-15T14:01:00Z">
            <w:trPr>
              <w:trHeight w:hRule="exact" w:val="397"/>
            </w:trPr>
          </w:trPrChange>
        </w:trPr>
        <w:tc>
          <w:tcPr>
            <w:tcW w:w="567" w:type="dxa"/>
            <w:vMerge/>
            <w:tcBorders>
              <w:top w:val="single" w:sz="8" w:space="0" w:color="000000"/>
              <w:left w:val="single" w:sz="8" w:space="0" w:color="000000"/>
              <w:bottom w:val="single" w:sz="8" w:space="0" w:color="000000"/>
              <w:right w:val="single" w:sz="8" w:space="0" w:color="000000"/>
            </w:tcBorders>
            <w:vAlign w:val="center"/>
            <w:tcPrChange w:id="129" w:author="Hari Laksono" w:date="2018-05-15T14:01:00Z">
              <w:tcPr>
                <w:tcW w:w="567" w:type="dxa"/>
                <w:vMerge/>
                <w:tcBorders>
                  <w:top w:val="single" w:sz="8" w:space="0" w:color="000000"/>
                  <w:left w:val="single" w:sz="8" w:space="0" w:color="000000"/>
                  <w:bottom w:val="single" w:sz="8" w:space="0" w:color="000000"/>
                  <w:right w:val="single" w:sz="8" w:space="0" w:color="000000"/>
                </w:tcBorders>
                <w:vAlign w:val="center"/>
              </w:tcPr>
            </w:tcPrChange>
          </w:tcPr>
          <w:p w14:paraId="38E816A1" w14:textId="77777777" w:rsidR="00844749" w:rsidRPr="007E11BE" w:rsidRDefault="00844749" w:rsidP="00844749">
            <w:pPr>
              <w:widowControl w:val="0"/>
              <w:autoSpaceDE w:val="0"/>
              <w:autoSpaceDN w:val="0"/>
              <w:adjustRightInd w:val="0"/>
              <w:spacing w:after="0" w:line="240" w:lineRule="auto"/>
              <w:jc w:val="center"/>
              <w:rPr>
                <w:rFonts w:ascii="Arial Narrow" w:eastAsia="Calibri" w:hAnsi="Arial Narrow" w:cs="Times New Roman"/>
                <w:b/>
                <w:sz w:val="16"/>
                <w:szCs w:val="16"/>
                <w:lang w:val="id-ID"/>
              </w:rPr>
            </w:pPr>
          </w:p>
        </w:tc>
        <w:tc>
          <w:tcPr>
            <w:tcW w:w="851" w:type="dxa"/>
            <w:tcBorders>
              <w:top w:val="single" w:sz="8" w:space="0" w:color="000000"/>
              <w:left w:val="single" w:sz="8" w:space="0" w:color="000000"/>
              <w:bottom w:val="single" w:sz="8" w:space="0" w:color="000000"/>
              <w:right w:val="single" w:sz="8" w:space="0" w:color="000000"/>
            </w:tcBorders>
            <w:shd w:val="clear" w:color="auto" w:fill="FFDA46"/>
            <w:vAlign w:val="center"/>
            <w:tcPrChange w:id="130" w:author="Hari Laksono" w:date="2018-05-15T14:01:00Z">
              <w:tcPr>
                <w:tcW w:w="851" w:type="dxa"/>
                <w:tcBorders>
                  <w:top w:val="single" w:sz="8" w:space="0" w:color="000000"/>
                  <w:left w:val="single" w:sz="8" w:space="0" w:color="000000"/>
                  <w:bottom w:val="single" w:sz="8" w:space="0" w:color="000000"/>
                  <w:right w:val="single" w:sz="8" w:space="0" w:color="000000"/>
                </w:tcBorders>
                <w:shd w:val="clear" w:color="auto" w:fill="FFDA46"/>
                <w:vAlign w:val="center"/>
              </w:tcPr>
            </w:tcPrChange>
          </w:tcPr>
          <w:p w14:paraId="3AB8E72B" w14:textId="77777777" w:rsidR="00844749" w:rsidRPr="007E11BE" w:rsidRDefault="00844749" w:rsidP="00844749">
            <w:pPr>
              <w:widowControl w:val="0"/>
              <w:autoSpaceDE w:val="0"/>
              <w:autoSpaceDN w:val="0"/>
              <w:adjustRightInd w:val="0"/>
              <w:spacing w:before="29" w:after="0" w:line="218" w:lineRule="exact"/>
              <w:ind w:left="30"/>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Kode</w:t>
            </w:r>
          </w:p>
        </w:tc>
        <w:tc>
          <w:tcPr>
            <w:tcW w:w="1276" w:type="dxa"/>
            <w:tcBorders>
              <w:top w:val="single" w:sz="8" w:space="0" w:color="000000"/>
              <w:left w:val="single" w:sz="8" w:space="0" w:color="000000"/>
              <w:bottom w:val="single" w:sz="8" w:space="0" w:color="000000"/>
              <w:right w:val="single" w:sz="8" w:space="0" w:color="000000"/>
            </w:tcBorders>
            <w:shd w:val="clear" w:color="auto" w:fill="FFDA46"/>
            <w:vAlign w:val="center"/>
            <w:tcPrChange w:id="131" w:author="Hari Laksono" w:date="2018-05-15T14:01:00Z">
              <w:tcPr>
                <w:tcW w:w="1276" w:type="dxa"/>
                <w:tcBorders>
                  <w:top w:val="single" w:sz="8" w:space="0" w:color="000000"/>
                  <w:left w:val="single" w:sz="8" w:space="0" w:color="000000"/>
                  <w:bottom w:val="single" w:sz="8" w:space="0" w:color="000000"/>
                  <w:right w:val="single" w:sz="8" w:space="0" w:color="000000"/>
                </w:tcBorders>
                <w:shd w:val="clear" w:color="auto" w:fill="FFDA46"/>
                <w:vAlign w:val="center"/>
              </w:tcPr>
            </w:tcPrChange>
          </w:tcPr>
          <w:p w14:paraId="62893DCD" w14:textId="77777777" w:rsidR="00844749" w:rsidRPr="007E11BE" w:rsidRDefault="00844749" w:rsidP="00844749">
            <w:pPr>
              <w:widowControl w:val="0"/>
              <w:autoSpaceDE w:val="0"/>
              <w:autoSpaceDN w:val="0"/>
              <w:adjustRightInd w:val="0"/>
              <w:spacing w:before="29" w:after="0" w:line="218" w:lineRule="exact"/>
              <w:ind w:left="30"/>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Nama</w:t>
            </w:r>
          </w:p>
        </w:tc>
        <w:tc>
          <w:tcPr>
            <w:tcW w:w="733" w:type="dxa"/>
            <w:tcBorders>
              <w:top w:val="single" w:sz="8" w:space="0" w:color="000000"/>
              <w:left w:val="single" w:sz="8" w:space="0" w:color="000000"/>
              <w:bottom w:val="single" w:sz="8" w:space="0" w:color="000000"/>
              <w:right w:val="single" w:sz="8" w:space="0" w:color="000000"/>
            </w:tcBorders>
            <w:shd w:val="clear" w:color="auto" w:fill="BAD3FE"/>
            <w:vAlign w:val="center"/>
            <w:tcPrChange w:id="132" w:author="Hari Laksono" w:date="2018-05-15T14:01:00Z">
              <w:tcPr>
                <w:tcW w:w="733" w:type="dxa"/>
                <w:tcBorders>
                  <w:top w:val="single" w:sz="8" w:space="0" w:color="000000"/>
                  <w:left w:val="single" w:sz="8" w:space="0" w:color="000000"/>
                  <w:bottom w:val="single" w:sz="8" w:space="0" w:color="000000"/>
                  <w:right w:val="single" w:sz="8" w:space="0" w:color="000000"/>
                </w:tcBorders>
                <w:shd w:val="clear" w:color="auto" w:fill="BAD3FE"/>
                <w:vAlign w:val="center"/>
              </w:tcPr>
            </w:tcPrChange>
          </w:tcPr>
          <w:p w14:paraId="4614D1DD"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n</w:t>
            </w:r>
          </w:p>
        </w:tc>
        <w:tc>
          <w:tcPr>
            <w:tcW w:w="684" w:type="dxa"/>
            <w:tcBorders>
              <w:top w:val="single" w:sz="8" w:space="0" w:color="000000"/>
              <w:left w:val="single" w:sz="8" w:space="0" w:color="000000"/>
              <w:bottom w:val="single" w:sz="8" w:space="0" w:color="000000"/>
              <w:right w:val="single" w:sz="8" w:space="0" w:color="000000"/>
            </w:tcBorders>
            <w:shd w:val="clear" w:color="auto" w:fill="BAD3FE"/>
            <w:vAlign w:val="center"/>
            <w:tcPrChange w:id="133" w:author="Hari Laksono" w:date="2018-05-15T14:01:00Z">
              <w:tcPr>
                <w:tcW w:w="684" w:type="dxa"/>
                <w:tcBorders>
                  <w:top w:val="single" w:sz="8" w:space="0" w:color="000000"/>
                  <w:left w:val="single" w:sz="8" w:space="0" w:color="000000"/>
                  <w:bottom w:val="single" w:sz="8" w:space="0" w:color="000000"/>
                  <w:right w:val="single" w:sz="8" w:space="0" w:color="000000"/>
                </w:tcBorders>
                <w:shd w:val="clear" w:color="auto" w:fill="BAD3FE"/>
                <w:vAlign w:val="center"/>
              </w:tcPr>
            </w:tcPrChange>
          </w:tcPr>
          <w:p w14:paraId="27C3F6CF"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w:t>
            </w:r>
          </w:p>
        </w:tc>
        <w:tc>
          <w:tcPr>
            <w:tcW w:w="709" w:type="dxa"/>
            <w:tcBorders>
              <w:top w:val="single" w:sz="8" w:space="0" w:color="000000"/>
              <w:left w:val="single" w:sz="8" w:space="0" w:color="000000"/>
              <w:bottom w:val="single" w:sz="8" w:space="0" w:color="000000"/>
              <w:right w:val="single" w:sz="8" w:space="0" w:color="000000"/>
            </w:tcBorders>
            <w:shd w:val="clear" w:color="auto" w:fill="BAD3FE"/>
            <w:vAlign w:val="center"/>
            <w:tcPrChange w:id="134" w:author="Hari Laksono" w:date="2018-05-15T14:01:00Z">
              <w:tcPr>
                <w:tcW w:w="709" w:type="dxa"/>
                <w:tcBorders>
                  <w:top w:val="single" w:sz="8" w:space="0" w:color="000000"/>
                  <w:left w:val="single" w:sz="8" w:space="0" w:color="000000"/>
                  <w:bottom w:val="single" w:sz="8" w:space="0" w:color="000000"/>
                  <w:right w:val="single" w:sz="8" w:space="0" w:color="000000"/>
                </w:tcBorders>
                <w:shd w:val="clear" w:color="auto" w:fill="BAD3FE"/>
                <w:vAlign w:val="center"/>
              </w:tcPr>
            </w:tcPrChange>
          </w:tcPr>
          <w:p w14:paraId="23E02FC7"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n</w:t>
            </w:r>
          </w:p>
        </w:tc>
        <w:tc>
          <w:tcPr>
            <w:tcW w:w="709" w:type="dxa"/>
            <w:tcBorders>
              <w:top w:val="single" w:sz="8" w:space="0" w:color="000000"/>
              <w:left w:val="single" w:sz="8" w:space="0" w:color="000000"/>
              <w:bottom w:val="single" w:sz="8" w:space="0" w:color="000000"/>
              <w:right w:val="single" w:sz="8" w:space="0" w:color="000000"/>
            </w:tcBorders>
            <w:shd w:val="clear" w:color="auto" w:fill="BAD3FE"/>
            <w:vAlign w:val="center"/>
            <w:tcPrChange w:id="135" w:author="Hari Laksono" w:date="2018-05-15T14:01:00Z">
              <w:tcPr>
                <w:tcW w:w="709" w:type="dxa"/>
                <w:tcBorders>
                  <w:top w:val="single" w:sz="8" w:space="0" w:color="000000"/>
                  <w:left w:val="single" w:sz="8" w:space="0" w:color="000000"/>
                  <w:bottom w:val="single" w:sz="8" w:space="0" w:color="000000"/>
                  <w:right w:val="single" w:sz="8" w:space="0" w:color="000000"/>
                </w:tcBorders>
                <w:shd w:val="clear" w:color="auto" w:fill="BAD3FE"/>
                <w:vAlign w:val="center"/>
              </w:tcPr>
            </w:tcPrChange>
          </w:tcPr>
          <w:p w14:paraId="6A95B131"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w:t>
            </w:r>
          </w:p>
        </w:tc>
        <w:tc>
          <w:tcPr>
            <w:tcW w:w="850" w:type="dxa"/>
            <w:tcBorders>
              <w:top w:val="single" w:sz="8" w:space="0" w:color="000000"/>
              <w:left w:val="single" w:sz="8" w:space="0" w:color="000000"/>
              <w:bottom w:val="single" w:sz="8" w:space="0" w:color="000000"/>
              <w:right w:val="single" w:sz="8" w:space="0" w:color="000000"/>
            </w:tcBorders>
            <w:shd w:val="clear" w:color="auto" w:fill="8080FF"/>
            <w:vAlign w:val="center"/>
            <w:tcPrChange w:id="136" w:author="Hari Laksono" w:date="2018-05-15T14:01:00Z">
              <w:tcPr>
                <w:tcW w:w="850" w:type="dxa"/>
                <w:tcBorders>
                  <w:top w:val="single" w:sz="8" w:space="0" w:color="000000"/>
                  <w:left w:val="single" w:sz="8" w:space="0" w:color="000000"/>
                  <w:bottom w:val="single" w:sz="8" w:space="0" w:color="000000"/>
                  <w:right w:val="single" w:sz="8" w:space="0" w:color="000000"/>
                </w:tcBorders>
                <w:shd w:val="clear" w:color="auto" w:fill="8080FF"/>
                <w:vAlign w:val="center"/>
              </w:tcPr>
            </w:tcPrChange>
          </w:tcPr>
          <w:p w14:paraId="0BBBA515"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n</w:t>
            </w:r>
          </w:p>
        </w:tc>
        <w:tc>
          <w:tcPr>
            <w:tcW w:w="709" w:type="dxa"/>
            <w:tcBorders>
              <w:top w:val="single" w:sz="8" w:space="0" w:color="000000"/>
              <w:left w:val="single" w:sz="8" w:space="0" w:color="000000"/>
              <w:bottom w:val="single" w:sz="8" w:space="0" w:color="000000"/>
              <w:right w:val="single" w:sz="8" w:space="0" w:color="000000"/>
            </w:tcBorders>
            <w:shd w:val="clear" w:color="auto" w:fill="8080FF"/>
            <w:vAlign w:val="center"/>
            <w:tcPrChange w:id="137" w:author="Hari Laksono" w:date="2018-05-15T14:01:00Z">
              <w:tcPr>
                <w:tcW w:w="709" w:type="dxa"/>
                <w:tcBorders>
                  <w:top w:val="single" w:sz="8" w:space="0" w:color="000000"/>
                  <w:left w:val="single" w:sz="8" w:space="0" w:color="000000"/>
                  <w:bottom w:val="single" w:sz="8" w:space="0" w:color="000000"/>
                  <w:right w:val="single" w:sz="8" w:space="0" w:color="000000"/>
                </w:tcBorders>
                <w:shd w:val="clear" w:color="auto" w:fill="8080FF"/>
                <w:vAlign w:val="center"/>
              </w:tcPr>
            </w:tcPrChange>
          </w:tcPr>
          <w:p w14:paraId="38B8C8E8" w14:textId="77777777" w:rsidR="00844749" w:rsidRPr="007E11BE" w:rsidRDefault="00844749" w:rsidP="00844749">
            <w:pPr>
              <w:widowControl w:val="0"/>
              <w:autoSpaceDE w:val="0"/>
              <w:autoSpaceDN w:val="0"/>
              <w:adjustRightInd w:val="0"/>
              <w:spacing w:before="29" w:after="0" w:line="199" w:lineRule="exact"/>
              <w:ind w:left="38"/>
              <w:jc w:val="center"/>
              <w:rPr>
                <w:rFonts w:ascii="Arial Narrow" w:eastAsia="Calibri" w:hAnsi="Arial Narrow" w:cs="Times New Roman"/>
                <w:b/>
                <w:color w:val="000000"/>
                <w:sz w:val="16"/>
                <w:szCs w:val="16"/>
                <w:lang w:val="id-ID"/>
              </w:rPr>
            </w:pPr>
            <w:r w:rsidRPr="007E11BE">
              <w:rPr>
                <w:rFonts w:ascii="Arial Narrow" w:eastAsia="Calibri" w:hAnsi="Arial Narrow" w:cs="Times New Roman"/>
                <w:b/>
                <w:color w:val="000000"/>
                <w:sz w:val="16"/>
                <w:szCs w:val="16"/>
                <w:lang w:val="id-ID"/>
              </w:rPr>
              <w:t>%</w:t>
            </w:r>
          </w:p>
        </w:tc>
      </w:tr>
      <w:tr w:rsidR="00844749" w:rsidRPr="007E11BE" w14:paraId="52900555" w14:textId="77777777" w:rsidTr="007E11BE">
        <w:trPr>
          <w:trHeight w:hRule="exact" w:val="397"/>
        </w:trPr>
        <w:tc>
          <w:tcPr>
            <w:tcW w:w="567" w:type="dxa"/>
            <w:tcBorders>
              <w:top w:val="single" w:sz="8" w:space="0" w:color="000000"/>
              <w:left w:val="single" w:sz="8" w:space="0" w:color="000000"/>
              <w:bottom w:val="single" w:sz="8" w:space="0" w:color="000000"/>
              <w:right w:val="single" w:sz="8" w:space="0" w:color="000000"/>
            </w:tcBorders>
            <w:vAlign w:val="center"/>
          </w:tcPr>
          <w:p w14:paraId="38DF8CD3"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w:t>
            </w:r>
          </w:p>
        </w:tc>
        <w:tc>
          <w:tcPr>
            <w:tcW w:w="851" w:type="dxa"/>
            <w:tcBorders>
              <w:top w:val="single" w:sz="8" w:space="0" w:color="000000"/>
              <w:left w:val="single" w:sz="8" w:space="0" w:color="000000"/>
              <w:bottom w:val="single" w:sz="8" w:space="0" w:color="000000"/>
              <w:right w:val="single" w:sz="8" w:space="0" w:color="000000"/>
            </w:tcBorders>
            <w:vAlign w:val="center"/>
          </w:tcPr>
          <w:p w14:paraId="732A42E1"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33.72.01</w:t>
            </w:r>
          </w:p>
        </w:tc>
        <w:tc>
          <w:tcPr>
            <w:tcW w:w="1276" w:type="dxa"/>
            <w:tcBorders>
              <w:top w:val="single" w:sz="8" w:space="0" w:color="000000"/>
              <w:left w:val="single" w:sz="8" w:space="0" w:color="000000"/>
              <w:bottom w:val="single" w:sz="8" w:space="0" w:color="000000"/>
              <w:right w:val="single" w:sz="8" w:space="0" w:color="000000"/>
            </w:tcBorders>
            <w:vAlign w:val="center"/>
          </w:tcPr>
          <w:p w14:paraId="3754B5D6"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LAWEYAN</w:t>
            </w:r>
          </w:p>
        </w:tc>
        <w:tc>
          <w:tcPr>
            <w:tcW w:w="733" w:type="dxa"/>
            <w:tcBorders>
              <w:top w:val="single" w:sz="8" w:space="0" w:color="000000"/>
              <w:left w:val="single" w:sz="8" w:space="0" w:color="000000"/>
              <w:bottom w:val="single" w:sz="8" w:space="0" w:color="000000"/>
              <w:right w:val="single" w:sz="8" w:space="0" w:color="000000"/>
            </w:tcBorders>
            <w:vAlign w:val="center"/>
          </w:tcPr>
          <w:p w14:paraId="47D0B593"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49.379</w:t>
            </w:r>
          </w:p>
        </w:tc>
        <w:tc>
          <w:tcPr>
            <w:tcW w:w="684" w:type="dxa"/>
            <w:tcBorders>
              <w:top w:val="single" w:sz="8" w:space="0" w:color="000000"/>
              <w:left w:val="single" w:sz="8" w:space="0" w:color="000000"/>
              <w:bottom w:val="single" w:sz="8" w:space="0" w:color="000000"/>
              <w:right w:val="single" w:sz="8" w:space="0" w:color="000000"/>
            </w:tcBorders>
            <w:vAlign w:val="center"/>
          </w:tcPr>
          <w:p w14:paraId="2CD29248"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17.83%</w:t>
            </w:r>
          </w:p>
        </w:tc>
        <w:tc>
          <w:tcPr>
            <w:tcW w:w="709" w:type="dxa"/>
            <w:tcBorders>
              <w:top w:val="single" w:sz="8" w:space="0" w:color="000000"/>
              <w:left w:val="single" w:sz="8" w:space="0" w:color="000000"/>
              <w:bottom w:val="single" w:sz="8" w:space="0" w:color="000000"/>
              <w:right w:val="single" w:sz="8" w:space="0" w:color="000000"/>
            </w:tcBorders>
            <w:vAlign w:val="center"/>
          </w:tcPr>
          <w:p w14:paraId="2542B1BE"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51.482</w:t>
            </w:r>
          </w:p>
        </w:tc>
        <w:tc>
          <w:tcPr>
            <w:tcW w:w="709" w:type="dxa"/>
            <w:tcBorders>
              <w:top w:val="single" w:sz="8" w:space="0" w:color="000000"/>
              <w:left w:val="single" w:sz="8" w:space="0" w:color="000000"/>
              <w:bottom w:val="single" w:sz="8" w:space="0" w:color="000000"/>
              <w:right w:val="single" w:sz="8" w:space="0" w:color="000000"/>
            </w:tcBorders>
            <w:vAlign w:val="center"/>
          </w:tcPr>
          <w:p w14:paraId="0AA99AD9"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18,01%</w:t>
            </w:r>
          </w:p>
        </w:tc>
        <w:tc>
          <w:tcPr>
            <w:tcW w:w="850" w:type="dxa"/>
            <w:tcBorders>
              <w:top w:val="single" w:sz="8" w:space="0" w:color="000000"/>
              <w:left w:val="single" w:sz="8" w:space="0" w:color="000000"/>
              <w:bottom w:val="single" w:sz="8" w:space="0" w:color="000000"/>
              <w:right w:val="single" w:sz="8" w:space="0" w:color="000000"/>
            </w:tcBorders>
            <w:vAlign w:val="center"/>
          </w:tcPr>
          <w:p w14:paraId="27A61BA0"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100.861</w:t>
            </w:r>
          </w:p>
        </w:tc>
        <w:tc>
          <w:tcPr>
            <w:tcW w:w="709" w:type="dxa"/>
            <w:tcBorders>
              <w:top w:val="single" w:sz="8" w:space="0" w:color="000000"/>
              <w:left w:val="single" w:sz="8" w:space="0" w:color="000000"/>
              <w:bottom w:val="single" w:sz="8" w:space="0" w:color="000000"/>
              <w:right w:val="single" w:sz="8" w:space="0" w:color="000000"/>
            </w:tcBorders>
            <w:vAlign w:val="center"/>
          </w:tcPr>
          <w:p w14:paraId="2A7E83B8"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17,92%</w:t>
            </w:r>
          </w:p>
        </w:tc>
      </w:tr>
      <w:tr w:rsidR="00844749" w:rsidRPr="007E11BE" w14:paraId="7061C37B" w14:textId="77777777" w:rsidTr="007E11BE">
        <w:trPr>
          <w:trHeight w:hRule="exact" w:val="397"/>
        </w:trPr>
        <w:tc>
          <w:tcPr>
            <w:tcW w:w="567" w:type="dxa"/>
            <w:tcBorders>
              <w:top w:val="single" w:sz="8" w:space="0" w:color="000000"/>
              <w:left w:val="single" w:sz="8" w:space="0" w:color="000000"/>
              <w:bottom w:val="single" w:sz="8" w:space="0" w:color="000000"/>
              <w:right w:val="single" w:sz="8" w:space="0" w:color="000000"/>
            </w:tcBorders>
            <w:vAlign w:val="center"/>
          </w:tcPr>
          <w:p w14:paraId="7A295F66"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2</w:t>
            </w:r>
          </w:p>
        </w:tc>
        <w:tc>
          <w:tcPr>
            <w:tcW w:w="851" w:type="dxa"/>
            <w:tcBorders>
              <w:top w:val="single" w:sz="8" w:space="0" w:color="000000"/>
              <w:left w:val="single" w:sz="8" w:space="0" w:color="000000"/>
              <w:bottom w:val="single" w:sz="8" w:space="0" w:color="000000"/>
              <w:right w:val="single" w:sz="8" w:space="0" w:color="000000"/>
            </w:tcBorders>
            <w:vAlign w:val="center"/>
          </w:tcPr>
          <w:p w14:paraId="203DBDDF"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33.72.02</w:t>
            </w:r>
          </w:p>
        </w:tc>
        <w:tc>
          <w:tcPr>
            <w:tcW w:w="1276" w:type="dxa"/>
            <w:tcBorders>
              <w:top w:val="single" w:sz="8" w:space="0" w:color="000000"/>
              <w:left w:val="single" w:sz="8" w:space="0" w:color="000000"/>
              <w:bottom w:val="single" w:sz="8" w:space="0" w:color="000000"/>
              <w:right w:val="single" w:sz="8" w:space="0" w:color="000000"/>
            </w:tcBorders>
            <w:vAlign w:val="center"/>
          </w:tcPr>
          <w:p w14:paraId="7BA9EA8D"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SERENGAN</w:t>
            </w:r>
          </w:p>
        </w:tc>
        <w:tc>
          <w:tcPr>
            <w:tcW w:w="733" w:type="dxa"/>
            <w:tcBorders>
              <w:top w:val="single" w:sz="8" w:space="0" w:color="000000"/>
              <w:left w:val="single" w:sz="8" w:space="0" w:color="000000"/>
              <w:bottom w:val="single" w:sz="8" w:space="0" w:color="000000"/>
              <w:right w:val="single" w:sz="8" w:space="0" w:color="000000"/>
            </w:tcBorders>
            <w:vAlign w:val="center"/>
          </w:tcPr>
          <w:p w14:paraId="40981B8F"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26.410</w:t>
            </w:r>
          </w:p>
        </w:tc>
        <w:tc>
          <w:tcPr>
            <w:tcW w:w="684" w:type="dxa"/>
            <w:tcBorders>
              <w:top w:val="single" w:sz="8" w:space="0" w:color="000000"/>
              <w:left w:val="single" w:sz="8" w:space="0" w:color="000000"/>
              <w:bottom w:val="single" w:sz="8" w:space="0" w:color="000000"/>
              <w:right w:val="single" w:sz="8" w:space="0" w:color="000000"/>
            </w:tcBorders>
            <w:vAlign w:val="center"/>
          </w:tcPr>
          <w:p w14:paraId="26660C00"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9.54%</w:t>
            </w:r>
          </w:p>
        </w:tc>
        <w:tc>
          <w:tcPr>
            <w:tcW w:w="709" w:type="dxa"/>
            <w:tcBorders>
              <w:top w:val="single" w:sz="8" w:space="0" w:color="000000"/>
              <w:left w:val="single" w:sz="8" w:space="0" w:color="000000"/>
              <w:bottom w:val="single" w:sz="8" w:space="0" w:color="000000"/>
              <w:right w:val="single" w:sz="8" w:space="0" w:color="000000"/>
            </w:tcBorders>
            <w:vAlign w:val="center"/>
          </w:tcPr>
          <w:p w14:paraId="33E727AE"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27.586</w:t>
            </w:r>
          </w:p>
        </w:tc>
        <w:tc>
          <w:tcPr>
            <w:tcW w:w="709" w:type="dxa"/>
            <w:tcBorders>
              <w:top w:val="single" w:sz="8" w:space="0" w:color="000000"/>
              <w:left w:val="single" w:sz="8" w:space="0" w:color="000000"/>
              <w:bottom w:val="single" w:sz="8" w:space="0" w:color="000000"/>
              <w:right w:val="single" w:sz="8" w:space="0" w:color="000000"/>
            </w:tcBorders>
            <w:vAlign w:val="center"/>
          </w:tcPr>
          <w:p w14:paraId="45EA0338"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9,65%</w:t>
            </w:r>
          </w:p>
        </w:tc>
        <w:tc>
          <w:tcPr>
            <w:tcW w:w="850" w:type="dxa"/>
            <w:tcBorders>
              <w:top w:val="single" w:sz="8" w:space="0" w:color="000000"/>
              <w:left w:val="single" w:sz="8" w:space="0" w:color="000000"/>
              <w:bottom w:val="single" w:sz="8" w:space="0" w:color="000000"/>
              <w:right w:val="single" w:sz="8" w:space="0" w:color="000000"/>
            </w:tcBorders>
            <w:vAlign w:val="center"/>
          </w:tcPr>
          <w:p w14:paraId="3D8A6059"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53.996</w:t>
            </w:r>
          </w:p>
        </w:tc>
        <w:tc>
          <w:tcPr>
            <w:tcW w:w="709" w:type="dxa"/>
            <w:tcBorders>
              <w:top w:val="single" w:sz="8" w:space="0" w:color="000000"/>
              <w:left w:val="single" w:sz="8" w:space="0" w:color="000000"/>
              <w:bottom w:val="single" w:sz="8" w:space="0" w:color="000000"/>
              <w:right w:val="single" w:sz="8" w:space="0" w:color="000000"/>
            </w:tcBorders>
            <w:vAlign w:val="center"/>
          </w:tcPr>
          <w:p w14:paraId="009F0A7B"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9,59%</w:t>
            </w:r>
          </w:p>
        </w:tc>
      </w:tr>
      <w:tr w:rsidR="00844749" w:rsidRPr="007E11BE" w14:paraId="33C8592F" w14:textId="77777777" w:rsidTr="007E11BE">
        <w:trPr>
          <w:trHeight w:hRule="exact" w:val="540"/>
        </w:trPr>
        <w:tc>
          <w:tcPr>
            <w:tcW w:w="567" w:type="dxa"/>
            <w:tcBorders>
              <w:top w:val="single" w:sz="8" w:space="0" w:color="000000"/>
              <w:left w:val="single" w:sz="8" w:space="0" w:color="000000"/>
              <w:bottom w:val="single" w:sz="8" w:space="0" w:color="000000"/>
              <w:right w:val="single" w:sz="8" w:space="0" w:color="000000"/>
            </w:tcBorders>
            <w:vAlign w:val="center"/>
          </w:tcPr>
          <w:p w14:paraId="71954BBB"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w:t>
            </w:r>
          </w:p>
        </w:tc>
        <w:tc>
          <w:tcPr>
            <w:tcW w:w="851" w:type="dxa"/>
            <w:tcBorders>
              <w:top w:val="single" w:sz="8" w:space="0" w:color="000000"/>
              <w:left w:val="single" w:sz="8" w:space="0" w:color="000000"/>
              <w:bottom w:val="single" w:sz="8" w:space="0" w:color="000000"/>
              <w:right w:val="single" w:sz="8" w:space="0" w:color="000000"/>
            </w:tcBorders>
            <w:vAlign w:val="center"/>
          </w:tcPr>
          <w:p w14:paraId="078728AB"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33.72.03</w:t>
            </w:r>
          </w:p>
        </w:tc>
        <w:tc>
          <w:tcPr>
            <w:tcW w:w="1276" w:type="dxa"/>
            <w:tcBorders>
              <w:top w:val="single" w:sz="8" w:space="0" w:color="000000"/>
              <w:left w:val="single" w:sz="8" w:space="0" w:color="000000"/>
              <w:bottom w:val="single" w:sz="8" w:space="0" w:color="000000"/>
              <w:right w:val="single" w:sz="8" w:space="0" w:color="000000"/>
            </w:tcBorders>
            <w:vAlign w:val="center"/>
          </w:tcPr>
          <w:p w14:paraId="672FD29A"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PASAR KLIWON</w:t>
            </w:r>
          </w:p>
        </w:tc>
        <w:tc>
          <w:tcPr>
            <w:tcW w:w="733" w:type="dxa"/>
            <w:tcBorders>
              <w:top w:val="single" w:sz="8" w:space="0" w:color="000000"/>
              <w:left w:val="single" w:sz="8" w:space="0" w:color="000000"/>
              <w:bottom w:val="single" w:sz="8" w:space="0" w:color="000000"/>
              <w:right w:val="single" w:sz="8" w:space="0" w:color="000000"/>
            </w:tcBorders>
            <w:vAlign w:val="center"/>
          </w:tcPr>
          <w:p w14:paraId="30AF5DC6"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41.947</w:t>
            </w:r>
          </w:p>
        </w:tc>
        <w:tc>
          <w:tcPr>
            <w:tcW w:w="684" w:type="dxa"/>
            <w:tcBorders>
              <w:top w:val="single" w:sz="8" w:space="0" w:color="000000"/>
              <w:left w:val="single" w:sz="8" w:space="0" w:color="000000"/>
              <w:bottom w:val="single" w:sz="8" w:space="0" w:color="000000"/>
              <w:right w:val="single" w:sz="8" w:space="0" w:color="000000"/>
            </w:tcBorders>
            <w:vAlign w:val="center"/>
          </w:tcPr>
          <w:p w14:paraId="52AD4A1F"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15.14%</w:t>
            </w:r>
          </w:p>
        </w:tc>
        <w:tc>
          <w:tcPr>
            <w:tcW w:w="709" w:type="dxa"/>
            <w:tcBorders>
              <w:top w:val="single" w:sz="8" w:space="0" w:color="000000"/>
              <w:left w:val="single" w:sz="8" w:space="0" w:color="000000"/>
              <w:bottom w:val="single" w:sz="8" w:space="0" w:color="000000"/>
              <w:right w:val="single" w:sz="8" w:space="0" w:color="000000"/>
            </w:tcBorders>
            <w:vAlign w:val="center"/>
          </w:tcPr>
          <w:p w14:paraId="5D017541"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42.782</w:t>
            </w:r>
          </w:p>
        </w:tc>
        <w:tc>
          <w:tcPr>
            <w:tcW w:w="709" w:type="dxa"/>
            <w:tcBorders>
              <w:top w:val="single" w:sz="8" w:space="0" w:color="000000"/>
              <w:left w:val="single" w:sz="8" w:space="0" w:color="000000"/>
              <w:bottom w:val="single" w:sz="8" w:space="0" w:color="000000"/>
              <w:right w:val="single" w:sz="8" w:space="0" w:color="000000"/>
            </w:tcBorders>
            <w:vAlign w:val="center"/>
          </w:tcPr>
          <w:p w14:paraId="1BFC3155"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14,97%</w:t>
            </w:r>
          </w:p>
        </w:tc>
        <w:tc>
          <w:tcPr>
            <w:tcW w:w="850" w:type="dxa"/>
            <w:tcBorders>
              <w:top w:val="single" w:sz="8" w:space="0" w:color="000000"/>
              <w:left w:val="single" w:sz="8" w:space="0" w:color="000000"/>
              <w:bottom w:val="single" w:sz="8" w:space="0" w:color="000000"/>
              <w:right w:val="single" w:sz="8" w:space="0" w:color="000000"/>
            </w:tcBorders>
            <w:vAlign w:val="center"/>
          </w:tcPr>
          <w:p w14:paraId="34FD40E1"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84.729</w:t>
            </w:r>
          </w:p>
        </w:tc>
        <w:tc>
          <w:tcPr>
            <w:tcW w:w="709" w:type="dxa"/>
            <w:tcBorders>
              <w:top w:val="single" w:sz="8" w:space="0" w:color="000000"/>
              <w:left w:val="single" w:sz="8" w:space="0" w:color="000000"/>
              <w:bottom w:val="single" w:sz="8" w:space="0" w:color="000000"/>
              <w:right w:val="single" w:sz="8" w:space="0" w:color="000000"/>
            </w:tcBorders>
            <w:vAlign w:val="center"/>
          </w:tcPr>
          <w:p w14:paraId="72AEB7A6"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15,05%</w:t>
            </w:r>
          </w:p>
        </w:tc>
      </w:tr>
      <w:tr w:rsidR="00844749" w:rsidRPr="007E11BE" w14:paraId="4CA571F7" w14:textId="77777777" w:rsidTr="007E11BE">
        <w:trPr>
          <w:trHeight w:hRule="exact" w:val="397"/>
        </w:trPr>
        <w:tc>
          <w:tcPr>
            <w:tcW w:w="567" w:type="dxa"/>
            <w:tcBorders>
              <w:top w:val="single" w:sz="8" w:space="0" w:color="000000"/>
              <w:left w:val="single" w:sz="8" w:space="0" w:color="000000"/>
              <w:bottom w:val="single" w:sz="8" w:space="0" w:color="000000"/>
              <w:right w:val="single" w:sz="8" w:space="0" w:color="000000"/>
            </w:tcBorders>
            <w:vAlign w:val="center"/>
          </w:tcPr>
          <w:p w14:paraId="28123FE9"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lastRenderedPageBreak/>
              <w:t>4</w:t>
            </w:r>
          </w:p>
        </w:tc>
        <w:tc>
          <w:tcPr>
            <w:tcW w:w="851" w:type="dxa"/>
            <w:tcBorders>
              <w:top w:val="single" w:sz="8" w:space="0" w:color="000000"/>
              <w:left w:val="single" w:sz="8" w:space="0" w:color="000000"/>
              <w:bottom w:val="single" w:sz="8" w:space="0" w:color="000000"/>
              <w:right w:val="single" w:sz="8" w:space="0" w:color="000000"/>
            </w:tcBorders>
            <w:vAlign w:val="center"/>
          </w:tcPr>
          <w:p w14:paraId="5F2A8D55"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33.72.04</w:t>
            </w:r>
          </w:p>
        </w:tc>
        <w:tc>
          <w:tcPr>
            <w:tcW w:w="1276" w:type="dxa"/>
            <w:tcBorders>
              <w:top w:val="single" w:sz="8" w:space="0" w:color="000000"/>
              <w:left w:val="single" w:sz="8" w:space="0" w:color="000000"/>
              <w:bottom w:val="single" w:sz="8" w:space="0" w:color="000000"/>
              <w:right w:val="single" w:sz="8" w:space="0" w:color="000000"/>
            </w:tcBorders>
            <w:vAlign w:val="center"/>
          </w:tcPr>
          <w:p w14:paraId="7E7CDEDA"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JEBRES</w:t>
            </w:r>
          </w:p>
        </w:tc>
        <w:tc>
          <w:tcPr>
            <w:tcW w:w="733" w:type="dxa"/>
            <w:tcBorders>
              <w:top w:val="single" w:sz="8" w:space="0" w:color="000000"/>
              <w:left w:val="single" w:sz="8" w:space="0" w:color="000000"/>
              <w:bottom w:val="single" w:sz="8" w:space="0" w:color="000000"/>
              <w:right w:val="single" w:sz="8" w:space="0" w:color="000000"/>
            </w:tcBorders>
            <w:vAlign w:val="center"/>
          </w:tcPr>
          <w:p w14:paraId="177E3D65"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71.352</w:t>
            </w:r>
          </w:p>
        </w:tc>
        <w:tc>
          <w:tcPr>
            <w:tcW w:w="684" w:type="dxa"/>
            <w:tcBorders>
              <w:top w:val="single" w:sz="8" w:space="0" w:color="000000"/>
              <w:left w:val="single" w:sz="8" w:space="0" w:color="000000"/>
              <w:bottom w:val="single" w:sz="8" w:space="0" w:color="000000"/>
              <w:right w:val="single" w:sz="8" w:space="0" w:color="000000"/>
            </w:tcBorders>
            <w:vAlign w:val="center"/>
          </w:tcPr>
          <w:p w14:paraId="61060A41"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25.76%</w:t>
            </w:r>
          </w:p>
        </w:tc>
        <w:tc>
          <w:tcPr>
            <w:tcW w:w="709" w:type="dxa"/>
            <w:tcBorders>
              <w:top w:val="single" w:sz="8" w:space="0" w:color="000000"/>
              <w:left w:val="single" w:sz="8" w:space="0" w:color="000000"/>
              <w:bottom w:val="single" w:sz="8" w:space="0" w:color="000000"/>
              <w:right w:val="single" w:sz="8" w:space="0" w:color="000000"/>
            </w:tcBorders>
            <w:vAlign w:val="center"/>
          </w:tcPr>
          <w:p w14:paraId="3FC45327"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72.889</w:t>
            </w:r>
          </w:p>
        </w:tc>
        <w:tc>
          <w:tcPr>
            <w:tcW w:w="709" w:type="dxa"/>
            <w:tcBorders>
              <w:top w:val="single" w:sz="8" w:space="0" w:color="000000"/>
              <w:left w:val="single" w:sz="8" w:space="0" w:color="000000"/>
              <w:bottom w:val="single" w:sz="8" w:space="0" w:color="000000"/>
              <w:right w:val="single" w:sz="8" w:space="0" w:color="000000"/>
            </w:tcBorders>
            <w:vAlign w:val="center"/>
          </w:tcPr>
          <w:p w14:paraId="69B6DC74"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25,50%</w:t>
            </w:r>
          </w:p>
        </w:tc>
        <w:tc>
          <w:tcPr>
            <w:tcW w:w="850" w:type="dxa"/>
            <w:tcBorders>
              <w:top w:val="single" w:sz="8" w:space="0" w:color="000000"/>
              <w:left w:val="single" w:sz="8" w:space="0" w:color="000000"/>
              <w:bottom w:val="single" w:sz="8" w:space="0" w:color="000000"/>
              <w:right w:val="single" w:sz="8" w:space="0" w:color="000000"/>
            </w:tcBorders>
            <w:vAlign w:val="center"/>
          </w:tcPr>
          <w:p w14:paraId="27342D74"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144.241</w:t>
            </w:r>
          </w:p>
        </w:tc>
        <w:tc>
          <w:tcPr>
            <w:tcW w:w="709" w:type="dxa"/>
            <w:tcBorders>
              <w:top w:val="single" w:sz="8" w:space="0" w:color="000000"/>
              <w:left w:val="single" w:sz="8" w:space="0" w:color="000000"/>
              <w:bottom w:val="single" w:sz="8" w:space="0" w:color="000000"/>
              <w:right w:val="single" w:sz="8" w:space="0" w:color="000000"/>
            </w:tcBorders>
            <w:vAlign w:val="center"/>
          </w:tcPr>
          <w:p w14:paraId="17C0706B"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25,63%</w:t>
            </w:r>
          </w:p>
        </w:tc>
      </w:tr>
      <w:tr w:rsidR="00844749" w:rsidRPr="007E11BE" w14:paraId="606E8267" w14:textId="77777777" w:rsidTr="007E11BE">
        <w:trPr>
          <w:trHeight w:hRule="exact" w:val="397"/>
        </w:trPr>
        <w:tc>
          <w:tcPr>
            <w:tcW w:w="567" w:type="dxa"/>
            <w:tcBorders>
              <w:top w:val="single" w:sz="8" w:space="0" w:color="000000"/>
              <w:left w:val="single" w:sz="8" w:space="0" w:color="000000"/>
              <w:bottom w:val="single" w:sz="8" w:space="0" w:color="000000"/>
              <w:right w:val="single" w:sz="8" w:space="0" w:color="000000"/>
            </w:tcBorders>
            <w:vAlign w:val="center"/>
          </w:tcPr>
          <w:p w14:paraId="0211FA4F" w14:textId="77777777" w:rsidR="00844749" w:rsidRPr="007E11BE" w:rsidRDefault="00844749" w:rsidP="00844749">
            <w:pPr>
              <w:widowControl w:val="0"/>
              <w:autoSpaceDE w:val="0"/>
              <w:autoSpaceDN w:val="0"/>
              <w:adjustRightInd w:val="0"/>
              <w:spacing w:before="29" w:after="0" w:line="199" w:lineRule="exact"/>
              <w:ind w:left="75"/>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5</w:t>
            </w:r>
          </w:p>
        </w:tc>
        <w:tc>
          <w:tcPr>
            <w:tcW w:w="851" w:type="dxa"/>
            <w:tcBorders>
              <w:top w:val="single" w:sz="8" w:space="0" w:color="000000"/>
              <w:left w:val="single" w:sz="8" w:space="0" w:color="000000"/>
              <w:bottom w:val="single" w:sz="8" w:space="0" w:color="000000"/>
              <w:right w:val="single" w:sz="8" w:space="0" w:color="000000"/>
            </w:tcBorders>
            <w:vAlign w:val="center"/>
          </w:tcPr>
          <w:p w14:paraId="06BC598E"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33.72.05</w:t>
            </w:r>
          </w:p>
        </w:tc>
        <w:tc>
          <w:tcPr>
            <w:tcW w:w="1276" w:type="dxa"/>
            <w:tcBorders>
              <w:top w:val="single" w:sz="8" w:space="0" w:color="000000"/>
              <w:left w:val="single" w:sz="8" w:space="0" w:color="000000"/>
              <w:bottom w:val="single" w:sz="8" w:space="0" w:color="000000"/>
              <w:right w:val="single" w:sz="8" w:space="0" w:color="000000"/>
            </w:tcBorders>
            <w:vAlign w:val="center"/>
          </w:tcPr>
          <w:p w14:paraId="02C4608D" w14:textId="77777777" w:rsidR="00844749" w:rsidRPr="007E11BE" w:rsidRDefault="00844749" w:rsidP="00844749">
            <w:pPr>
              <w:widowControl w:val="0"/>
              <w:autoSpaceDE w:val="0"/>
              <w:autoSpaceDN w:val="0"/>
              <w:adjustRightInd w:val="0"/>
              <w:spacing w:before="29" w:after="0" w:line="199" w:lineRule="exact"/>
              <w:ind w:left="30"/>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BANJARSARI</w:t>
            </w:r>
          </w:p>
        </w:tc>
        <w:tc>
          <w:tcPr>
            <w:tcW w:w="733" w:type="dxa"/>
            <w:tcBorders>
              <w:top w:val="single" w:sz="8" w:space="0" w:color="000000"/>
              <w:left w:val="single" w:sz="8" w:space="0" w:color="000000"/>
              <w:bottom w:val="single" w:sz="8" w:space="0" w:color="000000"/>
              <w:right w:val="single" w:sz="8" w:space="0" w:color="000000"/>
            </w:tcBorders>
            <w:vAlign w:val="center"/>
          </w:tcPr>
          <w:p w14:paraId="42B8C207"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87.893</w:t>
            </w:r>
          </w:p>
        </w:tc>
        <w:tc>
          <w:tcPr>
            <w:tcW w:w="684" w:type="dxa"/>
            <w:tcBorders>
              <w:top w:val="single" w:sz="8" w:space="0" w:color="000000"/>
              <w:left w:val="single" w:sz="8" w:space="0" w:color="000000"/>
              <w:bottom w:val="single" w:sz="8" w:space="0" w:color="000000"/>
              <w:right w:val="single" w:sz="8" w:space="0" w:color="000000"/>
            </w:tcBorders>
            <w:vAlign w:val="center"/>
          </w:tcPr>
          <w:p w14:paraId="44F855B3"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31.73%</w:t>
            </w:r>
          </w:p>
        </w:tc>
        <w:tc>
          <w:tcPr>
            <w:tcW w:w="709" w:type="dxa"/>
            <w:tcBorders>
              <w:top w:val="single" w:sz="8" w:space="0" w:color="000000"/>
              <w:left w:val="single" w:sz="8" w:space="0" w:color="000000"/>
              <w:bottom w:val="single" w:sz="8" w:space="0" w:color="000000"/>
              <w:right w:val="single" w:sz="8" w:space="0" w:color="000000"/>
            </w:tcBorders>
            <w:vAlign w:val="center"/>
          </w:tcPr>
          <w:p w14:paraId="05FC7EBC"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91.081</w:t>
            </w:r>
          </w:p>
        </w:tc>
        <w:tc>
          <w:tcPr>
            <w:tcW w:w="709" w:type="dxa"/>
            <w:tcBorders>
              <w:top w:val="single" w:sz="8" w:space="0" w:color="000000"/>
              <w:left w:val="single" w:sz="8" w:space="0" w:color="000000"/>
              <w:bottom w:val="single" w:sz="8" w:space="0" w:color="000000"/>
              <w:right w:val="single" w:sz="8" w:space="0" w:color="000000"/>
            </w:tcBorders>
            <w:vAlign w:val="center"/>
          </w:tcPr>
          <w:p w14:paraId="4296A972"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31,87%</w:t>
            </w:r>
          </w:p>
        </w:tc>
        <w:tc>
          <w:tcPr>
            <w:tcW w:w="850" w:type="dxa"/>
            <w:tcBorders>
              <w:top w:val="single" w:sz="8" w:space="0" w:color="000000"/>
              <w:left w:val="single" w:sz="8" w:space="0" w:color="000000"/>
              <w:bottom w:val="single" w:sz="8" w:space="0" w:color="000000"/>
              <w:right w:val="single" w:sz="8" w:space="0" w:color="000000"/>
            </w:tcBorders>
            <w:vAlign w:val="center"/>
          </w:tcPr>
          <w:p w14:paraId="28EF4844"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178.974</w:t>
            </w:r>
          </w:p>
        </w:tc>
        <w:tc>
          <w:tcPr>
            <w:tcW w:w="709" w:type="dxa"/>
            <w:tcBorders>
              <w:top w:val="single" w:sz="8" w:space="0" w:color="000000"/>
              <w:left w:val="single" w:sz="8" w:space="0" w:color="000000"/>
              <w:bottom w:val="single" w:sz="8" w:space="0" w:color="000000"/>
              <w:right w:val="single" w:sz="8" w:space="0" w:color="000000"/>
            </w:tcBorders>
            <w:vAlign w:val="center"/>
          </w:tcPr>
          <w:p w14:paraId="7EB427F9"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color w:val="000000"/>
                <w:sz w:val="16"/>
                <w:szCs w:val="16"/>
                <w:lang w:val="id-ID"/>
              </w:rPr>
            </w:pPr>
            <w:r w:rsidRPr="007E11BE">
              <w:rPr>
                <w:rFonts w:ascii="Arial Narrow" w:eastAsia="Calibri" w:hAnsi="Arial Narrow" w:cs="Times New Roman"/>
                <w:color w:val="000000"/>
                <w:sz w:val="16"/>
                <w:szCs w:val="16"/>
                <w:lang w:val="id-ID"/>
              </w:rPr>
              <w:t>31,80%</w:t>
            </w:r>
          </w:p>
        </w:tc>
      </w:tr>
      <w:tr w:rsidR="00844749" w:rsidRPr="007E11BE" w14:paraId="2643C003" w14:textId="77777777" w:rsidTr="007E11BE">
        <w:trPr>
          <w:trHeight w:hRule="exact" w:val="397"/>
        </w:trPr>
        <w:tc>
          <w:tcPr>
            <w:tcW w:w="2694" w:type="dxa"/>
            <w:gridSpan w:val="3"/>
            <w:tcBorders>
              <w:top w:val="single" w:sz="8" w:space="0" w:color="000000"/>
              <w:left w:val="single" w:sz="8" w:space="0" w:color="000000"/>
              <w:bottom w:val="single" w:sz="8" w:space="0" w:color="000000"/>
              <w:right w:val="single" w:sz="8" w:space="0" w:color="000000"/>
            </w:tcBorders>
            <w:shd w:val="clear" w:color="auto" w:fill="FFFFCC"/>
            <w:vAlign w:val="center"/>
          </w:tcPr>
          <w:p w14:paraId="0A8D8881"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b/>
                <w:bCs/>
                <w:color w:val="000000"/>
                <w:sz w:val="16"/>
                <w:szCs w:val="16"/>
                <w:lang w:val="id-ID"/>
              </w:rPr>
            </w:pPr>
            <w:r w:rsidRPr="007E11BE">
              <w:rPr>
                <w:rFonts w:ascii="Arial Narrow" w:eastAsia="Calibri" w:hAnsi="Arial Narrow" w:cs="Times New Roman"/>
                <w:b/>
                <w:bCs/>
                <w:color w:val="000000"/>
                <w:sz w:val="16"/>
                <w:szCs w:val="16"/>
                <w:lang w:val="id-ID"/>
              </w:rPr>
              <w:t>Jumlah</w:t>
            </w:r>
          </w:p>
        </w:tc>
        <w:tc>
          <w:tcPr>
            <w:tcW w:w="733" w:type="dxa"/>
            <w:tcBorders>
              <w:top w:val="single" w:sz="8" w:space="0" w:color="000000"/>
              <w:left w:val="single" w:sz="8" w:space="0" w:color="000000"/>
              <w:bottom w:val="single" w:sz="8" w:space="0" w:color="000000"/>
              <w:right w:val="single" w:sz="8" w:space="0" w:color="000000"/>
            </w:tcBorders>
            <w:shd w:val="clear" w:color="auto" w:fill="FFFFCC"/>
            <w:vAlign w:val="center"/>
          </w:tcPr>
          <w:p w14:paraId="72BA8398"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b/>
                <w:bCs/>
                <w:color w:val="000000"/>
                <w:sz w:val="16"/>
                <w:szCs w:val="16"/>
                <w:lang w:val="id-ID"/>
              </w:rPr>
            </w:pPr>
            <w:r w:rsidRPr="007E11BE">
              <w:rPr>
                <w:rFonts w:ascii="Arial Narrow" w:eastAsia="Calibri" w:hAnsi="Arial Narrow" w:cs="Times New Roman"/>
                <w:b/>
                <w:bCs/>
                <w:color w:val="000000"/>
                <w:sz w:val="16"/>
                <w:szCs w:val="16"/>
                <w:lang w:val="id-ID"/>
              </w:rPr>
              <w:t>276.981</w:t>
            </w:r>
          </w:p>
        </w:tc>
        <w:tc>
          <w:tcPr>
            <w:tcW w:w="684" w:type="dxa"/>
            <w:tcBorders>
              <w:top w:val="single" w:sz="8" w:space="0" w:color="000000"/>
              <w:left w:val="single" w:sz="8" w:space="0" w:color="000000"/>
              <w:bottom w:val="single" w:sz="8" w:space="0" w:color="000000"/>
              <w:right w:val="single" w:sz="8" w:space="0" w:color="000000"/>
            </w:tcBorders>
            <w:shd w:val="clear" w:color="auto" w:fill="FFFFCC"/>
            <w:vAlign w:val="center"/>
          </w:tcPr>
          <w:p w14:paraId="78574A0A"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b/>
                <w:bCs/>
                <w:color w:val="000000"/>
                <w:sz w:val="16"/>
                <w:szCs w:val="16"/>
                <w:lang w:val="id-ID"/>
              </w:rPr>
            </w:pPr>
            <w:r w:rsidRPr="007E11BE">
              <w:rPr>
                <w:rFonts w:ascii="Arial Narrow" w:eastAsia="Calibri" w:hAnsi="Arial Narrow" w:cs="Times New Roman"/>
                <w:b/>
                <w:bCs/>
                <w:color w:val="000000"/>
                <w:sz w:val="16"/>
                <w:szCs w:val="16"/>
                <w:lang w:val="id-ID"/>
              </w:rPr>
              <w:t>100,00%</w:t>
            </w:r>
          </w:p>
        </w:tc>
        <w:tc>
          <w:tcPr>
            <w:tcW w:w="709" w:type="dxa"/>
            <w:tcBorders>
              <w:top w:val="single" w:sz="8" w:space="0" w:color="000000"/>
              <w:left w:val="single" w:sz="8" w:space="0" w:color="000000"/>
              <w:bottom w:val="single" w:sz="8" w:space="0" w:color="000000"/>
              <w:right w:val="single" w:sz="8" w:space="0" w:color="000000"/>
            </w:tcBorders>
            <w:shd w:val="clear" w:color="auto" w:fill="FFFFCC"/>
            <w:vAlign w:val="center"/>
          </w:tcPr>
          <w:p w14:paraId="47C04A28" w14:textId="77777777" w:rsidR="00844749" w:rsidRPr="007E11BE" w:rsidRDefault="00844749" w:rsidP="00844749">
            <w:pPr>
              <w:widowControl w:val="0"/>
              <w:autoSpaceDE w:val="0"/>
              <w:autoSpaceDN w:val="0"/>
              <w:adjustRightInd w:val="0"/>
              <w:spacing w:before="29" w:after="0" w:line="199" w:lineRule="exact"/>
              <w:ind w:left="30"/>
              <w:jc w:val="right"/>
              <w:rPr>
                <w:rFonts w:ascii="Arial Narrow" w:eastAsia="Calibri" w:hAnsi="Arial Narrow" w:cs="Times New Roman"/>
                <w:b/>
                <w:bCs/>
                <w:color w:val="000000"/>
                <w:sz w:val="16"/>
                <w:szCs w:val="16"/>
                <w:lang w:val="id-ID"/>
              </w:rPr>
            </w:pPr>
            <w:r w:rsidRPr="007E11BE">
              <w:rPr>
                <w:rFonts w:ascii="Arial Narrow" w:eastAsia="Calibri" w:hAnsi="Arial Narrow" w:cs="Times New Roman"/>
                <w:b/>
                <w:bCs/>
                <w:color w:val="000000"/>
                <w:sz w:val="16"/>
                <w:szCs w:val="16"/>
                <w:lang w:val="id-ID"/>
              </w:rPr>
              <w:t>285.820</w:t>
            </w:r>
          </w:p>
        </w:tc>
        <w:tc>
          <w:tcPr>
            <w:tcW w:w="709" w:type="dxa"/>
            <w:tcBorders>
              <w:top w:val="single" w:sz="8" w:space="0" w:color="000000"/>
              <w:left w:val="single" w:sz="8" w:space="0" w:color="000000"/>
              <w:bottom w:val="single" w:sz="8" w:space="0" w:color="000000"/>
              <w:right w:val="single" w:sz="8" w:space="0" w:color="000000"/>
            </w:tcBorders>
            <w:shd w:val="clear" w:color="auto" w:fill="FFFFCC"/>
            <w:vAlign w:val="center"/>
          </w:tcPr>
          <w:p w14:paraId="36E9C95B"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b/>
                <w:bCs/>
                <w:color w:val="000000"/>
                <w:sz w:val="16"/>
                <w:szCs w:val="16"/>
                <w:lang w:val="id-ID"/>
              </w:rPr>
            </w:pPr>
            <w:r w:rsidRPr="007E11BE">
              <w:rPr>
                <w:rFonts w:ascii="Arial Narrow" w:eastAsia="Calibri" w:hAnsi="Arial Narrow" w:cs="Times New Roman"/>
                <w:b/>
                <w:bCs/>
                <w:color w:val="000000"/>
                <w:sz w:val="16"/>
                <w:szCs w:val="16"/>
                <w:lang w:val="id-ID"/>
              </w:rPr>
              <w:t>100,00%</w:t>
            </w:r>
          </w:p>
        </w:tc>
        <w:tc>
          <w:tcPr>
            <w:tcW w:w="850" w:type="dxa"/>
            <w:tcBorders>
              <w:top w:val="single" w:sz="8" w:space="0" w:color="000000"/>
              <w:left w:val="single" w:sz="8" w:space="0" w:color="000000"/>
              <w:bottom w:val="single" w:sz="8" w:space="0" w:color="000000"/>
              <w:right w:val="single" w:sz="8" w:space="0" w:color="000000"/>
            </w:tcBorders>
            <w:shd w:val="clear" w:color="auto" w:fill="FFDA46"/>
            <w:vAlign w:val="center"/>
          </w:tcPr>
          <w:p w14:paraId="41DE8652"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b/>
                <w:bCs/>
                <w:color w:val="000000"/>
                <w:sz w:val="16"/>
                <w:szCs w:val="16"/>
                <w:lang w:val="id-ID"/>
              </w:rPr>
            </w:pPr>
            <w:r w:rsidRPr="007E11BE">
              <w:rPr>
                <w:rFonts w:ascii="Arial Narrow" w:eastAsia="Calibri" w:hAnsi="Arial Narrow" w:cs="Times New Roman"/>
                <w:b/>
                <w:bCs/>
                <w:color w:val="000000"/>
                <w:sz w:val="16"/>
                <w:szCs w:val="16"/>
                <w:lang w:val="id-ID"/>
              </w:rPr>
              <w:t>562.801</w:t>
            </w:r>
          </w:p>
        </w:tc>
        <w:tc>
          <w:tcPr>
            <w:tcW w:w="709" w:type="dxa"/>
            <w:tcBorders>
              <w:top w:val="single" w:sz="8" w:space="0" w:color="000000"/>
              <w:left w:val="single" w:sz="8" w:space="0" w:color="000000"/>
              <w:bottom w:val="single" w:sz="8" w:space="0" w:color="000000"/>
              <w:right w:val="single" w:sz="8" w:space="0" w:color="000000"/>
            </w:tcBorders>
            <w:shd w:val="clear" w:color="auto" w:fill="FFFFCC"/>
            <w:vAlign w:val="center"/>
          </w:tcPr>
          <w:p w14:paraId="10D3BE99" w14:textId="77777777" w:rsidR="00844749" w:rsidRPr="007E11BE" w:rsidRDefault="00844749" w:rsidP="00844749">
            <w:pPr>
              <w:widowControl w:val="0"/>
              <w:autoSpaceDE w:val="0"/>
              <w:autoSpaceDN w:val="0"/>
              <w:adjustRightInd w:val="0"/>
              <w:spacing w:before="29" w:after="0" w:line="199" w:lineRule="exact"/>
              <w:ind w:left="30"/>
              <w:jc w:val="center"/>
              <w:rPr>
                <w:rFonts w:ascii="Arial Narrow" w:eastAsia="Calibri" w:hAnsi="Arial Narrow" w:cs="Times New Roman"/>
                <w:b/>
                <w:bCs/>
                <w:color w:val="000000"/>
                <w:sz w:val="16"/>
                <w:szCs w:val="16"/>
                <w:lang w:val="id-ID"/>
              </w:rPr>
            </w:pPr>
            <w:r w:rsidRPr="007E11BE">
              <w:rPr>
                <w:rFonts w:ascii="Arial Narrow" w:eastAsia="Calibri" w:hAnsi="Arial Narrow" w:cs="Times New Roman"/>
                <w:b/>
                <w:bCs/>
                <w:color w:val="000000"/>
                <w:sz w:val="16"/>
                <w:szCs w:val="16"/>
                <w:lang w:val="id-ID"/>
              </w:rPr>
              <w:t>100,00%</w:t>
            </w:r>
          </w:p>
        </w:tc>
      </w:tr>
    </w:tbl>
    <w:p w14:paraId="1029F10F" w14:textId="77777777" w:rsidR="00844749" w:rsidRDefault="00844749" w:rsidP="00844749">
      <w:pPr>
        <w:spacing w:after="200" w:line="276" w:lineRule="auto"/>
        <w:ind w:left="720"/>
        <w:contextualSpacing/>
        <w:rPr>
          <w:rFonts w:ascii="Times New Roman" w:eastAsia="Calibri" w:hAnsi="Times New Roman" w:cs="Times New Roman"/>
          <w:b/>
        </w:rPr>
      </w:pPr>
    </w:p>
    <w:p w14:paraId="3411883E" w14:textId="77777777" w:rsidR="00CF5CCA" w:rsidRPr="00A9247C" w:rsidRDefault="00CF5CCA" w:rsidP="00844749">
      <w:pPr>
        <w:spacing w:after="200" w:line="276" w:lineRule="auto"/>
        <w:ind w:left="720"/>
        <w:contextualSpacing/>
        <w:rPr>
          <w:rFonts w:ascii="Times New Roman" w:eastAsia="Calibri" w:hAnsi="Times New Roman" w:cs="Times New Roman"/>
          <w:b/>
        </w:rPr>
      </w:pPr>
    </w:p>
    <w:p w14:paraId="1FA48A6B" w14:textId="77777777" w:rsidR="00844749" w:rsidRPr="00A9247C" w:rsidRDefault="00844749" w:rsidP="008550E8">
      <w:pPr>
        <w:numPr>
          <w:ilvl w:val="0"/>
          <w:numId w:val="19"/>
        </w:numPr>
        <w:spacing w:before="120" w:after="0" w:line="276" w:lineRule="auto"/>
        <w:ind w:left="993" w:hanging="426"/>
        <w:jc w:val="both"/>
        <w:rPr>
          <w:rFonts w:ascii="Times New Roman" w:eastAsia="Calibri" w:hAnsi="Times New Roman" w:cs="Times New Roman"/>
          <w:b/>
          <w:lang w:val="id-ID"/>
        </w:rPr>
      </w:pPr>
      <w:r w:rsidRPr="00A9247C">
        <w:rPr>
          <w:rFonts w:ascii="Times New Roman" w:eastAsia="Calibri" w:hAnsi="Times New Roman" w:cs="Times New Roman"/>
          <w:b/>
        </w:rPr>
        <w:t>Komposisi Penduduk Menurut Struktur Usia</w:t>
      </w:r>
    </w:p>
    <w:p w14:paraId="065EE0D3" w14:textId="77777777" w:rsidR="008D2E15" w:rsidRPr="00A9247C" w:rsidRDefault="00844749" w:rsidP="00CF5CCA">
      <w:pPr>
        <w:spacing w:before="120" w:after="0" w:line="360" w:lineRule="auto"/>
        <w:ind w:left="993" w:firstLine="850"/>
        <w:jc w:val="both"/>
        <w:rPr>
          <w:rFonts w:ascii="Times New Roman" w:eastAsia="Calibri" w:hAnsi="Times New Roman" w:cs="Times New Roman"/>
          <w:bCs/>
        </w:rPr>
      </w:pPr>
      <w:r w:rsidRPr="00A9247C">
        <w:rPr>
          <w:rFonts w:ascii="Times New Roman" w:eastAsia="Calibri" w:hAnsi="Times New Roman" w:cs="Times New Roman"/>
          <w:bCs/>
          <w:lang w:val="id-ID"/>
        </w:rPr>
        <w:t>Komposisi penduduk Kota Surakarta menurut struktur usia merata dan seimbang di semua kelompok usia, seperti terlihat dalam tabel berikut</w:t>
      </w:r>
      <w:r w:rsidR="00A9247C">
        <w:rPr>
          <w:rFonts w:ascii="Times New Roman" w:eastAsia="Calibri" w:hAnsi="Times New Roman" w:cs="Times New Roman"/>
          <w:bCs/>
        </w:rPr>
        <w:t xml:space="preserve"> </w:t>
      </w:r>
    </w:p>
    <w:p w14:paraId="00E3A9BE" w14:textId="67540933" w:rsidR="008D2E15" w:rsidDel="00A67AB0" w:rsidRDefault="008D2E15" w:rsidP="00844749">
      <w:pPr>
        <w:spacing w:after="0" w:line="240" w:lineRule="auto"/>
        <w:ind w:left="1276"/>
        <w:jc w:val="center"/>
        <w:rPr>
          <w:del w:id="138" w:author="Hari Laksono" w:date="2018-05-15T14:01:00Z"/>
          <w:rFonts w:ascii="Clarendon Blk BT" w:eastAsia="Calibri" w:hAnsi="Clarendon Blk BT" w:cs="Times New Roman"/>
          <w:sz w:val="20"/>
          <w:szCs w:val="20"/>
          <w14:shadow w14:blurRad="50800" w14:dist="38100" w14:dir="2700000" w14:sx="100000" w14:sy="100000" w14:kx="0" w14:ky="0" w14:algn="tl">
            <w14:srgbClr w14:val="000000">
              <w14:alpha w14:val="60000"/>
            </w14:srgbClr>
          </w14:shadow>
        </w:rPr>
      </w:pPr>
    </w:p>
    <w:p w14:paraId="38F37C25" w14:textId="77777777" w:rsidR="008D2E15" w:rsidRPr="00844749" w:rsidRDefault="008D2E15" w:rsidP="00844749">
      <w:pPr>
        <w:spacing w:after="0" w:line="240" w:lineRule="auto"/>
        <w:ind w:left="1276"/>
        <w:jc w:val="center"/>
        <w:rPr>
          <w:rFonts w:ascii="Clarendon Blk BT" w:eastAsia="Calibri" w:hAnsi="Clarendon Blk BT" w:cs="Times New Roman"/>
          <w:sz w:val="20"/>
          <w:szCs w:val="20"/>
          <w14:shadow w14:blurRad="50800" w14:dist="38100" w14:dir="2700000" w14:sx="100000" w14:sy="100000" w14:kx="0" w14:ky="0" w14:algn="tl">
            <w14:srgbClr w14:val="000000">
              <w14:alpha w14:val="60000"/>
            </w14:srgbClr>
          </w14:shadow>
        </w:rPr>
      </w:pPr>
    </w:p>
    <w:p w14:paraId="6FEE7207" w14:textId="77777777" w:rsidR="00CF5CCA" w:rsidRDefault="00512738" w:rsidP="00A9247C">
      <w:pPr>
        <w:spacing w:after="0" w:line="240" w:lineRule="auto"/>
        <w:ind w:left="851"/>
        <w:jc w:val="center"/>
        <w:rPr>
          <w:rFonts w:ascii="Arial Narrow" w:eastAsia="Calibri" w:hAnsi="Arial Narrow" w:cs="Times New Roman"/>
          <w:b/>
          <w:sz w:val="18"/>
          <w:szCs w:val="18"/>
          <w14:shadow w14:blurRad="50800" w14:dist="38100" w14:dir="2700000" w14:sx="100000" w14:sy="100000" w14:kx="0" w14:ky="0" w14:algn="tl">
            <w14:srgbClr w14:val="000000">
              <w14:alpha w14:val="60000"/>
            </w14:srgbClr>
          </w14:shadow>
        </w:rPr>
      </w:pPr>
      <w:r w:rsidRPr="007E11BE">
        <w:rPr>
          <w:rFonts w:ascii="Arial Narrow" w:eastAsia="Calibri" w:hAnsi="Arial Narrow" w:cs="Times New Roman"/>
          <w:b/>
          <w:sz w:val="18"/>
          <w:szCs w:val="18"/>
          <w14:shadow w14:blurRad="50800" w14:dist="38100" w14:dir="2700000" w14:sx="100000" w14:sy="100000" w14:kx="0" w14:ky="0" w14:algn="tl">
            <w14:srgbClr w14:val="000000">
              <w14:alpha w14:val="60000"/>
            </w14:srgbClr>
          </w14:shadow>
        </w:rPr>
        <w:t xml:space="preserve">Tabel 6.6. </w:t>
      </w:r>
      <w:r w:rsidR="00844749" w:rsidRPr="007E11BE">
        <w:rPr>
          <w:rFonts w:ascii="Arial Narrow" w:eastAsia="Calibri" w:hAnsi="Arial Narrow" w:cs="Times New Roman"/>
          <w:b/>
          <w:sz w:val="18"/>
          <w:szCs w:val="18"/>
          <w14:shadow w14:blurRad="50800" w14:dist="38100" w14:dir="2700000" w14:sx="100000" w14:sy="100000" w14:kx="0" w14:ky="0" w14:algn="tl">
            <w14:srgbClr w14:val="000000">
              <w14:alpha w14:val="60000"/>
            </w14:srgbClr>
          </w14:shadow>
        </w:rPr>
        <w:t xml:space="preserve">Jumlah dan Proporsi Penduduk Berdasarkan Kelompok Umur dan Jenis Kelamin, </w:t>
      </w:r>
    </w:p>
    <w:p w14:paraId="29997300" w14:textId="77777777" w:rsidR="00844749" w:rsidRPr="007E11BE" w:rsidRDefault="00844749" w:rsidP="00A9247C">
      <w:pPr>
        <w:spacing w:after="0" w:line="240" w:lineRule="auto"/>
        <w:ind w:left="851"/>
        <w:jc w:val="center"/>
        <w:rPr>
          <w:rFonts w:ascii="Arial Narrow" w:eastAsia="Calibri" w:hAnsi="Arial Narrow" w:cs="Times New Roman"/>
          <w:b/>
          <w:sz w:val="18"/>
          <w:szCs w:val="18"/>
          <w14:shadow w14:blurRad="50800" w14:dist="38100" w14:dir="2700000" w14:sx="100000" w14:sy="100000" w14:kx="0" w14:ky="0" w14:algn="tl">
            <w14:srgbClr w14:val="000000">
              <w14:alpha w14:val="60000"/>
            </w14:srgbClr>
          </w14:shadow>
        </w:rPr>
      </w:pPr>
      <w:r w:rsidRPr="007E11BE">
        <w:rPr>
          <w:rFonts w:ascii="Arial Narrow" w:eastAsia="Calibri" w:hAnsi="Arial Narrow" w:cs="Times New Roman"/>
          <w:b/>
          <w:sz w:val="18"/>
          <w:szCs w:val="18"/>
          <w14:shadow w14:blurRad="50800" w14:dist="38100" w14:dir="2700000" w14:sx="100000" w14:sy="100000" w14:kx="0" w14:ky="0" w14:algn="tl">
            <w14:srgbClr w14:val="000000">
              <w14:alpha w14:val="60000"/>
            </w14:srgbClr>
          </w14:shadow>
        </w:rPr>
        <w:t>Kota Surakarta, Tahun 2017</w:t>
      </w:r>
    </w:p>
    <w:p w14:paraId="7EDD9599" w14:textId="77777777" w:rsidR="00844749" w:rsidRPr="007E11BE" w:rsidRDefault="00844749" w:rsidP="00844749">
      <w:pPr>
        <w:spacing w:after="0" w:line="240" w:lineRule="auto"/>
        <w:ind w:left="1276"/>
        <w:jc w:val="center"/>
        <w:rPr>
          <w:rFonts w:ascii="Arial Narrow" w:eastAsia="Calibri" w:hAnsi="Arial Narrow" w:cs="Times New Roman"/>
          <w:sz w:val="16"/>
          <w:szCs w:val="16"/>
          <w14:shadow w14:blurRad="50800" w14:dist="38100" w14:dir="2700000" w14:sx="100000" w14:sy="100000" w14:kx="0" w14:ky="0" w14:algn="tl">
            <w14:srgbClr w14:val="000000">
              <w14:alpha w14:val="60000"/>
            </w14:srgbClr>
          </w14:shadow>
        </w:rPr>
      </w:pPr>
    </w:p>
    <w:tbl>
      <w:tblPr>
        <w:tblStyle w:val="MediumGrid3-Accent61"/>
        <w:tblW w:w="7077" w:type="dxa"/>
        <w:tblInd w:w="841" w:type="dxa"/>
        <w:tblLook w:val="04A0" w:firstRow="1" w:lastRow="0" w:firstColumn="1" w:lastColumn="0" w:noHBand="0" w:noVBand="1"/>
      </w:tblPr>
      <w:tblGrid>
        <w:gridCol w:w="975"/>
        <w:gridCol w:w="1670"/>
        <w:gridCol w:w="1393"/>
        <w:gridCol w:w="1441"/>
        <w:gridCol w:w="1598"/>
      </w:tblGrid>
      <w:tr w:rsidR="00844749" w:rsidRPr="007E11BE" w14:paraId="67B0D612" w14:textId="77777777" w:rsidTr="00A9247C">
        <w:trPr>
          <w:cnfStyle w:val="100000000000" w:firstRow="1" w:lastRow="0" w:firstColumn="0" w:lastColumn="0" w:oddVBand="0" w:evenVBand="0" w:oddHBand="0" w:evenHBand="0" w:firstRowFirstColumn="0" w:firstRowLastColumn="0" w:lastRowFirstColumn="0" w:lastRowLastColumn="0"/>
          <w:trHeight w:hRule="exact" w:val="579"/>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15C0FD2E" w14:textId="77777777" w:rsidR="00844749" w:rsidRPr="007E11BE" w:rsidRDefault="00844749" w:rsidP="00844749">
            <w:pPr>
              <w:jc w:val="center"/>
              <w:rPr>
                <w:rFonts w:ascii="Arial Narrow" w:hAnsi="Arial Narrow"/>
                <w:color w:val="000000"/>
                <w:sz w:val="16"/>
                <w:szCs w:val="16"/>
              </w:rPr>
            </w:pPr>
            <w:r w:rsidRPr="007E11BE">
              <w:rPr>
                <w:rFonts w:ascii="Arial Narrow" w:hAnsi="Arial Narrow"/>
                <w:color w:val="000000"/>
                <w:sz w:val="16"/>
                <w:szCs w:val="16"/>
                <w:lang w:val="id-ID"/>
              </w:rPr>
              <w:t>N</w:t>
            </w:r>
            <w:r w:rsidRPr="007E11BE">
              <w:rPr>
                <w:rFonts w:ascii="Arial Narrow" w:hAnsi="Arial Narrow"/>
                <w:color w:val="000000"/>
                <w:sz w:val="16"/>
                <w:szCs w:val="16"/>
              </w:rPr>
              <w:t>o</w:t>
            </w:r>
          </w:p>
        </w:tc>
        <w:tc>
          <w:tcPr>
            <w:tcW w:w="1670" w:type="dxa"/>
            <w:noWrap/>
            <w:vAlign w:val="center"/>
            <w:hideMark/>
          </w:tcPr>
          <w:p w14:paraId="27BD8516" w14:textId="77777777" w:rsidR="00844749" w:rsidRPr="007E11BE" w:rsidRDefault="00844749" w:rsidP="00844749">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16"/>
                <w:szCs w:val="16"/>
              </w:rPr>
            </w:pPr>
            <w:r w:rsidRPr="007E11BE">
              <w:rPr>
                <w:rFonts w:ascii="Arial Narrow" w:hAnsi="Arial Narrow"/>
                <w:color w:val="000000"/>
                <w:sz w:val="16"/>
                <w:szCs w:val="16"/>
              </w:rPr>
              <w:t>Umur</w:t>
            </w:r>
          </w:p>
        </w:tc>
        <w:tc>
          <w:tcPr>
            <w:tcW w:w="1393" w:type="dxa"/>
            <w:noWrap/>
            <w:vAlign w:val="center"/>
            <w:hideMark/>
          </w:tcPr>
          <w:p w14:paraId="2CA75963" w14:textId="77777777" w:rsidR="00844749" w:rsidRPr="007E11BE" w:rsidRDefault="00844749" w:rsidP="00844749">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L</w:t>
            </w:r>
            <w:r w:rsidRPr="007E11BE">
              <w:rPr>
                <w:rFonts w:ascii="Arial Narrow" w:hAnsi="Arial Narrow"/>
                <w:color w:val="000000"/>
                <w:sz w:val="16"/>
                <w:szCs w:val="16"/>
              </w:rPr>
              <w:t>aki-laki</w:t>
            </w:r>
          </w:p>
        </w:tc>
        <w:tc>
          <w:tcPr>
            <w:tcW w:w="1441" w:type="dxa"/>
            <w:noWrap/>
            <w:vAlign w:val="center"/>
            <w:hideMark/>
          </w:tcPr>
          <w:p w14:paraId="2B1CEDE1" w14:textId="77777777" w:rsidR="00844749" w:rsidRPr="007E11BE" w:rsidRDefault="00844749" w:rsidP="00844749">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16"/>
                <w:szCs w:val="16"/>
              </w:rPr>
            </w:pPr>
            <w:r w:rsidRPr="007E11BE">
              <w:rPr>
                <w:rFonts w:ascii="Arial Narrow" w:hAnsi="Arial Narrow"/>
                <w:color w:val="000000"/>
                <w:sz w:val="16"/>
                <w:szCs w:val="16"/>
              </w:rPr>
              <w:t>Perempuan</w:t>
            </w:r>
          </w:p>
        </w:tc>
        <w:tc>
          <w:tcPr>
            <w:tcW w:w="1598" w:type="dxa"/>
            <w:noWrap/>
            <w:vAlign w:val="center"/>
            <w:hideMark/>
          </w:tcPr>
          <w:p w14:paraId="0FDE8C16" w14:textId="77777777" w:rsidR="00844749" w:rsidRPr="007E11BE" w:rsidRDefault="00844749" w:rsidP="00844749">
            <w:pPr>
              <w:jc w:val="center"/>
              <w:cnfStyle w:val="100000000000" w:firstRow="1" w:lastRow="0" w:firstColumn="0" w:lastColumn="0" w:oddVBand="0" w:evenVBand="0" w:oddHBand="0" w:evenHBand="0" w:firstRowFirstColumn="0" w:firstRowLastColumn="0" w:lastRowFirstColumn="0" w:lastRowLastColumn="0"/>
              <w:rPr>
                <w:rFonts w:ascii="Arial Narrow" w:hAnsi="Arial Narrow"/>
                <w:color w:val="000000"/>
                <w:sz w:val="16"/>
                <w:szCs w:val="16"/>
              </w:rPr>
            </w:pPr>
            <w:r w:rsidRPr="007E11BE">
              <w:rPr>
                <w:rFonts w:ascii="Arial Narrow" w:hAnsi="Arial Narrow"/>
                <w:color w:val="000000"/>
                <w:sz w:val="16"/>
                <w:szCs w:val="16"/>
              </w:rPr>
              <w:t>Jumlah</w:t>
            </w:r>
          </w:p>
        </w:tc>
      </w:tr>
      <w:tr w:rsidR="00844749" w:rsidRPr="007E11BE" w14:paraId="05EBEBFF"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06116595"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1</w:t>
            </w:r>
          </w:p>
        </w:tc>
        <w:tc>
          <w:tcPr>
            <w:tcW w:w="1670" w:type="dxa"/>
            <w:noWrap/>
            <w:vAlign w:val="center"/>
            <w:hideMark/>
          </w:tcPr>
          <w:p w14:paraId="6472ADF7"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0-04</w:t>
            </w:r>
          </w:p>
        </w:tc>
        <w:tc>
          <w:tcPr>
            <w:tcW w:w="1393" w:type="dxa"/>
            <w:noWrap/>
            <w:vAlign w:val="center"/>
            <w:hideMark/>
          </w:tcPr>
          <w:p w14:paraId="1E88B659"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19.706</w:t>
            </w:r>
          </w:p>
        </w:tc>
        <w:tc>
          <w:tcPr>
            <w:tcW w:w="1441" w:type="dxa"/>
            <w:noWrap/>
            <w:vAlign w:val="center"/>
            <w:hideMark/>
          </w:tcPr>
          <w:p w14:paraId="7DC83118"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18.965</w:t>
            </w:r>
          </w:p>
        </w:tc>
        <w:tc>
          <w:tcPr>
            <w:tcW w:w="1598" w:type="dxa"/>
            <w:noWrap/>
            <w:vAlign w:val="center"/>
            <w:hideMark/>
          </w:tcPr>
          <w:p w14:paraId="041071D7"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38.671</w:t>
            </w:r>
          </w:p>
        </w:tc>
      </w:tr>
      <w:tr w:rsidR="00844749" w:rsidRPr="007E11BE" w14:paraId="15A25BDA" w14:textId="77777777" w:rsidTr="00A9247C">
        <w:trPr>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46C95387"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2</w:t>
            </w:r>
          </w:p>
        </w:tc>
        <w:tc>
          <w:tcPr>
            <w:tcW w:w="1670" w:type="dxa"/>
            <w:noWrap/>
            <w:vAlign w:val="center"/>
            <w:hideMark/>
          </w:tcPr>
          <w:p w14:paraId="34963D3B"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05-09</w:t>
            </w:r>
          </w:p>
        </w:tc>
        <w:tc>
          <w:tcPr>
            <w:tcW w:w="1393" w:type="dxa"/>
            <w:noWrap/>
            <w:vAlign w:val="center"/>
            <w:hideMark/>
          </w:tcPr>
          <w:p w14:paraId="02B7DC73"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23.162</w:t>
            </w:r>
          </w:p>
        </w:tc>
        <w:tc>
          <w:tcPr>
            <w:tcW w:w="1441" w:type="dxa"/>
            <w:noWrap/>
            <w:vAlign w:val="center"/>
            <w:hideMark/>
          </w:tcPr>
          <w:p w14:paraId="6290DD59"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22.212</w:t>
            </w:r>
          </w:p>
        </w:tc>
        <w:tc>
          <w:tcPr>
            <w:tcW w:w="1598" w:type="dxa"/>
            <w:noWrap/>
            <w:vAlign w:val="center"/>
            <w:hideMark/>
          </w:tcPr>
          <w:p w14:paraId="6A889AAA"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45.374</w:t>
            </w:r>
          </w:p>
        </w:tc>
      </w:tr>
      <w:tr w:rsidR="00844749" w:rsidRPr="007E11BE" w14:paraId="6F0E7BF3"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10AA89D9"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3</w:t>
            </w:r>
          </w:p>
        </w:tc>
        <w:tc>
          <w:tcPr>
            <w:tcW w:w="1670" w:type="dxa"/>
            <w:noWrap/>
            <w:vAlign w:val="center"/>
            <w:hideMark/>
          </w:tcPr>
          <w:p w14:paraId="79770087"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10-14</w:t>
            </w:r>
          </w:p>
        </w:tc>
        <w:tc>
          <w:tcPr>
            <w:tcW w:w="1393" w:type="dxa"/>
            <w:noWrap/>
            <w:vAlign w:val="center"/>
            <w:hideMark/>
          </w:tcPr>
          <w:p w14:paraId="655C2BCF"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23.297</w:t>
            </w:r>
          </w:p>
        </w:tc>
        <w:tc>
          <w:tcPr>
            <w:tcW w:w="1441" w:type="dxa"/>
            <w:noWrap/>
            <w:vAlign w:val="center"/>
            <w:hideMark/>
          </w:tcPr>
          <w:p w14:paraId="1C098C47"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22.202</w:t>
            </w:r>
          </w:p>
        </w:tc>
        <w:tc>
          <w:tcPr>
            <w:tcW w:w="1598" w:type="dxa"/>
            <w:noWrap/>
            <w:vAlign w:val="center"/>
            <w:hideMark/>
          </w:tcPr>
          <w:p w14:paraId="35573EBC"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45.499</w:t>
            </w:r>
          </w:p>
        </w:tc>
      </w:tr>
      <w:tr w:rsidR="00844749" w:rsidRPr="007E11BE" w14:paraId="189688D3" w14:textId="77777777" w:rsidTr="00A9247C">
        <w:trPr>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19B60853"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4</w:t>
            </w:r>
          </w:p>
        </w:tc>
        <w:tc>
          <w:tcPr>
            <w:tcW w:w="1670" w:type="dxa"/>
            <w:noWrap/>
            <w:vAlign w:val="center"/>
            <w:hideMark/>
          </w:tcPr>
          <w:p w14:paraId="776A131E"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15-19</w:t>
            </w:r>
          </w:p>
        </w:tc>
        <w:tc>
          <w:tcPr>
            <w:tcW w:w="1393" w:type="dxa"/>
            <w:noWrap/>
            <w:vAlign w:val="center"/>
            <w:hideMark/>
          </w:tcPr>
          <w:p w14:paraId="3B6C643A"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22.216</w:t>
            </w:r>
          </w:p>
        </w:tc>
        <w:tc>
          <w:tcPr>
            <w:tcW w:w="1441" w:type="dxa"/>
            <w:noWrap/>
            <w:vAlign w:val="center"/>
            <w:hideMark/>
          </w:tcPr>
          <w:p w14:paraId="484DE880"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21.772</w:t>
            </w:r>
          </w:p>
        </w:tc>
        <w:tc>
          <w:tcPr>
            <w:tcW w:w="1598" w:type="dxa"/>
            <w:noWrap/>
            <w:vAlign w:val="center"/>
            <w:hideMark/>
          </w:tcPr>
          <w:p w14:paraId="6FDD51C3"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43.988</w:t>
            </w:r>
          </w:p>
        </w:tc>
      </w:tr>
      <w:tr w:rsidR="00844749" w:rsidRPr="007E11BE" w14:paraId="36391FE1"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620BB82E"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5</w:t>
            </w:r>
          </w:p>
        </w:tc>
        <w:tc>
          <w:tcPr>
            <w:tcW w:w="1670" w:type="dxa"/>
            <w:noWrap/>
            <w:vAlign w:val="center"/>
            <w:hideMark/>
          </w:tcPr>
          <w:p w14:paraId="76A59905"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20-24</w:t>
            </w:r>
          </w:p>
        </w:tc>
        <w:tc>
          <w:tcPr>
            <w:tcW w:w="1393" w:type="dxa"/>
            <w:noWrap/>
            <w:vAlign w:val="center"/>
            <w:hideMark/>
          </w:tcPr>
          <w:p w14:paraId="49EC4CA0"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20.963</w:t>
            </w:r>
          </w:p>
        </w:tc>
        <w:tc>
          <w:tcPr>
            <w:tcW w:w="1441" w:type="dxa"/>
            <w:noWrap/>
            <w:vAlign w:val="center"/>
            <w:hideMark/>
          </w:tcPr>
          <w:p w14:paraId="0944810D"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20.557</w:t>
            </w:r>
          </w:p>
        </w:tc>
        <w:tc>
          <w:tcPr>
            <w:tcW w:w="1598" w:type="dxa"/>
            <w:noWrap/>
            <w:vAlign w:val="center"/>
            <w:hideMark/>
          </w:tcPr>
          <w:p w14:paraId="24178AEB"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41.520</w:t>
            </w:r>
          </w:p>
        </w:tc>
      </w:tr>
      <w:tr w:rsidR="00844749" w:rsidRPr="007E11BE" w14:paraId="092C208B" w14:textId="77777777" w:rsidTr="00A9247C">
        <w:trPr>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4888D1A8"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6</w:t>
            </w:r>
          </w:p>
        </w:tc>
        <w:tc>
          <w:tcPr>
            <w:tcW w:w="1670" w:type="dxa"/>
            <w:noWrap/>
            <w:vAlign w:val="center"/>
            <w:hideMark/>
          </w:tcPr>
          <w:p w14:paraId="43DFE87B"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25-29</w:t>
            </w:r>
          </w:p>
        </w:tc>
        <w:tc>
          <w:tcPr>
            <w:tcW w:w="1393" w:type="dxa"/>
            <w:noWrap/>
            <w:vAlign w:val="center"/>
            <w:hideMark/>
          </w:tcPr>
          <w:p w14:paraId="7FE69756"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19.788</w:t>
            </w:r>
          </w:p>
        </w:tc>
        <w:tc>
          <w:tcPr>
            <w:tcW w:w="1441" w:type="dxa"/>
            <w:noWrap/>
            <w:vAlign w:val="center"/>
            <w:hideMark/>
          </w:tcPr>
          <w:p w14:paraId="4C48CA95"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19.689</w:t>
            </w:r>
          </w:p>
        </w:tc>
        <w:tc>
          <w:tcPr>
            <w:tcW w:w="1598" w:type="dxa"/>
            <w:noWrap/>
            <w:vAlign w:val="center"/>
            <w:hideMark/>
          </w:tcPr>
          <w:p w14:paraId="1F909836"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39.477</w:t>
            </w:r>
          </w:p>
        </w:tc>
      </w:tr>
      <w:tr w:rsidR="00844749" w:rsidRPr="007E11BE" w14:paraId="088E72B3"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7CE92E90"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7</w:t>
            </w:r>
          </w:p>
        </w:tc>
        <w:tc>
          <w:tcPr>
            <w:tcW w:w="1670" w:type="dxa"/>
            <w:noWrap/>
            <w:vAlign w:val="center"/>
            <w:hideMark/>
          </w:tcPr>
          <w:p w14:paraId="18AC41C0"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30-34</w:t>
            </w:r>
          </w:p>
        </w:tc>
        <w:tc>
          <w:tcPr>
            <w:tcW w:w="1393" w:type="dxa"/>
            <w:noWrap/>
            <w:vAlign w:val="center"/>
            <w:hideMark/>
          </w:tcPr>
          <w:p w14:paraId="23632AE8"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21.475</w:t>
            </w:r>
          </w:p>
        </w:tc>
        <w:tc>
          <w:tcPr>
            <w:tcW w:w="1441" w:type="dxa"/>
            <w:noWrap/>
            <w:vAlign w:val="center"/>
            <w:hideMark/>
          </w:tcPr>
          <w:p w14:paraId="2E71DD0D"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21.311</w:t>
            </w:r>
          </w:p>
        </w:tc>
        <w:tc>
          <w:tcPr>
            <w:tcW w:w="1598" w:type="dxa"/>
            <w:noWrap/>
            <w:vAlign w:val="center"/>
            <w:hideMark/>
          </w:tcPr>
          <w:p w14:paraId="6139FC3C"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42.786</w:t>
            </w:r>
          </w:p>
        </w:tc>
      </w:tr>
      <w:tr w:rsidR="00844749" w:rsidRPr="007E11BE" w14:paraId="7DA91235" w14:textId="77777777" w:rsidTr="00A9247C">
        <w:trPr>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5BD2FBE4"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8</w:t>
            </w:r>
          </w:p>
        </w:tc>
        <w:tc>
          <w:tcPr>
            <w:tcW w:w="1670" w:type="dxa"/>
            <w:noWrap/>
            <w:vAlign w:val="center"/>
            <w:hideMark/>
          </w:tcPr>
          <w:p w14:paraId="481642E1"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35-39</w:t>
            </w:r>
          </w:p>
        </w:tc>
        <w:tc>
          <w:tcPr>
            <w:tcW w:w="1393" w:type="dxa"/>
            <w:noWrap/>
            <w:vAlign w:val="center"/>
            <w:hideMark/>
          </w:tcPr>
          <w:p w14:paraId="19107E8B"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23.662</w:t>
            </w:r>
          </w:p>
        </w:tc>
        <w:tc>
          <w:tcPr>
            <w:tcW w:w="1441" w:type="dxa"/>
            <w:noWrap/>
            <w:vAlign w:val="center"/>
            <w:hideMark/>
          </w:tcPr>
          <w:p w14:paraId="28D354F1"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23.864</w:t>
            </w:r>
          </w:p>
        </w:tc>
        <w:tc>
          <w:tcPr>
            <w:tcW w:w="1598" w:type="dxa"/>
            <w:noWrap/>
            <w:vAlign w:val="center"/>
            <w:hideMark/>
          </w:tcPr>
          <w:p w14:paraId="4E6E6F1A"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47.526</w:t>
            </w:r>
          </w:p>
        </w:tc>
      </w:tr>
      <w:tr w:rsidR="00844749" w:rsidRPr="007E11BE" w14:paraId="07AA38BE"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5A2C6C52"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9</w:t>
            </w:r>
          </w:p>
        </w:tc>
        <w:tc>
          <w:tcPr>
            <w:tcW w:w="1670" w:type="dxa"/>
            <w:noWrap/>
            <w:vAlign w:val="center"/>
            <w:hideMark/>
          </w:tcPr>
          <w:p w14:paraId="7544635F"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40-44</w:t>
            </w:r>
          </w:p>
        </w:tc>
        <w:tc>
          <w:tcPr>
            <w:tcW w:w="1393" w:type="dxa"/>
            <w:noWrap/>
            <w:vAlign w:val="center"/>
            <w:hideMark/>
          </w:tcPr>
          <w:p w14:paraId="5BA52EB1"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20.877</w:t>
            </w:r>
          </w:p>
        </w:tc>
        <w:tc>
          <w:tcPr>
            <w:tcW w:w="1441" w:type="dxa"/>
            <w:noWrap/>
            <w:vAlign w:val="center"/>
            <w:hideMark/>
          </w:tcPr>
          <w:p w14:paraId="6AFD2DD1"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21.241</w:t>
            </w:r>
          </w:p>
        </w:tc>
        <w:tc>
          <w:tcPr>
            <w:tcW w:w="1598" w:type="dxa"/>
            <w:noWrap/>
            <w:vAlign w:val="center"/>
            <w:hideMark/>
          </w:tcPr>
          <w:p w14:paraId="0DD38BE3"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42.118</w:t>
            </w:r>
          </w:p>
        </w:tc>
      </w:tr>
      <w:tr w:rsidR="00844749" w:rsidRPr="007E11BE" w14:paraId="593D39A3" w14:textId="77777777" w:rsidTr="00A9247C">
        <w:trPr>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284F8A1F"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10</w:t>
            </w:r>
          </w:p>
        </w:tc>
        <w:tc>
          <w:tcPr>
            <w:tcW w:w="1670" w:type="dxa"/>
            <w:noWrap/>
            <w:vAlign w:val="center"/>
            <w:hideMark/>
          </w:tcPr>
          <w:p w14:paraId="0E728A7A"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45-49</w:t>
            </w:r>
          </w:p>
        </w:tc>
        <w:tc>
          <w:tcPr>
            <w:tcW w:w="1393" w:type="dxa"/>
            <w:noWrap/>
            <w:vAlign w:val="center"/>
            <w:hideMark/>
          </w:tcPr>
          <w:p w14:paraId="5B371B2C"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19.547</w:t>
            </w:r>
          </w:p>
        </w:tc>
        <w:tc>
          <w:tcPr>
            <w:tcW w:w="1441" w:type="dxa"/>
            <w:noWrap/>
            <w:vAlign w:val="center"/>
            <w:hideMark/>
          </w:tcPr>
          <w:p w14:paraId="6C1A514E"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20.792</w:t>
            </w:r>
          </w:p>
        </w:tc>
        <w:tc>
          <w:tcPr>
            <w:tcW w:w="1598" w:type="dxa"/>
            <w:noWrap/>
            <w:vAlign w:val="center"/>
            <w:hideMark/>
          </w:tcPr>
          <w:p w14:paraId="48AE13DF"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40.339</w:t>
            </w:r>
          </w:p>
        </w:tc>
      </w:tr>
      <w:tr w:rsidR="00844749" w:rsidRPr="007E11BE" w14:paraId="0D998CF5"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1CD90413"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11</w:t>
            </w:r>
          </w:p>
        </w:tc>
        <w:tc>
          <w:tcPr>
            <w:tcW w:w="1670" w:type="dxa"/>
            <w:noWrap/>
            <w:vAlign w:val="center"/>
            <w:hideMark/>
          </w:tcPr>
          <w:p w14:paraId="4C7E08EB"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50-54</w:t>
            </w:r>
          </w:p>
        </w:tc>
        <w:tc>
          <w:tcPr>
            <w:tcW w:w="1393" w:type="dxa"/>
            <w:noWrap/>
            <w:vAlign w:val="center"/>
            <w:hideMark/>
          </w:tcPr>
          <w:p w14:paraId="1A290C2B"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17.477</w:t>
            </w:r>
          </w:p>
        </w:tc>
        <w:tc>
          <w:tcPr>
            <w:tcW w:w="1441" w:type="dxa"/>
            <w:noWrap/>
            <w:vAlign w:val="center"/>
            <w:hideMark/>
          </w:tcPr>
          <w:p w14:paraId="33C49D92"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19.655</w:t>
            </w:r>
          </w:p>
        </w:tc>
        <w:tc>
          <w:tcPr>
            <w:tcW w:w="1598" w:type="dxa"/>
            <w:noWrap/>
            <w:vAlign w:val="center"/>
            <w:hideMark/>
          </w:tcPr>
          <w:p w14:paraId="18DDBC9D"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37.132</w:t>
            </w:r>
          </w:p>
        </w:tc>
      </w:tr>
      <w:tr w:rsidR="00844749" w:rsidRPr="007E11BE" w14:paraId="5C232852" w14:textId="77777777" w:rsidTr="00A9247C">
        <w:trPr>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56C15623"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12</w:t>
            </w:r>
          </w:p>
        </w:tc>
        <w:tc>
          <w:tcPr>
            <w:tcW w:w="1670" w:type="dxa"/>
            <w:noWrap/>
            <w:vAlign w:val="center"/>
            <w:hideMark/>
          </w:tcPr>
          <w:p w14:paraId="52127353"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55-59</w:t>
            </w:r>
          </w:p>
        </w:tc>
        <w:tc>
          <w:tcPr>
            <w:tcW w:w="1393" w:type="dxa"/>
            <w:noWrap/>
            <w:vAlign w:val="center"/>
            <w:hideMark/>
          </w:tcPr>
          <w:p w14:paraId="28DF2599"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15.196</w:t>
            </w:r>
          </w:p>
        </w:tc>
        <w:tc>
          <w:tcPr>
            <w:tcW w:w="1441" w:type="dxa"/>
            <w:noWrap/>
            <w:vAlign w:val="center"/>
            <w:hideMark/>
          </w:tcPr>
          <w:p w14:paraId="13B22E62"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17.039</w:t>
            </w:r>
          </w:p>
        </w:tc>
        <w:tc>
          <w:tcPr>
            <w:tcW w:w="1598" w:type="dxa"/>
            <w:noWrap/>
            <w:vAlign w:val="center"/>
            <w:hideMark/>
          </w:tcPr>
          <w:p w14:paraId="35AA2A3D"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32.235</w:t>
            </w:r>
          </w:p>
        </w:tc>
      </w:tr>
      <w:tr w:rsidR="00844749" w:rsidRPr="007E11BE" w14:paraId="21A71770"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4BCEBA8A"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13</w:t>
            </w:r>
          </w:p>
        </w:tc>
        <w:tc>
          <w:tcPr>
            <w:tcW w:w="1670" w:type="dxa"/>
            <w:noWrap/>
            <w:vAlign w:val="center"/>
            <w:hideMark/>
          </w:tcPr>
          <w:p w14:paraId="54D7176C"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60-64</w:t>
            </w:r>
          </w:p>
        </w:tc>
        <w:tc>
          <w:tcPr>
            <w:tcW w:w="1393" w:type="dxa"/>
            <w:noWrap/>
            <w:vAlign w:val="center"/>
            <w:hideMark/>
          </w:tcPr>
          <w:p w14:paraId="5AAA7B86"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12.063</w:t>
            </w:r>
          </w:p>
        </w:tc>
        <w:tc>
          <w:tcPr>
            <w:tcW w:w="1441" w:type="dxa"/>
            <w:noWrap/>
            <w:vAlign w:val="center"/>
            <w:hideMark/>
          </w:tcPr>
          <w:p w14:paraId="5951B618"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13.212</w:t>
            </w:r>
          </w:p>
        </w:tc>
        <w:tc>
          <w:tcPr>
            <w:tcW w:w="1598" w:type="dxa"/>
            <w:noWrap/>
            <w:vAlign w:val="center"/>
            <w:hideMark/>
          </w:tcPr>
          <w:p w14:paraId="2EC39E92"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25.275</w:t>
            </w:r>
          </w:p>
        </w:tc>
      </w:tr>
      <w:tr w:rsidR="00844749" w:rsidRPr="007E11BE" w14:paraId="0C8A7AC3" w14:textId="77777777" w:rsidTr="00A9247C">
        <w:trPr>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223AF9B5"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14</w:t>
            </w:r>
          </w:p>
        </w:tc>
        <w:tc>
          <w:tcPr>
            <w:tcW w:w="1670" w:type="dxa"/>
            <w:noWrap/>
            <w:vAlign w:val="center"/>
            <w:hideMark/>
          </w:tcPr>
          <w:p w14:paraId="4B8A5C4F"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65-69</w:t>
            </w:r>
          </w:p>
        </w:tc>
        <w:tc>
          <w:tcPr>
            <w:tcW w:w="1393" w:type="dxa"/>
            <w:noWrap/>
            <w:vAlign w:val="center"/>
            <w:hideMark/>
          </w:tcPr>
          <w:p w14:paraId="16042E73"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7.819</w:t>
            </w:r>
          </w:p>
        </w:tc>
        <w:tc>
          <w:tcPr>
            <w:tcW w:w="1441" w:type="dxa"/>
            <w:noWrap/>
            <w:vAlign w:val="center"/>
            <w:hideMark/>
          </w:tcPr>
          <w:p w14:paraId="3976ACE6"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8.819</w:t>
            </w:r>
          </w:p>
        </w:tc>
        <w:tc>
          <w:tcPr>
            <w:tcW w:w="1598" w:type="dxa"/>
            <w:noWrap/>
            <w:vAlign w:val="center"/>
            <w:hideMark/>
          </w:tcPr>
          <w:p w14:paraId="18D3B319"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16.638</w:t>
            </w:r>
          </w:p>
        </w:tc>
      </w:tr>
      <w:tr w:rsidR="00844749" w:rsidRPr="007E11BE" w14:paraId="34B419AF"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3794328D"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15</w:t>
            </w:r>
          </w:p>
        </w:tc>
        <w:tc>
          <w:tcPr>
            <w:tcW w:w="1670" w:type="dxa"/>
            <w:noWrap/>
            <w:vAlign w:val="center"/>
            <w:hideMark/>
          </w:tcPr>
          <w:p w14:paraId="4B642F67"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70-74</w:t>
            </w:r>
          </w:p>
        </w:tc>
        <w:tc>
          <w:tcPr>
            <w:tcW w:w="1393" w:type="dxa"/>
            <w:noWrap/>
            <w:vAlign w:val="center"/>
            <w:hideMark/>
          </w:tcPr>
          <w:p w14:paraId="5D7B56A3"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4.067</w:t>
            </w:r>
          </w:p>
        </w:tc>
        <w:tc>
          <w:tcPr>
            <w:tcW w:w="1441" w:type="dxa"/>
            <w:noWrap/>
            <w:vAlign w:val="center"/>
            <w:hideMark/>
          </w:tcPr>
          <w:p w14:paraId="5FB78B59"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5.608</w:t>
            </w:r>
          </w:p>
        </w:tc>
        <w:tc>
          <w:tcPr>
            <w:tcW w:w="1598" w:type="dxa"/>
            <w:noWrap/>
            <w:vAlign w:val="center"/>
            <w:hideMark/>
          </w:tcPr>
          <w:p w14:paraId="1F69B0E6"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9.675</w:t>
            </w:r>
          </w:p>
        </w:tc>
      </w:tr>
      <w:tr w:rsidR="00844749" w:rsidRPr="007E11BE" w14:paraId="6E64B930" w14:textId="77777777" w:rsidTr="00A9247C">
        <w:trPr>
          <w:trHeight w:hRule="exact" w:val="397"/>
        </w:trPr>
        <w:tc>
          <w:tcPr>
            <w:cnfStyle w:val="001000000000" w:firstRow="0" w:lastRow="0" w:firstColumn="1" w:lastColumn="0" w:oddVBand="0" w:evenVBand="0" w:oddHBand="0" w:evenHBand="0" w:firstRowFirstColumn="0" w:firstRowLastColumn="0" w:lastRowFirstColumn="0" w:lastRowLastColumn="0"/>
            <w:tcW w:w="975" w:type="dxa"/>
            <w:noWrap/>
            <w:vAlign w:val="center"/>
            <w:hideMark/>
          </w:tcPr>
          <w:p w14:paraId="7C4A15E7"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16</w:t>
            </w:r>
          </w:p>
        </w:tc>
        <w:tc>
          <w:tcPr>
            <w:tcW w:w="1670" w:type="dxa"/>
            <w:noWrap/>
            <w:vAlign w:val="center"/>
            <w:hideMark/>
          </w:tcPr>
          <w:p w14:paraId="41373C20"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color w:val="000000"/>
                <w:sz w:val="16"/>
                <w:szCs w:val="16"/>
                <w:lang w:val="id-ID"/>
              </w:rPr>
            </w:pPr>
            <w:r w:rsidRPr="007E11BE">
              <w:rPr>
                <w:rFonts w:ascii="Arial Narrow" w:hAnsi="Arial Narrow"/>
                <w:b/>
                <w:color w:val="000000"/>
                <w:sz w:val="16"/>
                <w:szCs w:val="16"/>
                <w:lang w:val="id-ID"/>
              </w:rPr>
              <w:t>&gt;=75</w:t>
            </w:r>
          </w:p>
        </w:tc>
        <w:tc>
          <w:tcPr>
            <w:tcW w:w="1393" w:type="dxa"/>
            <w:noWrap/>
            <w:vAlign w:val="center"/>
            <w:hideMark/>
          </w:tcPr>
          <w:p w14:paraId="7F0A5F2E"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5.666</w:t>
            </w:r>
          </w:p>
        </w:tc>
        <w:tc>
          <w:tcPr>
            <w:tcW w:w="1441" w:type="dxa"/>
            <w:noWrap/>
            <w:vAlign w:val="center"/>
            <w:hideMark/>
          </w:tcPr>
          <w:p w14:paraId="4BF25375"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8.882</w:t>
            </w:r>
          </w:p>
        </w:tc>
        <w:tc>
          <w:tcPr>
            <w:tcW w:w="1598" w:type="dxa"/>
            <w:noWrap/>
            <w:vAlign w:val="center"/>
            <w:hideMark/>
          </w:tcPr>
          <w:p w14:paraId="2A789123" w14:textId="77777777" w:rsidR="00844749" w:rsidRPr="007E11BE" w:rsidRDefault="00844749" w:rsidP="0084474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16"/>
                <w:szCs w:val="16"/>
                <w:lang w:val="id-ID"/>
              </w:rPr>
            </w:pPr>
            <w:r w:rsidRPr="007E11BE">
              <w:rPr>
                <w:rFonts w:ascii="Arial Narrow" w:hAnsi="Arial Narrow"/>
                <w:color w:val="000000"/>
                <w:sz w:val="16"/>
                <w:szCs w:val="16"/>
                <w:lang w:val="id-ID"/>
              </w:rPr>
              <w:t>14.548</w:t>
            </w:r>
          </w:p>
        </w:tc>
      </w:tr>
      <w:tr w:rsidR="00844749" w:rsidRPr="007E11BE" w14:paraId="3FA26079" w14:textId="77777777" w:rsidTr="00A9247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2645" w:type="dxa"/>
            <w:gridSpan w:val="2"/>
            <w:noWrap/>
            <w:vAlign w:val="center"/>
            <w:hideMark/>
          </w:tcPr>
          <w:p w14:paraId="29215F99" w14:textId="77777777" w:rsidR="00844749" w:rsidRPr="007E11BE" w:rsidRDefault="00844749" w:rsidP="00844749">
            <w:pPr>
              <w:jc w:val="center"/>
              <w:rPr>
                <w:rFonts w:ascii="Arial Narrow" w:hAnsi="Arial Narrow"/>
                <w:color w:val="000000"/>
                <w:sz w:val="16"/>
                <w:szCs w:val="16"/>
                <w:lang w:val="id-ID"/>
              </w:rPr>
            </w:pPr>
            <w:r w:rsidRPr="007E11BE">
              <w:rPr>
                <w:rFonts w:ascii="Arial Narrow" w:hAnsi="Arial Narrow"/>
                <w:color w:val="000000"/>
                <w:sz w:val="16"/>
                <w:szCs w:val="16"/>
                <w:lang w:val="id-ID"/>
              </w:rPr>
              <w:t>TOTAL</w:t>
            </w:r>
          </w:p>
        </w:tc>
        <w:tc>
          <w:tcPr>
            <w:tcW w:w="1393" w:type="dxa"/>
            <w:noWrap/>
            <w:vAlign w:val="center"/>
            <w:hideMark/>
          </w:tcPr>
          <w:p w14:paraId="005D3F7C"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bCs/>
                <w:color w:val="000000"/>
                <w:sz w:val="16"/>
                <w:szCs w:val="16"/>
                <w:lang w:val="id-ID"/>
              </w:rPr>
            </w:pPr>
            <w:r w:rsidRPr="007E11BE">
              <w:rPr>
                <w:rFonts w:ascii="Arial Narrow" w:hAnsi="Arial Narrow"/>
                <w:b/>
                <w:bCs/>
                <w:color w:val="000000"/>
                <w:sz w:val="16"/>
                <w:szCs w:val="16"/>
                <w:lang w:val="id-ID"/>
              </w:rPr>
              <w:t>276.981</w:t>
            </w:r>
          </w:p>
        </w:tc>
        <w:tc>
          <w:tcPr>
            <w:tcW w:w="1441" w:type="dxa"/>
            <w:noWrap/>
            <w:vAlign w:val="center"/>
            <w:hideMark/>
          </w:tcPr>
          <w:p w14:paraId="145935CA"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bCs/>
                <w:color w:val="000000"/>
                <w:sz w:val="16"/>
                <w:szCs w:val="16"/>
                <w:lang w:val="id-ID"/>
              </w:rPr>
            </w:pPr>
            <w:r w:rsidRPr="007E11BE">
              <w:rPr>
                <w:rFonts w:ascii="Arial Narrow" w:hAnsi="Arial Narrow"/>
                <w:b/>
                <w:bCs/>
                <w:color w:val="000000"/>
                <w:sz w:val="16"/>
                <w:szCs w:val="16"/>
                <w:lang w:val="id-ID"/>
              </w:rPr>
              <w:t>285.820</w:t>
            </w:r>
          </w:p>
        </w:tc>
        <w:tc>
          <w:tcPr>
            <w:tcW w:w="1598" w:type="dxa"/>
            <w:noWrap/>
            <w:vAlign w:val="center"/>
            <w:hideMark/>
          </w:tcPr>
          <w:p w14:paraId="3D7153A3" w14:textId="77777777" w:rsidR="00844749" w:rsidRPr="007E11BE" w:rsidRDefault="00844749" w:rsidP="008447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bCs/>
                <w:color w:val="000000"/>
                <w:sz w:val="16"/>
                <w:szCs w:val="16"/>
                <w:lang w:val="id-ID"/>
              </w:rPr>
            </w:pPr>
            <w:r w:rsidRPr="007E11BE">
              <w:rPr>
                <w:rFonts w:ascii="Arial Narrow" w:hAnsi="Arial Narrow"/>
                <w:b/>
                <w:bCs/>
                <w:color w:val="000000"/>
                <w:sz w:val="16"/>
                <w:szCs w:val="16"/>
                <w:lang w:val="id-ID"/>
              </w:rPr>
              <w:t>562.801</w:t>
            </w:r>
          </w:p>
        </w:tc>
      </w:tr>
    </w:tbl>
    <w:p w14:paraId="535BE037" w14:textId="77777777" w:rsidR="00844749" w:rsidRPr="007E11BE" w:rsidRDefault="00844749" w:rsidP="00A9247C">
      <w:pPr>
        <w:spacing w:after="0" w:line="240" w:lineRule="auto"/>
        <w:ind w:left="851"/>
        <w:rPr>
          <w:rFonts w:ascii="Arial Narrow" w:eastAsia="Calibri" w:hAnsi="Arial Narrow" w:cs="Calibri"/>
          <w:bCs/>
          <w:i/>
        </w:rPr>
      </w:pPr>
      <w:r w:rsidRPr="007E11BE">
        <w:rPr>
          <w:rFonts w:ascii="Arial Narrow" w:eastAsia="Calibri" w:hAnsi="Arial Narrow" w:cs="Calibri"/>
          <w:bCs/>
          <w:i/>
          <w:iCs/>
          <w:sz w:val="18"/>
          <w:szCs w:val="18"/>
          <w:lang w:val="id-ID"/>
        </w:rPr>
        <w:t xml:space="preserve">Sumber : </w:t>
      </w:r>
      <w:r w:rsidRPr="007E11BE">
        <w:rPr>
          <w:rFonts w:ascii="Arial Narrow" w:eastAsia="Calibri" w:hAnsi="Arial Narrow" w:cs="Calibri"/>
          <w:bCs/>
          <w:i/>
          <w:sz w:val="18"/>
          <w:szCs w:val="18"/>
          <w:lang w:val="id-ID"/>
        </w:rPr>
        <w:t>Dinas Kependudukan dan Pencatatan Sipil Kota Surakarta. Tahun 2017. diolah</w:t>
      </w:r>
    </w:p>
    <w:p w14:paraId="06B58B28" w14:textId="77777777" w:rsidR="00844749" w:rsidRPr="00844749" w:rsidRDefault="00844749" w:rsidP="00844749">
      <w:pPr>
        <w:spacing w:after="0" w:line="276" w:lineRule="auto"/>
        <w:ind w:left="357"/>
        <w:jc w:val="center"/>
        <w:rPr>
          <w:rFonts w:ascii="Bookman Old Style" w:eastAsia="Calibri" w:hAnsi="Bookman Old Style" w:cs="Calibri"/>
          <w:b/>
          <w:bCs/>
        </w:rPr>
      </w:pPr>
    </w:p>
    <w:p w14:paraId="7DA82397" w14:textId="50E221E8" w:rsidR="00844749" w:rsidRPr="00844749" w:rsidDel="00A67AB0" w:rsidRDefault="00844749" w:rsidP="008550E8">
      <w:pPr>
        <w:spacing w:after="0" w:line="240" w:lineRule="auto"/>
        <w:rPr>
          <w:del w:id="139" w:author="Hari Laksono" w:date="2018-05-15T14:01:00Z"/>
          <w:rFonts w:ascii="Bookman Old Style" w:eastAsia="Calibri" w:hAnsi="Bookman Old Style" w:cs="Calibri"/>
          <w:b/>
          <w:bCs/>
          <w:lang w:val="id-ID"/>
        </w:rPr>
      </w:pPr>
    </w:p>
    <w:p w14:paraId="366A628C" w14:textId="77777777" w:rsidR="00A9247C" w:rsidRPr="007E11BE" w:rsidRDefault="00844749" w:rsidP="00A9247C">
      <w:pPr>
        <w:spacing w:after="0" w:line="240" w:lineRule="auto"/>
        <w:ind w:left="357" w:firstLine="777"/>
        <w:jc w:val="center"/>
        <w:rPr>
          <w:rFonts w:ascii="Arial Narrow" w:eastAsia="Calibri" w:hAnsi="Arial Narrow" w:cs="Times New Roman"/>
          <w:b/>
          <w:bCs/>
          <w:i/>
          <w:sz w:val="18"/>
          <w:szCs w:val="18"/>
          <w:lang w:val="pt-BR"/>
        </w:rPr>
      </w:pPr>
      <w:r w:rsidRPr="007E11BE">
        <w:rPr>
          <w:rFonts w:ascii="Arial Narrow" w:eastAsia="Calibri" w:hAnsi="Arial Narrow" w:cs="Times New Roman"/>
          <w:b/>
          <w:bCs/>
          <w:sz w:val="18"/>
          <w:szCs w:val="18"/>
          <w:lang w:val="id-ID"/>
        </w:rPr>
        <w:t xml:space="preserve">Grafik </w:t>
      </w:r>
      <w:r w:rsidR="007E11BE">
        <w:rPr>
          <w:rFonts w:ascii="Arial Narrow" w:eastAsia="Calibri" w:hAnsi="Arial Narrow" w:cs="Times New Roman"/>
          <w:b/>
          <w:bCs/>
          <w:sz w:val="18"/>
          <w:szCs w:val="18"/>
        </w:rPr>
        <w:t>6.2</w:t>
      </w:r>
      <w:r w:rsidR="00A9247C" w:rsidRPr="007E11BE">
        <w:rPr>
          <w:rFonts w:ascii="Arial Narrow" w:eastAsia="Calibri" w:hAnsi="Arial Narrow" w:cs="Times New Roman"/>
          <w:b/>
          <w:bCs/>
          <w:sz w:val="18"/>
          <w:szCs w:val="18"/>
        </w:rPr>
        <w:t xml:space="preserve"> </w:t>
      </w:r>
      <w:r w:rsidRPr="007E11BE">
        <w:rPr>
          <w:rFonts w:ascii="Arial Narrow" w:eastAsia="Calibri" w:hAnsi="Arial Narrow" w:cs="Times New Roman"/>
          <w:b/>
          <w:bCs/>
          <w:i/>
          <w:sz w:val="18"/>
          <w:szCs w:val="18"/>
          <w:lang w:val="pt-BR"/>
        </w:rPr>
        <w:t xml:space="preserve">Komposisi Penduduk Kota Surakarta Menurut </w:t>
      </w:r>
    </w:p>
    <w:p w14:paraId="2A537718" w14:textId="77777777" w:rsidR="00844749" w:rsidRPr="007E11BE" w:rsidRDefault="00A9247C" w:rsidP="00A9247C">
      <w:pPr>
        <w:spacing w:after="0" w:line="240" w:lineRule="auto"/>
        <w:ind w:left="357" w:firstLine="777"/>
        <w:jc w:val="center"/>
        <w:rPr>
          <w:rFonts w:ascii="Arial Narrow" w:eastAsia="Calibri" w:hAnsi="Arial Narrow" w:cs="Times New Roman"/>
          <w:b/>
          <w:bCs/>
          <w:sz w:val="18"/>
          <w:szCs w:val="18"/>
        </w:rPr>
      </w:pPr>
      <w:r w:rsidRPr="007E11BE">
        <w:rPr>
          <w:rFonts w:ascii="Arial Narrow" w:eastAsia="Calibri" w:hAnsi="Arial Narrow" w:cs="Times New Roman"/>
          <w:b/>
          <w:bCs/>
          <w:i/>
          <w:sz w:val="18"/>
          <w:szCs w:val="18"/>
          <w:lang w:val="pt-BR"/>
        </w:rPr>
        <w:t xml:space="preserve">  </w:t>
      </w:r>
      <w:r w:rsidR="00844749" w:rsidRPr="007E11BE">
        <w:rPr>
          <w:rFonts w:ascii="Arial Narrow" w:eastAsia="Calibri" w:hAnsi="Arial Narrow" w:cs="Times New Roman"/>
          <w:b/>
          <w:bCs/>
          <w:i/>
          <w:sz w:val="18"/>
          <w:szCs w:val="18"/>
          <w:lang w:val="pt-BR"/>
        </w:rPr>
        <w:t>Struktur Usia</w:t>
      </w:r>
    </w:p>
    <w:p w14:paraId="5F0C8C37" w14:textId="77777777" w:rsidR="00844749" w:rsidRPr="00844749" w:rsidRDefault="00844749" w:rsidP="00844749">
      <w:pPr>
        <w:spacing w:after="200" w:line="276" w:lineRule="auto"/>
        <w:ind w:left="1287"/>
        <w:jc w:val="both"/>
        <w:rPr>
          <w:rFonts w:ascii="Bookman Old Style" w:eastAsia="Calibri" w:hAnsi="Bookman Old Style" w:cs="Times New Roman"/>
          <w:b/>
        </w:rPr>
      </w:pPr>
      <w:r w:rsidRPr="00844749">
        <w:rPr>
          <w:rFonts w:ascii="Bookman Old Style" w:eastAsia="Calibri" w:hAnsi="Bookman Old Style" w:cs="Times New Roman"/>
          <w:b/>
          <w:noProof/>
        </w:rPr>
        <w:drawing>
          <wp:inline distT="0" distB="0" distL="0" distR="0" wp14:anchorId="43CDEC3D" wp14:editId="4DECBB6C">
            <wp:extent cx="4381500" cy="3278505"/>
            <wp:effectExtent l="0" t="0" r="0" b="0"/>
            <wp:docPr id="5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4381920" cy="3278819"/>
                    </a:xfrm>
                    <a:prstGeom prst="rect">
                      <a:avLst/>
                    </a:prstGeom>
                    <a:noFill/>
                    <a:ln w="9525">
                      <a:noFill/>
                      <a:miter lim="800000"/>
                      <a:headEnd/>
                      <a:tailEnd/>
                    </a:ln>
                  </pic:spPr>
                </pic:pic>
              </a:graphicData>
            </a:graphic>
          </wp:inline>
        </w:drawing>
      </w:r>
    </w:p>
    <w:p w14:paraId="7F6BF22B" w14:textId="482296AD" w:rsidR="005E04E5" w:rsidRPr="00ED5D1B" w:rsidDel="00A67AB0" w:rsidRDefault="005E04E5" w:rsidP="00ED5D1B">
      <w:pPr>
        <w:spacing w:after="0" w:line="360" w:lineRule="auto"/>
        <w:jc w:val="both"/>
        <w:rPr>
          <w:del w:id="140" w:author="Hari Laksono" w:date="2018-05-15T14:02:00Z"/>
          <w:rFonts w:ascii="Times New Roman" w:eastAsia="Calibri" w:hAnsi="Times New Roman" w:cs="Times New Roman"/>
          <w:sz w:val="24"/>
          <w:szCs w:val="24"/>
          <w:lang w:val="id-ID" w:eastAsia="id-ID"/>
        </w:rPr>
      </w:pPr>
    </w:p>
    <w:p w14:paraId="6B3653CE" w14:textId="77777777" w:rsidR="006B4B6F" w:rsidRPr="007E11BE" w:rsidRDefault="007E11BE" w:rsidP="005E04E5">
      <w:pPr>
        <w:pStyle w:val="ListParagraph"/>
        <w:numPr>
          <w:ilvl w:val="0"/>
          <w:numId w:val="9"/>
        </w:numPr>
        <w:tabs>
          <w:tab w:val="left" w:pos="567"/>
          <w:tab w:val="left" w:pos="993"/>
          <w:tab w:val="left" w:pos="2127"/>
        </w:tabs>
        <w:autoSpaceDE w:val="0"/>
        <w:autoSpaceDN w:val="0"/>
        <w:adjustRightInd w:val="0"/>
        <w:spacing w:before="120" w:after="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w:t>
      </w:r>
      <w:r w:rsidR="005E04E5" w:rsidRPr="007E11BE">
        <w:rPr>
          <w:rFonts w:ascii="Times New Roman" w:eastAsia="Times New Roman" w:hAnsi="Times New Roman" w:cs="Times New Roman"/>
          <w:b/>
          <w:color w:val="000000"/>
        </w:rPr>
        <w:t>KONDISI APARAT PEMERINTAH</w:t>
      </w:r>
    </w:p>
    <w:p w14:paraId="1E39ED2A" w14:textId="1DBA24C7" w:rsidR="006B4B6F" w:rsidRDefault="006B4B6F" w:rsidP="006B4B6F">
      <w:pPr>
        <w:autoSpaceDE w:val="0"/>
        <w:autoSpaceDN w:val="0"/>
        <w:adjustRightInd w:val="0"/>
        <w:spacing w:before="120" w:after="0" w:line="360" w:lineRule="auto"/>
        <w:ind w:left="992"/>
        <w:jc w:val="both"/>
        <w:rPr>
          <w:ins w:id="141" w:author="Hari Laksono" w:date="2018-05-15T14:01:00Z"/>
          <w:rFonts w:ascii="Times New Roman" w:eastAsia="Times New Roman" w:hAnsi="Times New Roman" w:cs="Times New Roman"/>
          <w:color w:val="000000"/>
          <w:lang w:val="id-ID"/>
        </w:rPr>
      </w:pPr>
      <w:r w:rsidRPr="007E11BE">
        <w:rPr>
          <w:rFonts w:ascii="Times New Roman" w:eastAsia="Times New Roman" w:hAnsi="Times New Roman" w:cs="Times New Roman"/>
          <w:color w:val="000000"/>
        </w:rPr>
        <w:t>Pemerintah Kota Surakarta saat ini memiliki Aparatur Sipil Negara</w:t>
      </w:r>
      <w:r w:rsidRPr="007E11BE">
        <w:rPr>
          <w:rFonts w:ascii="Times New Roman" w:eastAsia="Times New Roman" w:hAnsi="Times New Roman" w:cs="Times New Roman"/>
          <w:color w:val="000000"/>
          <w:lang w:val="id-ID"/>
        </w:rPr>
        <w:t xml:space="preserve"> sebanyak 8.912 orang, dengan rincian sebagai </w:t>
      </w:r>
      <w:proofErr w:type="gramStart"/>
      <w:r w:rsidRPr="007E11BE">
        <w:rPr>
          <w:rFonts w:ascii="Times New Roman" w:eastAsia="Times New Roman" w:hAnsi="Times New Roman" w:cs="Times New Roman"/>
          <w:color w:val="000000"/>
          <w:lang w:val="id-ID"/>
        </w:rPr>
        <w:t>berikut :</w:t>
      </w:r>
      <w:proofErr w:type="gramEnd"/>
    </w:p>
    <w:p w14:paraId="595CB572" w14:textId="4BF461CA" w:rsidR="00A67AB0" w:rsidRPr="007E11BE" w:rsidDel="00A67AB0" w:rsidRDefault="00A67AB0" w:rsidP="006B4B6F">
      <w:pPr>
        <w:autoSpaceDE w:val="0"/>
        <w:autoSpaceDN w:val="0"/>
        <w:adjustRightInd w:val="0"/>
        <w:spacing w:before="120" w:after="0" w:line="360" w:lineRule="auto"/>
        <w:ind w:left="992"/>
        <w:jc w:val="both"/>
        <w:rPr>
          <w:del w:id="142" w:author="Hari Laksono" w:date="2018-05-15T14:02:00Z"/>
          <w:rFonts w:ascii="Times New Roman" w:eastAsia="Times New Roman" w:hAnsi="Times New Roman" w:cs="Times New Roman"/>
          <w:color w:val="000000"/>
          <w:lang w:val="id-ID"/>
        </w:rPr>
      </w:pPr>
    </w:p>
    <w:p w14:paraId="2F4C2A51" w14:textId="2660206F" w:rsidR="00A9247C" w:rsidRPr="007E11BE" w:rsidDel="00A67AB0" w:rsidRDefault="00A9247C" w:rsidP="006B4B6F">
      <w:pPr>
        <w:autoSpaceDE w:val="0"/>
        <w:autoSpaceDN w:val="0"/>
        <w:adjustRightInd w:val="0"/>
        <w:spacing w:before="120" w:after="0" w:line="360" w:lineRule="auto"/>
        <w:ind w:left="992"/>
        <w:jc w:val="both"/>
        <w:rPr>
          <w:del w:id="143" w:author="Hari Laksono" w:date="2018-05-15T14:01:00Z"/>
          <w:rFonts w:ascii="Times New Roman" w:eastAsia="Times New Roman" w:hAnsi="Times New Roman" w:cs="Times New Roman"/>
          <w:color w:val="000000"/>
          <w:lang w:val="id-ID"/>
        </w:rPr>
      </w:pPr>
    </w:p>
    <w:p w14:paraId="180038E6" w14:textId="339F19FA" w:rsidR="00A9247C" w:rsidDel="00A67AB0" w:rsidRDefault="00A9247C" w:rsidP="006B4B6F">
      <w:pPr>
        <w:autoSpaceDE w:val="0"/>
        <w:autoSpaceDN w:val="0"/>
        <w:adjustRightInd w:val="0"/>
        <w:spacing w:before="120" w:after="0" w:line="360" w:lineRule="auto"/>
        <w:ind w:left="992"/>
        <w:jc w:val="both"/>
        <w:rPr>
          <w:del w:id="144" w:author="Hari Laksono" w:date="2018-05-15T14:01:00Z"/>
          <w:rFonts w:ascii="Times New Roman" w:eastAsia="Times New Roman" w:hAnsi="Times New Roman" w:cs="Times New Roman"/>
          <w:color w:val="000000"/>
          <w:lang w:val="id-ID"/>
        </w:rPr>
      </w:pPr>
    </w:p>
    <w:p w14:paraId="5B93905E" w14:textId="79C2000C" w:rsidR="00A9247C" w:rsidDel="00A67AB0" w:rsidRDefault="00A9247C" w:rsidP="00CF5CCA">
      <w:pPr>
        <w:spacing w:after="0" w:line="240" w:lineRule="auto"/>
        <w:rPr>
          <w:del w:id="145" w:author="Hari Laksono" w:date="2018-05-15T14:01:00Z"/>
          <w:rFonts w:ascii="Times New Roman" w:eastAsia="Times New Roman" w:hAnsi="Times New Roman" w:cs="Times New Roman"/>
          <w:color w:val="000000"/>
          <w:lang w:val="id-ID"/>
        </w:rPr>
      </w:pPr>
    </w:p>
    <w:p w14:paraId="4716448F" w14:textId="072024ED" w:rsidR="00CF5CCA" w:rsidDel="00A67AB0" w:rsidRDefault="00CF5CCA" w:rsidP="00CF5CCA">
      <w:pPr>
        <w:spacing w:after="0" w:line="240" w:lineRule="auto"/>
        <w:rPr>
          <w:del w:id="146" w:author="Hari Laksono" w:date="2018-05-15T14:01:00Z"/>
          <w:rFonts w:ascii="Times New Roman" w:eastAsia="Times New Roman" w:hAnsi="Times New Roman" w:cs="Times New Roman"/>
          <w:color w:val="000000"/>
          <w:lang w:val="id-ID"/>
        </w:rPr>
      </w:pPr>
    </w:p>
    <w:p w14:paraId="3C50F6B2" w14:textId="214A7954" w:rsidR="00CF5CCA" w:rsidDel="00A67AB0" w:rsidRDefault="00CF5CCA" w:rsidP="00CF5CCA">
      <w:pPr>
        <w:spacing w:after="0" w:line="240" w:lineRule="auto"/>
        <w:rPr>
          <w:del w:id="147" w:author="Hari Laksono" w:date="2018-05-15T14:01:00Z"/>
          <w:rFonts w:ascii="Times New Roman" w:eastAsia="Times New Roman" w:hAnsi="Times New Roman" w:cs="Times New Roman"/>
          <w:color w:val="000000"/>
          <w:lang w:val="id-ID"/>
        </w:rPr>
      </w:pPr>
    </w:p>
    <w:p w14:paraId="0914CEDA" w14:textId="3DB300C8" w:rsidR="00CF5CCA" w:rsidRPr="00CF5CCA" w:rsidDel="00A67AB0" w:rsidRDefault="00CF5CCA" w:rsidP="00CF5CCA">
      <w:pPr>
        <w:spacing w:after="0" w:line="240" w:lineRule="auto"/>
        <w:rPr>
          <w:del w:id="148" w:author="Hari Laksono" w:date="2018-05-15T14:02:00Z"/>
          <w:rFonts w:ascii="Times New Roman" w:eastAsia="Times New Roman" w:hAnsi="Times New Roman" w:cs="Times New Roman"/>
          <w:color w:val="000000"/>
          <w:lang w:val="id-ID"/>
        </w:rPr>
      </w:pPr>
    </w:p>
    <w:p w14:paraId="7E503FE8" w14:textId="77777777" w:rsidR="006B4B6F" w:rsidRPr="00CF5CCA" w:rsidRDefault="00CF5CCA" w:rsidP="00A9247C">
      <w:pPr>
        <w:spacing w:after="0" w:line="240" w:lineRule="auto"/>
        <w:jc w:val="center"/>
        <w:rPr>
          <w:rFonts w:ascii="Arial Narrow" w:eastAsia="Calibri" w:hAnsi="Arial Narrow" w:cs="Times New Roman"/>
          <w:b/>
          <w:lang w:val="id-ID"/>
        </w:rPr>
      </w:pPr>
      <w:r>
        <w:rPr>
          <w:rFonts w:ascii="Arial Narrow" w:eastAsia="Calibri" w:hAnsi="Arial Narrow" w:cs="Times New Roman"/>
          <w:b/>
        </w:rPr>
        <w:t xml:space="preserve">     </w:t>
      </w:r>
      <w:r w:rsidRPr="00CF5CCA">
        <w:rPr>
          <w:rFonts w:ascii="Arial Narrow" w:eastAsia="Calibri" w:hAnsi="Arial Narrow" w:cs="Times New Roman"/>
          <w:b/>
          <w:lang w:val="id-ID"/>
        </w:rPr>
        <w:t>Grafik 6.3.</w:t>
      </w:r>
      <w:r w:rsidR="00A9247C" w:rsidRPr="00CF5CCA">
        <w:rPr>
          <w:rFonts w:ascii="Arial Narrow" w:eastAsia="Calibri" w:hAnsi="Arial Narrow" w:cs="Times New Roman"/>
          <w:b/>
        </w:rPr>
        <w:t xml:space="preserve"> </w:t>
      </w:r>
      <w:r w:rsidR="006B4B6F" w:rsidRPr="00CF5CCA">
        <w:rPr>
          <w:rFonts w:ascii="Arial Narrow" w:eastAsia="Calibri" w:hAnsi="Arial Narrow" w:cs="Times New Roman"/>
          <w:b/>
          <w:lang w:val="id-ID"/>
        </w:rPr>
        <w:t>Kondisi Aparat Pemerintah Berdasarkan Golongan</w:t>
      </w:r>
    </w:p>
    <w:p w14:paraId="67B0A8C1" w14:textId="77777777" w:rsidR="006B4B6F" w:rsidRPr="008550E8" w:rsidRDefault="006B4B6F" w:rsidP="008550E8">
      <w:pPr>
        <w:spacing w:after="0" w:line="240" w:lineRule="auto"/>
        <w:ind w:left="567"/>
        <w:jc w:val="center"/>
        <w:rPr>
          <w:rFonts w:ascii="Verdana" w:eastAsia="Calibri" w:hAnsi="Verdana" w:cs="Times New Roman"/>
          <w:b/>
          <w:lang w:val="id-ID"/>
        </w:rPr>
      </w:pPr>
      <w:r w:rsidRPr="006B4B6F">
        <w:rPr>
          <w:rFonts w:ascii="Calibri" w:eastAsia="Calibri" w:hAnsi="Calibri" w:cs="Times New Roman"/>
          <w:b/>
          <w:noProof/>
        </w:rPr>
        <w:drawing>
          <wp:inline distT="0" distB="0" distL="0" distR="0" wp14:anchorId="0DDF0F9B" wp14:editId="416659F7">
            <wp:extent cx="5288280" cy="3039762"/>
            <wp:effectExtent l="0" t="0" r="0" b="0"/>
            <wp:docPr id="5"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F46EF84" w14:textId="77777777" w:rsidR="00CF5CCA" w:rsidRDefault="00CF5CCA" w:rsidP="00CF5CCA">
      <w:pPr>
        <w:spacing w:after="0" w:line="240" w:lineRule="auto"/>
        <w:rPr>
          <w:rFonts w:ascii="Bookman Old Style" w:eastAsia="Calibri" w:hAnsi="Bookman Old Style" w:cs="Times New Roman"/>
          <w:b/>
          <w:lang w:val="id-ID"/>
        </w:rPr>
      </w:pPr>
    </w:p>
    <w:p w14:paraId="5F5FA15F" w14:textId="77777777" w:rsidR="006B4B6F" w:rsidRPr="00CF5CCA" w:rsidRDefault="00CF5CCA" w:rsidP="00CF5CCA">
      <w:pPr>
        <w:spacing w:after="0" w:line="240" w:lineRule="auto"/>
        <w:jc w:val="center"/>
        <w:rPr>
          <w:rFonts w:ascii="Times New Roman" w:eastAsia="Calibri" w:hAnsi="Times New Roman" w:cs="Times New Roman"/>
          <w:b/>
          <w:lang w:val="id-ID"/>
        </w:rPr>
      </w:pPr>
      <w:r w:rsidRPr="00CF5CCA">
        <w:rPr>
          <w:rFonts w:ascii="Times New Roman" w:eastAsia="Calibri" w:hAnsi="Times New Roman" w:cs="Times New Roman"/>
          <w:b/>
          <w:lang w:val="id-ID"/>
        </w:rPr>
        <w:lastRenderedPageBreak/>
        <w:t xml:space="preserve">Grafik 6.4. </w:t>
      </w:r>
      <w:r w:rsidR="006B4B6F" w:rsidRPr="00CF5CCA">
        <w:rPr>
          <w:rFonts w:ascii="Times New Roman" w:eastAsia="Calibri" w:hAnsi="Times New Roman" w:cs="Times New Roman"/>
          <w:b/>
          <w:lang w:val="id-ID"/>
        </w:rPr>
        <w:t>Kondisi Aparat Pemerintah</w:t>
      </w:r>
      <w:r w:rsidRPr="00CF5CCA">
        <w:rPr>
          <w:rFonts w:ascii="Times New Roman" w:eastAsia="Calibri" w:hAnsi="Times New Roman" w:cs="Times New Roman"/>
          <w:b/>
        </w:rPr>
        <w:t xml:space="preserve"> </w:t>
      </w:r>
      <w:r w:rsidR="006B4B6F" w:rsidRPr="00CF5CCA">
        <w:rPr>
          <w:rFonts w:ascii="Times New Roman" w:eastAsia="Calibri" w:hAnsi="Times New Roman" w:cs="Times New Roman"/>
          <w:b/>
          <w:lang w:val="id-ID"/>
        </w:rPr>
        <w:t>Berdasarkan Jabatan Struktural</w:t>
      </w:r>
    </w:p>
    <w:p w14:paraId="72BEB49E" w14:textId="77777777" w:rsidR="00CF5CCA" w:rsidRDefault="006B4B6F" w:rsidP="00A9247C">
      <w:pPr>
        <w:spacing w:after="0" w:line="240" w:lineRule="auto"/>
        <w:jc w:val="center"/>
        <w:rPr>
          <w:rFonts w:ascii="Bookman Old Style" w:eastAsia="Calibri" w:hAnsi="Bookman Old Style" w:cs="Times New Roman"/>
          <w:b/>
          <w:lang w:val="id-ID"/>
        </w:rPr>
      </w:pPr>
      <w:r w:rsidRPr="006B4B6F">
        <w:rPr>
          <w:rFonts w:ascii="Calibri" w:eastAsia="Calibri" w:hAnsi="Calibri" w:cs="Times New Roman"/>
          <w:b/>
          <w:noProof/>
        </w:rPr>
        <w:drawing>
          <wp:inline distT="0" distB="0" distL="0" distR="0" wp14:anchorId="0E963C77" wp14:editId="349A4BA4">
            <wp:extent cx="5318760" cy="2956560"/>
            <wp:effectExtent l="0" t="0" r="0" b="0"/>
            <wp:docPr id="6"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923FBF3" w14:textId="77777777" w:rsidR="00CF5CCA" w:rsidRDefault="00CF5CCA" w:rsidP="00A9247C">
      <w:pPr>
        <w:spacing w:after="0" w:line="240" w:lineRule="auto"/>
        <w:jc w:val="center"/>
        <w:rPr>
          <w:rFonts w:ascii="Bookman Old Style" w:eastAsia="Calibri" w:hAnsi="Bookman Old Style" w:cs="Times New Roman"/>
          <w:b/>
          <w:lang w:val="id-ID"/>
        </w:rPr>
      </w:pPr>
    </w:p>
    <w:p w14:paraId="14855825" w14:textId="0D5D9FB8" w:rsidR="00CF5CCA" w:rsidDel="00A67AB0" w:rsidRDefault="00CF5CCA" w:rsidP="00A9247C">
      <w:pPr>
        <w:spacing w:after="0" w:line="240" w:lineRule="auto"/>
        <w:jc w:val="center"/>
        <w:rPr>
          <w:del w:id="149" w:author="Hari Laksono" w:date="2018-05-15T14:02:00Z"/>
          <w:rFonts w:ascii="Bookman Old Style" w:eastAsia="Calibri" w:hAnsi="Bookman Old Style" w:cs="Times New Roman"/>
          <w:b/>
          <w:lang w:val="id-ID"/>
        </w:rPr>
      </w:pPr>
    </w:p>
    <w:p w14:paraId="5A934620" w14:textId="5ADAEBC2" w:rsidR="00CF5CCA" w:rsidDel="00A67AB0" w:rsidRDefault="00CF5CCA" w:rsidP="00A9247C">
      <w:pPr>
        <w:spacing w:after="0" w:line="240" w:lineRule="auto"/>
        <w:jc w:val="center"/>
        <w:rPr>
          <w:del w:id="150" w:author="Hari Laksono" w:date="2018-05-15T14:02:00Z"/>
          <w:rFonts w:ascii="Bookman Old Style" w:eastAsia="Calibri" w:hAnsi="Bookman Old Style" w:cs="Times New Roman"/>
          <w:b/>
          <w:lang w:val="id-ID"/>
        </w:rPr>
      </w:pPr>
    </w:p>
    <w:p w14:paraId="5EF62CCA" w14:textId="4FC524BA" w:rsidR="00CF5CCA" w:rsidDel="00A67AB0" w:rsidRDefault="00CF5CCA" w:rsidP="00A9247C">
      <w:pPr>
        <w:spacing w:after="0" w:line="240" w:lineRule="auto"/>
        <w:jc w:val="center"/>
        <w:rPr>
          <w:del w:id="151" w:author="Hari Laksono" w:date="2018-05-15T14:02:00Z"/>
          <w:rFonts w:ascii="Bookman Old Style" w:eastAsia="Calibri" w:hAnsi="Bookman Old Style" w:cs="Times New Roman"/>
          <w:b/>
          <w:lang w:val="id-ID"/>
        </w:rPr>
      </w:pPr>
    </w:p>
    <w:p w14:paraId="25212231" w14:textId="66A05EFD" w:rsidR="00CF5CCA" w:rsidDel="00A67AB0" w:rsidRDefault="00CF5CCA" w:rsidP="00A9247C">
      <w:pPr>
        <w:spacing w:after="0" w:line="240" w:lineRule="auto"/>
        <w:jc w:val="center"/>
        <w:rPr>
          <w:del w:id="152" w:author="Hari Laksono" w:date="2018-05-15T14:02:00Z"/>
          <w:rFonts w:ascii="Bookman Old Style" w:eastAsia="Calibri" w:hAnsi="Bookman Old Style" w:cs="Times New Roman"/>
          <w:b/>
          <w:lang w:val="id-ID"/>
        </w:rPr>
      </w:pPr>
    </w:p>
    <w:p w14:paraId="03297F5B" w14:textId="5C4AEB83" w:rsidR="00CF5CCA" w:rsidDel="00A67AB0" w:rsidRDefault="00CF5CCA" w:rsidP="00A9247C">
      <w:pPr>
        <w:spacing w:after="0" w:line="240" w:lineRule="auto"/>
        <w:jc w:val="center"/>
        <w:rPr>
          <w:del w:id="153" w:author="Hari Laksono" w:date="2018-05-15T14:02:00Z"/>
          <w:rFonts w:ascii="Bookman Old Style" w:eastAsia="Calibri" w:hAnsi="Bookman Old Style" w:cs="Times New Roman"/>
          <w:b/>
          <w:lang w:val="id-ID"/>
        </w:rPr>
      </w:pPr>
    </w:p>
    <w:p w14:paraId="6A077975" w14:textId="277577BE" w:rsidR="00CF5CCA" w:rsidDel="00A67AB0" w:rsidRDefault="00CF5CCA" w:rsidP="00A9247C">
      <w:pPr>
        <w:spacing w:after="0" w:line="240" w:lineRule="auto"/>
        <w:jc w:val="center"/>
        <w:rPr>
          <w:del w:id="154" w:author="Hari Laksono" w:date="2018-05-15T14:02:00Z"/>
          <w:rFonts w:ascii="Bookman Old Style" w:eastAsia="Calibri" w:hAnsi="Bookman Old Style" w:cs="Times New Roman"/>
          <w:b/>
          <w:lang w:val="id-ID"/>
        </w:rPr>
      </w:pPr>
    </w:p>
    <w:p w14:paraId="3BCB6E93" w14:textId="7EB76F70" w:rsidR="00CF5CCA" w:rsidDel="00A67AB0" w:rsidRDefault="00CF5CCA" w:rsidP="00A9247C">
      <w:pPr>
        <w:spacing w:after="0" w:line="240" w:lineRule="auto"/>
        <w:jc w:val="center"/>
        <w:rPr>
          <w:del w:id="155" w:author="Hari Laksono" w:date="2018-05-15T14:02:00Z"/>
          <w:rFonts w:ascii="Arial Narrow" w:eastAsia="Calibri" w:hAnsi="Arial Narrow" w:cs="Times New Roman"/>
          <w:b/>
          <w:lang w:val="id-ID"/>
        </w:rPr>
      </w:pPr>
    </w:p>
    <w:p w14:paraId="065DCB8E" w14:textId="77777777" w:rsidR="006B4B6F" w:rsidRPr="00CF5CCA" w:rsidRDefault="00CF5CCA" w:rsidP="00CF5CCA">
      <w:pPr>
        <w:spacing w:after="0" w:line="240" w:lineRule="auto"/>
        <w:ind w:firstLine="709"/>
        <w:jc w:val="center"/>
        <w:rPr>
          <w:rFonts w:ascii="Arial Narrow" w:eastAsia="Calibri" w:hAnsi="Arial Narrow" w:cs="Times New Roman"/>
          <w:b/>
          <w:lang w:val="id-ID"/>
        </w:rPr>
      </w:pPr>
      <w:r w:rsidRPr="00CF5CCA">
        <w:rPr>
          <w:rFonts w:ascii="Arial Narrow" w:eastAsia="Calibri" w:hAnsi="Arial Narrow" w:cs="Times New Roman"/>
          <w:b/>
          <w:lang w:val="id-ID"/>
        </w:rPr>
        <w:t>Grafik 6.5.</w:t>
      </w:r>
      <w:r w:rsidR="006B4B6F" w:rsidRPr="00CF5CCA">
        <w:rPr>
          <w:rFonts w:ascii="Arial Narrow" w:eastAsia="Calibri" w:hAnsi="Arial Narrow" w:cs="Times New Roman"/>
          <w:b/>
          <w:lang w:val="id-ID"/>
        </w:rPr>
        <w:t>Kondisi Aparat Pemerintah</w:t>
      </w:r>
      <w:r w:rsidRPr="00CF5CCA">
        <w:rPr>
          <w:rFonts w:ascii="Arial Narrow" w:eastAsia="Calibri" w:hAnsi="Arial Narrow" w:cs="Times New Roman"/>
          <w:b/>
        </w:rPr>
        <w:t xml:space="preserve"> berdasarkan tingkat </w:t>
      </w:r>
      <w:r w:rsidR="006B4B6F" w:rsidRPr="00CF5CCA">
        <w:rPr>
          <w:rFonts w:ascii="Arial Narrow" w:eastAsia="Calibri" w:hAnsi="Arial Narrow" w:cs="Times New Roman"/>
          <w:b/>
        </w:rPr>
        <w:t>pendidikan</w:t>
      </w:r>
    </w:p>
    <w:p w14:paraId="5756CB5E" w14:textId="77777777" w:rsidR="006B4B6F" w:rsidRPr="006B4B6F" w:rsidRDefault="006B4B6F" w:rsidP="006B4B6F">
      <w:pPr>
        <w:tabs>
          <w:tab w:val="left" w:pos="851"/>
        </w:tabs>
        <w:autoSpaceDE w:val="0"/>
        <w:autoSpaceDN w:val="0"/>
        <w:adjustRightInd w:val="0"/>
        <w:spacing w:after="0" w:line="276" w:lineRule="auto"/>
        <w:ind w:left="851"/>
        <w:jc w:val="center"/>
        <w:rPr>
          <w:rFonts w:ascii="Bookman Old Style" w:eastAsia="Times New Roman" w:hAnsi="Bookman Old Style" w:cs="Arial"/>
          <w:color w:val="000000"/>
        </w:rPr>
      </w:pPr>
      <w:r w:rsidRPr="006B4B6F">
        <w:rPr>
          <w:rFonts w:ascii="Arial" w:eastAsia="Times New Roman" w:hAnsi="Arial" w:cs="Arial"/>
          <w:noProof/>
          <w:color w:val="000000"/>
          <w:sz w:val="24"/>
          <w:szCs w:val="24"/>
        </w:rPr>
        <w:drawing>
          <wp:inline distT="0" distB="0" distL="0" distR="0" wp14:anchorId="1E54A514" wp14:editId="304DA338">
            <wp:extent cx="5455920" cy="3413760"/>
            <wp:effectExtent l="0" t="0" r="11430" b="15240"/>
            <wp:docPr id="7"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7C4CB9C" w14:textId="030D2CE0" w:rsidR="00ED5D1B" w:rsidRDefault="006B4B6F" w:rsidP="00AC15A8">
      <w:pPr>
        <w:tabs>
          <w:tab w:val="left" w:pos="851"/>
        </w:tabs>
        <w:autoSpaceDE w:val="0"/>
        <w:autoSpaceDN w:val="0"/>
        <w:adjustRightInd w:val="0"/>
        <w:spacing w:after="0" w:line="280" w:lineRule="exact"/>
        <w:ind w:left="851"/>
        <w:jc w:val="both"/>
        <w:rPr>
          <w:ins w:id="156" w:author="Hari Laksono" w:date="2018-05-15T14:02:00Z"/>
          <w:rFonts w:ascii="Times New Roman" w:eastAsia="Times New Roman" w:hAnsi="Times New Roman" w:cs="Times New Roman"/>
          <w:lang w:val="id-ID"/>
        </w:rPr>
      </w:pPr>
      <w:r w:rsidRPr="00AC15A8">
        <w:rPr>
          <w:rFonts w:ascii="Times New Roman" w:eastAsia="Times New Roman" w:hAnsi="Times New Roman" w:cs="Times New Roman"/>
          <w:color w:val="000000"/>
          <w:lang w:val="id-ID"/>
        </w:rPr>
        <w:t>Dalam</w:t>
      </w:r>
      <w:r w:rsidRPr="00AC15A8">
        <w:rPr>
          <w:rFonts w:ascii="Times New Roman" w:eastAsia="Times New Roman" w:hAnsi="Times New Roman" w:cs="Times New Roman"/>
          <w:lang w:val="id-ID"/>
        </w:rPr>
        <w:t xml:space="preserve"> meningkatkan kualitas pelayanan dan kinerja Aparat</w:t>
      </w:r>
      <w:r w:rsidRPr="00AC15A8">
        <w:rPr>
          <w:rFonts w:ascii="Times New Roman" w:eastAsia="Times New Roman" w:hAnsi="Times New Roman" w:cs="Times New Roman"/>
        </w:rPr>
        <w:t>ur Sipil Negara,</w:t>
      </w:r>
      <w:r w:rsidRPr="00AC15A8">
        <w:rPr>
          <w:rFonts w:ascii="Times New Roman" w:eastAsia="Times New Roman" w:hAnsi="Times New Roman" w:cs="Times New Roman"/>
          <w:lang w:val="id-ID"/>
        </w:rPr>
        <w:t xml:space="preserve"> Pemerintah Kota Surakarta telah melakukan berbagai program melalui pemberian penghargaan, pendidikan dan pelatihan teknis umum dan fungsional serta pemberian hukuman dan pembinaan.</w:t>
      </w:r>
    </w:p>
    <w:p w14:paraId="2B7F2F05" w14:textId="1B7BF282" w:rsidR="00A67AB0" w:rsidRDefault="00A67AB0" w:rsidP="00AC15A8">
      <w:pPr>
        <w:tabs>
          <w:tab w:val="left" w:pos="851"/>
        </w:tabs>
        <w:autoSpaceDE w:val="0"/>
        <w:autoSpaceDN w:val="0"/>
        <w:adjustRightInd w:val="0"/>
        <w:spacing w:after="0" w:line="280" w:lineRule="exact"/>
        <w:ind w:left="851"/>
        <w:jc w:val="both"/>
        <w:rPr>
          <w:ins w:id="157" w:author="Hari Laksono" w:date="2018-05-15T14:02:00Z"/>
          <w:rFonts w:ascii="Times New Roman" w:eastAsia="Times New Roman" w:hAnsi="Times New Roman" w:cs="Times New Roman"/>
          <w:lang w:val="id-ID"/>
        </w:rPr>
      </w:pPr>
    </w:p>
    <w:p w14:paraId="7D1330D3" w14:textId="77777777" w:rsidR="00A67AB0" w:rsidRDefault="00A67AB0" w:rsidP="00AC15A8">
      <w:pPr>
        <w:tabs>
          <w:tab w:val="left" w:pos="851"/>
        </w:tabs>
        <w:autoSpaceDE w:val="0"/>
        <w:autoSpaceDN w:val="0"/>
        <w:adjustRightInd w:val="0"/>
        <w:spacing w:after="0" w:line="280" w:lineRule="exact"/>
        <w:ind w:left="851"/>
        <w:jc w:val="both"/>
        <w:rPr>
          <w:rFonts w:ascii="Times New Roman" w:eastAsia="Times New Roman" w:hAnsi="Times New Roman" w:cs="Times New Roman"/>
          <w:lang w:val="id-ID"/>
        </w:rPr>
      </w:pPr>
    </w:p>
    <w:p w14:paraId="13C4002F" w14:textId="77777777" w:rsidR="00AC15A8" w:rsidRPr="00AC15A8" w:rsidDel="008F51FA" w:rsidRDefault="00AC15A8" w:rsidP="00AC15A8">
      <w:pPr>
        <w:tabs>
          <w:tab w:val="left" w:pos="851"/>
        </w:tabs>
        <w:autoSpaceDE w:val="0"/>
        <w:autoSpaceDN w:val="0"/>
        <w:adjustRightInd w:val="0"/>
        <w:spacing w:after="0" w:line="280" w:lineRule="exact"/>
        <w:ind w:left="851"/>
        <w:jc w:val="both"/>
        <w:rPr>
          <w:del w:id="158" w:author="Emmy Mutiarini" w:date="2018-05-10T17:58:00Z"/>
          <w:rFonts w:ascii="Times New Roman" w:eastAsia="Times New Roman" w:hAnsi="Times New Roman" w:cs="Times New Roman"/>
          <w:lang w:val="id-ID"/>
        </w:rPr>
      </w:pPr>
    </w:p>
    <w:p w14:paraId="6147BCC0" w14:textId="03B6B228" w:rsidR="006B4B6F" w:rsidRPr="00AC15A8" w:rsidRDefault="006B4B6F" w:rsidP="00AC15A8">
      <w:pPr>
        <w:numPr>
          <w:ilvl w:val="0"/>
          <w:numId w:val="4"/>
        </w:numPr>
        <w:tabs>
          <w:tab w:val="left" w:pos="851"/>
        </w:tabs>
        <w:autoSpaceDE w:val="0"/>
        <w:autoSpaceDN w:val="0"/>
        <w:adjustRightInd w:val="0"/>
        <w:spacing w:after="0" w:line="280" w:lineRule="exact"/>
        <w:ind w:left="1276" w:hanging="425"/>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Pemberian penghargaan</w:t>
      </w:r>
      <w:ins w:id="159" w:author="Emmy Mutiarini" w:date="2018-05-10T17:58:00Z">
        <w:r w:rsidR="008F51FA">
          <w:rPr>
            <w:rFonts w:ascii="Times New Roman" w:eastAsia="Times New Roman" w:hAnsi="Times New Roman" w:cs="Times New Roman"/>
          </w:rPr>
          <w:t xml:space="preserve"> </w:t>
        </w:r>
      </w:ins>
      <w:commentRangeStart w:id="160"/>
      <w:commentRangeStart w:id="161"/>
      <w:ins w:id="162" w:author="Emmy Mutiarini" w:date="2018-05-10T17:59:00Z">
        <w:del w:id="163" w:author="Hari Laksono" w:date="2018-05-15T13:37:00Z">
          <w:r w:rsidR="008F51FA" w:rsidDel="007A03A1">
            <w:rPr>
              <w:rFonts w:ascii="Times New Roman" w:eastAsia="Times New Roman" w:hAnsi="Times New Roman" w:cs="Times New Roman"/>
            </w:rPr>
            <w:delText>…</w:delText>
          </w:r>
        </w:del>
      </w:ins>
      <w:ins w:id="164" w:author="Hari Laksono" w:date="2018-05-15T13:37:00Z">
        <w:r w:rsidR="007A03A1">
          <w:rPr>
            <w:rFonts w:ascii="Times New Roman" w:eastAsia="Times New Roman" w:hAnsi="Times New Roman" w:cs="Times New Roman"/>
            <w:lang w:val="id-ID"/>
          </w:rPr>
          <w:t>pada Tahun 2017</w:t>
        </w:r>
      </w:ins>
      <w:ins w:id="165" w:author="Emmy Mutiarini" w:date="2018-05-10T17:59:00Z">
        <w:del w:id="166" w:author="Hari Laksono" w:date="2018-05-15T13:37:00Z">
          <w:r w:rsidR="008F51FA" w:rsidDel="007A03A1">
            <w:rPr>
              <w:rFonts w:ascii="Times New Roman" w:eastAsia="Times New Roman" w:hAnsi="Times New Roman" w:cs="Times New Roman"/>
            </w:rPr>
            <w:delText>…</w:delText>
          </w:r>
        </w:del>
        <w:commentRangeEnd w:id="160"/>
        <w:r w:rsidR="008F51FA">
          <w:rPr>
            <w:rStyle w:val="CommentReference"/>
          </w:rPr>
          <w:commentReference w:id="160"/>
        </w:r>
      </w:ins>
      <w:commentRangeEnd w:id="161"/>
      <w:r w:rsidR="00A67AB0">
        <w:rPr>
          <w:rStyle w:val="CommentReference"/>
        </w:rPr>
        <w:commentReference w:id="161"/>
      </w:r>
    </w:p>
    <w:p w14:paraId="1820FC00" w14:textId="77777777" w:rsidR="006B4B6F" w:rsidRPr="00AC15A8" w:rsidRDefault="006B4B6F" w:rsidP="00AC15A8">
      <w:pPr>
        <w:tabs>
          <w:tab w:val="left" w:pos="1276"/>
        </w:tabs>
        <w:autoSpaceDE w:val="0"/>
        <w:autoSpaceDN w:val="0"/>
        <w:adjustRightInd w:val="0"/>
        <w:spacing w:after="0" w:line="280" w:lineRule="exact"/>
        <w:ind w:left="1276"/>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Satyalancana dengan masa kerja 10 tahun, 20 tahun dan 30 tahun sejumlah 159 orang, yang terdiri dari :</w:t>
      </w:r>
    </w:p>
    <w:p w14:paraId="44705534" w14:textId="77777777" w:rsidR="006B4B6F" w:rsidRPr="00AC15A8" w:rsidRDefault="006B4B6F" w:rsidP="00AC15A8">
      <w:pPr>
        <w:numPr>
          <w:ilvl w:val="0"/>
          <w:numId w:val="5"/>
        </w:numPr>
        <w:tabs>
          <w:tab w:val="left" w:pos="1276"/>
        </w:tabs>
        <w:autoSpaceDE w:val="0"/>
        <w:autoSpaceDN w:val="0"/>
        <w:adjustRightInd w:val="0"/>
        <w:spacing w:after="0" w:line="280" w:lineRule="exact"/>
        <w:ind w:left="1701" w:hanging="425"/>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Satyalancana Karya Satya 30 tahun sejumlah 36 orang;</w:t>
      </w:r>
    </w:p>
    <w:p w14:paraId="2481977D" w14:textId="77777777" w:rsidR="006B4B6F" w:rsidRPr="00AC15A8" w:rsidRDefault="006B4B6F" w:rsidP="00AC15A8">
      <w:pPr>
        <w:numPr>
          <w:ilvl w:val="0"/>
          <w:numId w:val="5"/>
        </w:numPr>
        <w:tabs>
          <w:tab w:val="left" w:pos="1276"/>
        </w:tabs>
        <w:autoSpaceDE w:val="0"/>
        <w:autoSpaceDN w:val="0"/>
        <w:adjustRightInd w:val="0"/>
        <w:spacing w:after="0" w:line="280" w:lineRule="exact"/>
        <w:ind w:left="1701" w:hanging="425"/>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 xml:space="preserve">Satyalancana Karya Satya 20 tahun sejumlah </w:t>
      </w:r>
      <w:r w:rsidRPr="00AC15A8">
        <w:rPr>
          <w:rFonts w:ascii="Times New Roman" w:eastAsia="Times New Roman" w:hAnsi="Times New Roman" w:cs="Times New Roman"/>
          <w:lang w:val="en-ID"/>
        </w:rPr>
        <w:t>54</w:t>
      </w:r>
      <w:r w:rsidRPr="00AC15A8">
        <w:rPr>
          <w:rFonts w:ascii="Times New Roman" w:eastAsia="Times New Roman" w:hAnsi="Times New Roman" w:cs="Times New Roman"/>
          <w:lang w:val="id-ID"/>
        </w:rPr>
        <w:t xml:space="preserve"> orang;</w:t>
      </w:r>
    </w:p>
    <w:p w14:paraId="1A9D69F5" w14:textId="77777777" w:rsidR="006B4B6F" w:rsidRDefault="006B4B6F" w:rsidP="00AC15A8">
      <w:pPr>
        <w:numPr>
          <w:ilvl w:val="0"/>
          <w:numId w:val="5"/>
        </w:numPr>
        <w:tabs>
          <w:tab w:val="left" w:pos="1276"/>
        </w:tabs>
        <w:autoSpaceDE w:val="0"/>
        <w:autoSpaceDN w:val="0"/>
        <w:adjustRightInd w:val="0"/>
        <w:spacing w:after="0" w:line="280" w:lineRule="exact"/>
        <w:ind w:left="1701" w:hanging="425"/>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Satyalancana Karya Satya 10 tahun sejumlah 69 orang.</w:t>
      </w:r>
    </w:p>
    <w:p w14:paraId="23F6A3CA" w14:textId="77777777" w:rsidR="00AC15A8" w:rsidRPr="00AC15A8" w:rsidRDefault="00AC15A8" w:rsidP="00AC15A8">
      <w:pPr>
        <w:tabs>
          <w:tab w:val="left" w:pos="1276"/>
        </w:tabs>
        <w:autoSpaceDE w:val="0"/>
        <w:autoSpaceDN w:val="0"/>
        <w:adjustRightInd w:val="0"/>
        <w:spacing w:after="0" w:line="280" w:lineRule="exact"/>
        <w:ind w:left="1701"/>
        <w:jc w:val="both"/>
        <w:rPr>
          <w:rFonts w:ascii="Times New Roman" w:eastAsia="Times New Roman" w:hAnsi="Times New Roman" w:cs="Times New Roman"/>
          <w:lang w:val="id-ID"/>
        </w:rPr>
      </w:pPr>
    </w:p>
    <w:p w14:paraId="47F6304F" w14:textId="77777777" w:rsidR="006B4B6F" w:rsidRPr="00AC15A8" w:rsidRDefault="006B4B6F" w:rsidP="00AC15A8">
      <w:pPr>
        <w:numPr>
          <w:ilvl w:val="0"/>
          <w:numId w:val="4"/>
        </w:numPr>
        <w:tabs>
          <w:tab w:val="left" w:pos="851"/>
        </w:tabs>
        <w:autoSpaceDE w:val="0"/>
        <w:autoSpaceDN w:val="0"/>
        <w:adjustRightInd w:val="0"/>
        <w:spacing w:after="0" w:line="280" w:lineRule="exact"/>
        <w:ind w:left="1276" w:hanging="425"/>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Pendidikan pelatihan yang meliputi :</w:t>
      </w:r>
    </w:p>
    <w:p w14:paraId="4AA81BD1" w14:textId="77777777" w:rsidR="006B4B6F" w:rsidRPr="00AC15A8" w:rsidRDefault="006B4B6F" w:rsidP="00AC15A8">
      <w:pPr>
        <w:numPr>
          <w:ilvl w:val="0"/>
          <w:numId w:val="6"/>
        </w:numPr>
        <w:tabs>
          <w:tab w:val="left" w:pos="1701"/>
        </w:tabs>
        <w:autoSpaceDE w:val="0"/>
        <w:autoSpaceDN w:val="0"/>
        <w:adjustRightInd w:val="0"/>
        <w:spacing w:after="0" w:line="280" w:lineRule="exact"/>
        <w:ind w:left="1701" w:hanging="425"/>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 xml:space="preserve">Pendidikan dan pelatihan kepemimpinan sejumlah </w:t>
      </w:r>
      <w:r w:rsidRPr="00AC15A8">
        <w:rPr>
          <w:rFonts w:ascii="Times New Roman" w:eastAsia="Times New Roman" w:hAnsi="Times New Roman" w:cs="Times New Roman"/>
          <w:lang w:val="en-ID"/>
        </w:rPr>
        <w:t>88</w:t>
      </w:r>
      <w:r w:rsidRPr="00AC15A8">
        <w:rPr>
          <w:rFonts w:ascii="Times New Roman" w:eastAsia="Times New Roman" w:hAnsi="Times New Roman" w:cs="Times New Roman"/>
          <w:lang w:val="id-ID"/>
        </w:rPr>
        <w:t xml:space="preserve"> orang, terdiri </w:t>
      </w:r>
      <w:r w:rsidR="00A9247C" w:rsidRPr="00AC15A8">
        <w:rPr>
          <w:rFonts w:ascii="Times New Roman" w:eastAsia="Times New Roman" w:hAnsi="Times New Roman" w:cs="Times New Roman"/>
        </w:rPr>
        <w:t xml:space="preserve">    </w:t>
      </w:r>
      <w:r w:rsidRPr="00AC15A8">
        <w:rPr>
          <w:rFonts w:ascii="Times New Roman" w:eastAsia="Times New Roman" w:hAnsi="Times New Roman" w:cs="Times New Roman"/>
          <w:lang w:val="id-ID"/>
        </w:rPr>
        <w:t>dari :</w:t>
      </w:r>
    </w:p>
    <w:p w14:paraId="2E4007F4" w14:textId="77777777" w:rsidR="006B4B6F" w:rsidRPr="00AC15A8" w:rsidRDefault="006B4B6F" w:rsidP="00AC15A8">
      <w:pPr>
        <w:numPr>
          <w:ilvl w:val="0"/>
          <w:numId w:val="7"/>
        </w:numPr>
        <w:tabs>
          <w:tab w:val="left" w:pos="851"/>
        </w:tabs>
        <w:autoSpaceDE w:val="0"/>
        <w:autoSpaceDN w:val="0"/>
        <w:adjustRightInd w:val="0"/>
        <w:spacing w:after="0" w:line="280" w:lineRule="exact"/>
        <w:ind w:left="2127" w:hanging="426"/>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 xml:space="preserve">Diklatpim II : </w:t>
      </w:r>
      <w:r w:rsidRPr="00AC15A8">
        <w:rPr>
          <w:rFonts w:ascii="Times New Roman" w:eastAsia="Times New Roman" w:hAnsi="Times New Roman" w:cs="Times New Roman"/>
          <w:lang w:val="en-ID"/>
        </w:rPr>
        <w:t>1</w:t>
      </w:r>
      <w:r w:rsidRPr="00AC15A8">
        <w:rPr>
          <w:rFonts w:ascii="Times New Roman" w:eastAsia="Times New Roman" w:hAnsi="Times New Roman" w:cs="Times New Roman"/>
          <w:lang w:val="id-ID"/>
        </w:rPr>
        <w:t xml:space="preserve"> orang</w:t>
      </w:r>
    </w:p>
    <w:p w14:paraId="697DEC1D" w14:textId="77777777" w:rsidR="006B4B6F" w:rsidRPr="00AC15A8" w:rsidRDefault="006B4B6F" w:rsidP="00AC15A8">
      <w:pPr>
        <w:numPr>
          <w:ilvl w:val="0"/>
          <w:numId w:val="7"/>
        </w:numPr>
        <w:tabs>
          <w:tab w:val="left" w:pos="851"/>
        </w:tabs>
        <w:autoSpaceDE w:val="0"/>
        <w:autoSpaceDN w:val="0"/>
        <w:adjustRightInd w:val="0"/>
        <w:spacing w:after="0" w:line="280" w:lineRule="exact"/>
        <w:ind w:left="2127" w:hanging="426"/>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 xml:space="preserve">Diklatpim III : </w:t>
      </w:r>
      <w:r w:rsidRPr="00AC15A8">
        <w:rPr>
          <w:rFonts w:ascii="Times New Roman" w:eastAsia="Times New Roman" w:hAnsi="Times New Roman" w:cs="Times New Roman"/>
          <w:lang w:val="en-ID"/>
        </w:rPr>
        <w:t>7</w:t>
      </w:r>
      <w:r w:rsidRPr="00AC15A8">
        <w:rPr>
          <w:rFonts w:ascii="Times New Roman" w:eastAsia="Times New Roman" w:hAnsi="Times New Roman" w:cs="Times New Roman"/>
          <w:lang w:val="id-ID"/>
        </w:rPr>
        <w:t xml:space="preserve"> orang</w:t>
      </w:r>
    </w:p>
    <w:p w14:paraId="1ED7F186" w14:textId="77777777" w:rsidR="006B4B6F" w:rsidRPr="00AC15A8" w:rsidRDefault="006B4B6F" w:rsidP="00AC15A8">
      <w:pPr>
        <w:numPr>
          <w:ilvl w:val="0"/>
          <w:numId w:val="7"/>
        </w:numPr>
        <w:tabs>
          <w:tab w:val="left" w:pos="851"/>
        </w:tabs>
        <w:autoSpaceDE w:val="0"/>
        <w:autoSpaceDN w:val="0"/>
        <w:adjustRightInd w:val="0"/>
        <w:spacing w:after="0" w:line="280" w:lineRule="exact"/>
        <w:ind w:left="2127" w:hanging="426"/>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Diklatpim IV : 80 orang</w:t>
      </w:r>
    </w:p>
    <w:p w14:paraId="5D59651D" w14:textId="77777777" w:rsidR="006B4B6F" w:rsidRPr="00AC15A8" w:rsidRDefault="006B4B6F" w:rsidP="00AC15A8">
      <w:pPr>
        <w:numPr>
          <w:ilvl w:val="0"/>
          <w:numId w:val="6"/>
        </w:numPr>
        <w:tabs>
          <w:tab w:val="left" w:pos="1701"/>
        </w:tabs>
        <w:autoSpaceDE w:val="0"/>
        <w:autoSpaceDN w:val="0"/>
        <w:adjustRightInd w:val="0"/>
        <w:spacing w:after="0" w:line="280" w:lineRule="exact"/>
        <w:ind w:left="1701" w:hanging="425"/>
        <w:jc w:val="both"/>
        <w:rPr>
          <w:rFonts w:ascii="Times New Roman" w:eastAsia="Times New Roman" w:hAnsi="Times New Roman" w:cs="Times New Roman"/>
          <w:lang w:val="id-ID"/>
        </w:rPr>
      </w:pPr>
      <w:r w:rsidRPr="00AC15A8">
        <w:rPr>
          <w:rFonts w:ascii="Times New Roman" w:eastAsia="Times New Roman" w:hAnsi="Times New Roman" w:cs="Times New Roman"/>
          <w:lang w:val="id-ID"/>
        </w:rPr>
        <w:t>Pendidikan dan pelatihan tekni</w:t>
      </w:r>
      <w:r w:rsidRPr="00AC15A8">
        <w:rPr>
          <w:rFonts w:ascii="Bookman Old Style" w:eastAsia="Times New Roman" w:hAnsi="Bookman Old Style" w:cs="Arial"/>
          <w:lang w:val="id-ID"/>
        </w:rPr>
        <w:t xml:space="preserve">s dan fungsional melalui </w:t>
      </w:r>
      <w:r w:rsidRPr="00AC15A8">
        <w:rPr>
          <w:rFonts w:ascii="Times New Roman" w:eastAsia="Times New Roman" w:hAnsi="Times New Roman" w:cs="Times New Roman"/>
          <w:lang w:val="id-ID"/>
        </w:rPr>
        <w:t xml:space="preserve">pengiriman pada lembaga pendidikan dan pelatihan sejumlah </w:t>
      </w:r>
      <w:r w:rsidRPr="00AC15A8">
        <w:rPr>
          <w:rFonts w:ascii="Times New Roman" w:eastAsia="Times New Roman" w:hAnsi="Times New Roman" w:cs="Times New Roman"/>
          <w:lang w:val="en-ID"/>
        </w:rPr>
        <w:t>805</w:t>
      </w:r>
      <w:r w:rsidRPr="00AC15A8">
        <w:rPr>
          <w:rFonts w:ascii="Times New Roman" w:eastAsia="Times New Roman" w:hAnsi="Times New Roman" w:cs="Times New Roman"/>
          <w:lang w:val="id-ID"/>
        </w:rPr>
        <w:t xml:space="preserve"> orang</w:t>
      </w:r>
    </w:p>
    <w:p w14:paraId="4988F5A8" w14:textId="77777777" w:rsidR="006B4B6F" w:rsidRDefault="006B4B6F" w:rsidP="00AC15A8">
      <w:pPr>
        <w:numPr>
          <w:ilvl w:val="0"/>
          <w:numId w:val="6"/>
        </w:numPr>
        <w:tabs>
          <w:tab w:val="left" w:pos="1701"/>
        </w:tabs>
        <w:autoSpaceDE w:val="0"/>
        <w:autoSpaceDN w:val="0"/>
        <w:adjustRightInd w:val="0"/>
        <w:spacing w:after="0" w:line="280" w:lineRule="exact"/>
        <w:ind w:left="1701" w:hanging="425"/>
        <w:jc w:val="both"/>
        <w:rPr>
          <w:rFonts w:ascii="Bookman Old Style" w:eastAsia="Times New Roman" w:hAnsi="Bookman Old Style" w:cs="Arial"/>
          <w:lang w:val="id-ID"/>
        </w:rPr>
      </w:pPr>
      <w:r w:rsidRPr="00AC15A8">
        <w:rPr>
          <w:rFonts w:ascii="Times New Roman" w:eastAsia="Times New Roman" w:hAnsi="Times New Roman" w:cs="Times New Roman"/>
          <w:lang w:val="id-ID"/>
        </w:rPr>
        <w:t>Pemberian hukum</w:t>
      </w:r>
      <w:r w:rsidRPr="00AC15A8">
        <w:rPr>
          <w:rFonts w:ascii="Bookman Old Style" w:eastAsia="Times New Roman" w:hAnsi="Bookman Old Style" w:cs="Arial"/>
          <w:lang w:val="id-ID"/>
        </w:rPr>
        <w:t>an</w:t>
      </w:r>
    </w:p>
    <w:p w14:paraId="26450BFE" w14:textId="77777777" w:rsidR="00AC15A8" w:rsidRPr="00AC15A8" w:rsidRDefault="00AC15A8" w:rsidP="00AC15A8">
      <w:pPr>
        <w:tabs>
          <w:tab w:val="left" w:pos="1701"/>
        </w:tabs>
        <w:autoSpaceDE w:val="0"/>
        <w:autoSpaceDN w:val="0"/>
        <w:adjustRightInd w:val="0"/>
        <w:spacing w:after="0" w:line="280" w:lineRule="exact"/>
        <w:ind w:left="1701"/>
        <w:jc w:val="both"/>
        <w:rPr>
          <w:rFonts w:ascii="Bookman Old Style" w:eastAsia="Times New Roman" w:hAnsi="Bookman Old Style" w:cs="Arial"/>
          <w:lang w:val="id-ID"/>
        </w:rPr>
      </w:pPr>
    </w:p>
    <w:p w14:paraId="41E9E092" w14:textId="77777777" w:rsidR="00C138B7" w:rsidRPr="00AC15A8" w:rsidRDefault="006B4B6F" w:rsidP="00AC15A8">
      <w:pPr>
        <w:tabs>
          <w:tab w:val="left" w:pos="567"/>
          <w:tab w:val="left" w:pos="993"/>
          <w:tab w:val="left" w:pos="2127"/>
        </w:tabs>
        <w:autoSpaceDE w:val="0"/>
        <w:autoSpaceDN w:val="0"/>
        <w:adjustRightInd w:val="0"/>
        <w:spacing w:after="0" w:line="280" w:lineRule="exact"/>
        <w:ind w:left="1260"/>
        <w:jc w:val="both"/>
        <w:rPr>
          <w:rFonts w:ascii="Times New Roman" w:eastAsia="Times New Roman" w:hAnsi="Times New Roman" w:cs="Times New Roman"/>
          <w:color w:val="000000"/>
          <w:lang w:val="id-ID"/>
        </w:rPr>
      </w:pPr>
      <w:r w:rsidRPr="00AC15A8">
        <w:rPr>
          <w:rFonts w:ascii="Times New Roman" w:eastAsia="Times New Roman" w:hAnsi="Times New Roman" w:cs="Times New Roman"/>
          <w:color w:val="000000"/>
          <w:lang w:val="id-ID"/>
        </w:rPr>
        <w:t>Pelanggaran disiplin pegawai sejumlah 5 orang yang terdiri dari pelanggaran disiplin pegawai tingkat ringan sejumlah 1 orang, tingkat sedang sejumlah 1 orang, tingkat berat sejumlah 3 orang.</w:t>
      </w:r>
    </w:p>
    <w:p w14:paraId="44591DF3" w14:textId="77777777" w:rsidR="00762771" w:rsidRPr="00AC15A8" w:rsidRDefault="00762771" w:rsidP="00AC15A8">
      <w:pPr>
        <w:tabs>
          <w:tab w:val="left" w:pos="567"/>
          <w:tab w:val="left" w:pos="993"/>
          <w:tab w:val="left" w:pos="2127"/>
        </w:tabs>
        <w:autoSpaceDE w:val="0"/>
        <w:autoSpaceDN w:val="0"/>
        <w:adjustRightInd w:val="0"/>
        <w:spacing w:after="0" w:line="280" w:lineRule="exact"/>
        <w:ind w:left="927"/>
        <w:jc w:val="both"/>
        <w:rPr>
          <w:rFonts w:ascii="Times New Roman" w:eastAsia="Times New Roman" w:hAnsi="Times New Roman" w:cs="Times New Roman"/>
          <w:color w:val="000000"/>
          <w:lang w:val="id-ID"/>
        </w:rPr>
      </w:pPr>
    </w:p>
    <w:p w14:paraId="29DED61C" w14:textId="77777777" w:rsidR="000D01DE" w:rsidRPr="00AC15A8" w:rsidRDefault="000D01DE" w:rsidP="00AC15A8">
      <w:pPr>
        <w:pStyle w:val="ListParagraph"/>
        <w:numPr>
          <w:ilvl w:val="0"/>
          <w:numId w:val="2"/>
        </w:numPr>
        <w:spacing w:after="0" w:line="280" w:lineRule="exact"/>
        <w:rPr>
          <w:rFonts w:ascii="Times New Roman" w:eastAsia="Calibri" w:hAnsi="Times New Roman" w:cs="Times New Roman"/>
          <w:b/>
        </w:rPr>
      </w:pPr>
      <w:r w:rsidRPr="00AC15A8">
        <w:rPr>
          <w:rFonts w:ascii="Times New Roman" w:eastAsia="Calibri" w:hAnsi="Times New Roman" w:cs="Times New Roman"/>
          <w:b/>
        </w:rPr>
        <w:t>KEDUDUKAN, KEWENANGAN DAN TUGAS POKOK SERTA STRUKTUR ORGANISASI</w:t>
      </w:r>
    </w:p>
    <w:p w14:paraId="64C8BA0D" w14:textId="77777777" w:rsidR="000D01DE" w:rsidRPr="00AC15A8" w:rsidRDefault="000D01DE" w:rsidP="00AC15A8">
      <w:pPr>
        <w:spacing w:after="0" w:line="280" w:lineRule="exact"/>
        <w:ind w:left="567"/>
        <w:contextualSpacing/>
        <w:rPr>
          <w:rFonts w:ascii="Times New Roman" w:eastAsia="Calibri" w:hAnsi="Times New Roman" w:cs="Times New Roman"/>
          <w:b/>
        </w:rPr>
      </w:pPr>
    </w:p>
    <w:p w14:paraId="03966250" w14:textId="77777777" w:rsidR="000D01DE" w:rsidRPr="00AC15A8" w:rsidRDefault="000D01DE" w:rsidP="00AC15A8">
      <w:pPr>
        <w:numPr>
          <w:ilvl w:val="0"/>
          <w:numId w:val="10"/>
        </w:numPr>
        <w:spacing w:after="0" w:line="280" w:lineRule="exact"/>
        <w:ind w:left="924" w:hanging="357"/>
        <w:contextualSpacing/>
        <w:rPr>
          <w:rFonts w:ascii="Times New Roman" w:eastAsia="Calibri" w:hAnsi="Times New Roman" w:cs="Times New Roman"/>
          <w:b/>
        </w:rPr>
      </w:pPr>
      <w:r w:rsidRPr="00AC15A8">
        <w:rPr>
          <w:rFonts w:ascii="Times New Roman" w:eastAsia="Calibri" w:hAnsi="Times New Roman" w:cs="Times New Roman"/>
          <w:b/>
        </w:rPr>
        <w:t>Kedudukan</w:t>
      </w:r>
    </w:p>
    <w:p w14:paraId="3B464585" w14:textId="77777777" w:rsidR="00762771" w:rsidRPr="00AC15A8" w:rsidRDefault="00762771" w:rsidP="00AC15A8">
      <w:pPr>
        <w:spacing w:after="0" w:line="280" w:lineRule="exact"/>
        <w:ind w:left="924"/>
        <w:contextualSpacing/>
        <w:rPr>
          <w:rFonts w:ascii="Times New Roman" w:eastAsia="Calibri" w:hAnsi="Times New Roman" w:cs="Times New Roman"/>
          <w:b/>
        </w:rPr>
      </w:pPr>
    </w:p>
    <w:p w14:paraId="11E5CA79" w14:textId="77777777" w:rsidR="000D01DE" w:rsidRPr="00AC15A8" w:rsidRDefault="000D01DE" w:rsidP="00AC15A8">
      <w:pPr>
        <w:spacing w:after="0" w:line="280" w:lineRule="exact"/>
        <w:ind w:left="993"/>
        <w:jc w:val="both"/>
        <w:rPr>
          <w:rFonts w:ascii="Times New Roman" w:eastAsia="Calibri" w:hAnsi="Times New Roman" w:cs="Times New Roman"/>
          <w:lang w:val="id-ID"/>
        </w:rPr>
      </w:pPr>
      <w:r w:rsidRPr="00AC15A8">
        <w:rPr>
          <w:rFonts w:ascii="Times New Roman" w:eastAsia="Calibri" w:hAnsi="Times New Roman" w:cs="Times New Roman"/>
          <w:lang w:val="id-ID"/>
        </w:rPr>
        <w:t xml:space="preserve">Dengan diberlakukannya Undang-Undang Nomor 32 Tahun 2004 tentang Pemerintah Daerah yang lebih menekankan aspek desentralisasi yang diberikan dalam wujud otonomi daerah yang luas, nyata dan bertanggung jawab. </w:t>
      </w:r>
    </w:p>
    <w:p w14:paraId="37953E8D" w14:textId="77777777" w:rsidR="00ED5D1B" w:rsidRPr="00AC15A8" w:rsidRDefault="000D01DE" w:rsidP="00AC15A8">
      <w:pPr>
        <w:spacing w:after="0" w:line="280" w:lineRule="exact"/>
        <w:ind w:left="993"/>
        <w:jc w:val="both"/>
        <w:rPr>
          <w:rFonts w:ascii="Times New Roman" w:eastAsia="Calibri" w:hAnsi="Times New Roman" w:cs="Times New Roman"/>
          <w:lang w:val="id-ID"/>
        </w:rPr>
      </w:pPr>
      <w:r w:rsidRPr="00AC15A8">
        <w:rPr>
          <w:rFonts w:ascii="Times New Roman" w:eastAsia="Calibri" w:hAnsi="Times New Roman" w:cs="Times New Roman"/>
          <w:lang w:val="id-ID"/>
        </w:rPr>
        <w:t>Sedangkan pelaksanaan Undang-Undang Nomor 23 Tahun 2014 sebagai aspek politik ditandai dengan pembahasan perubahan atas peraturan tentang struktur organisasi dan tata kerja. Pelaksanaan hal tersebut diawali dengan melakukan identifikasi kewenangan pemerintah daerah, penataan kelembagaan, penempatan personil, pengelolaan sumber keuangan daerah, pengelolaan sarana dan prasarana (aset daerah) dan manajemen pelayanan publik.</w:t>
      </w:r>
    </w:p>
    <w:p w14:paraId="738D82B5" w14:textId="77777777" w:rsidR="00CF5CCA" w:rsidRPr="00AC15A8" w:rsidRDefault="00CF5CCA" w:rsidP="00AC15A8">
      <w:pPr>
        <w:spacing w:after="0" w:line="280" w:lineRule="exact"/>
        <w:ind w:left="993"/>
        <w:jc w:val="both"/>
        <w:rPr>
          <w:rFonts w:ascii="Times New Roman" w:eastAsia="Calibri" w:hAnsi="Times New Roman" w:cs="Times New Roman"/>
          <w:lang w:val="id-ID"/>
        </w:rPr>
      </w:pPr>
    </w:p>
    <w:p w14:paraId="16DC51A4" w14:textId="77777777" w:rsidR="000D01DE" w:rsidRPr="00AC15A8" w:rsidRDefault="000D01DE" w:rsidP="00AC15A8">
      <w:pPr>
        <w:numPr>
          <w:ilvl w:val="0"/>
          <w:numId w:val="10"/>
        </w:numPr>
        <w:spacing w:after="0" w:line="280" w:lineRule="exact"/>
        <w:ind w:left="924" w:hanging="357"/>
        <w:contextualSpacing/>
        <w:rPr>
          <w:rFonts w:ascii="Times New Roman" w:eastAsia="Calibri" w:hAnsi="Times New Roman" w:cs="Times New Roman"/>
          <w:b/>
        </w:rPr>
      </w:pPr>
      <w:r w:rsidRPr="00AC15A8">
        <w:rPr>
          <w:rFonts w:ascii="Times New Roman" w:eastAsia="Calibri" w:hAnsi="Times New Roman" w:cs="Times New Roman"/>
          <w:b/>
        </w:rPr>
        <w:t>Kewenangan dan Tugas Pokok</w:t>
      </w:r>
    </w:p>
    <w:p w14:paraId="1D34CC09" w14:textId="77777777" w:rsidR="00762771" w:rsidRPr="00AC15A8" w:rsidRDefault="00762771" w:rsidP="00AC15A8">
      <w:pPr>
        <w:spacing w:after="0" w:line="280" w:lineRule="exact"/>
        <w:ind w:left="924"/>
        <w:contextualSpacing/>
        <w:rPr>
          <w:rFonts w:ascii="Times New Roman" w:eastAsia="Calibri" w:hAnsi="Times New Roman" w:cs="Times New Roman"/>
          <w:b/>
        </w:rPr>
      </w:pPr>
    </w:p>
    <w:p w14:paraId="0D842560" w14:textId="77777777" w:rsidR="000D01DE" w:rsidRPr="00AC15A8" w:rsidRDefault="000D01DE" w:rsidP="00AC15A8">
      <w:pPr>
        <w:numPr>
          <w:ilvl w:val="0"/>
          <w:numId w:val="11"/>
        </w:numPr>
        <w:spacing w:after="0" w:line="280" w:lineRule="exact"/>
        <w:contextualSpacing/>
        <w:rPr>
          <w:rFonts w:ascii="Times New Roman" w:eastAsia="Calibri" w:hAnsi="Times New Roman" w:cs="Times New Roman"/>
          <w:b/>
        </w:rPr>
      </w:pPr>
      <w:r w:rsidRPr="00AC15A8">
        <w:rPr>
          <w:rFonts w:ascii="Times New Roman" w:eastAsia="Calibri" w:hAnsi="Times New Roman" w:cs="Times New Roman"/>
          <w:b/>
        </w:rPr>
        <w:t>Kewenangan</w:t>
      </w:r>
    </w:p>
    <w:p w14:paraId="219A9EE1" w14:textId="77777777" w:rsidR="00FA5464" w:rsidRDefault="00FA5464" w:rsidP="00FA5464">
      <w:pPr>
        <w:tabs>
          <w:tab w:val="left" w:pos="1276"/>
        </w:tabs>
        <w:spacing w:after="0" w:line="280" w:lineRule="exact"/>
        <w:ind w:left="1276" w:firstLine="704"/>
        <w:jc w:val="both"/>
        <w:rPr>
          <w:rFonts w:ascii="Times New Roman" w:eastAsia="Calibri" w:hAnsi="Times New Roman" w:cs="Times New Roman"/>
          <w:lang w:val="id-ID"/>
        </w:rPr>
      </w:pPr>
    </w:p>
    <w:p w14:paraId="43CDF0C2" w14:textId="77777777" w:rsidR="000D01DE" w:rsidRPr="00AC15A8" w:rsidRDefault="000D01DE" w:rsidP="00FA5464">
      <w:pPr>
        <w:tabs>
          <w:tab w:val="left" w:pos="1276"/>
        </w:tabs>
        <w:spacing w:after="0" w:line="280" w:lineRule="exact"/>
        <w:ind w:left="1276" w:firstLine="704"/>
        <w:jc w:val="both"/>
        <w:rPr>
          <w:rFonts w:ascii="Times New Roman" w:eastAsia="Calibri" w:hAnsi="Times New Roman" w:cs="Times New Roman"/>
        </w:rPr>
      </w:pPr>
      <w:r w:rsidRPr="00AC15A8">
        <w:rPr>
          <w:rFonts w:ascii="Times New Roman" w:eastAsia="Calibri" w:hAnsi="Times New Roman" w:cs="Times New Roman"/>
          <w:lang w:val="id-ID"/>
        </w:rPr>
        <w:t xml:space="preserve">Pemerintah Kota Surakarta mempunyai kewenangan mencakup seluruh bidang pemerintahan kecuali kewenangan dalam bidang politik luar negeri, pertahanan dan keamanan, peradilan, moneter dan fiscal serta kewenangan lainnya yang meliputi kebijakan perencanaan nasional, </w:t>
      </w:r>
      <w:r w:rsidRPr="00AC15A8">
        <w:rPr>
          <w:rFonts w:ascii="Times New Roman" w:eastAsia="Calibri" w:hAnsi="Times New Roman" w:cs="Times New Roman"/>
          <w:lang w:val="id-ID"/>
        </w:rPr>
        <w:lastRenderedPageBreak/>
        <w:t>pengendalian secara makro, peri</w:t>
      </w:r>
      <w:r w:rsidRPr="00AC15A8">
        <w:rPr>
          <w:rFonts w:ascii="Times New Roman" w:eastAsia="Calibri" w:hAnsi="Times New Roman" w:cs="Times New Roman"/>
        </w:rPr>
        <w:t>m</w:t>
      </w:r>
      <w:r w:rsidRPr="00AC15A8">
        <w:rPr>
          <w:rFonts w:ascii="Times New Roman" w:eastAsia="Calibri" w:hAnsi="Times New Roman" w:cs="Times New Roman"/>
          <w:lang w:val="id-ID"/>
        </w:rPr>
        <w:t>bangan keuangan, sistem administrasi negara, pembinaan dan pemberdayaan sumber daya manusia, pendayagunaan sumber daya alam, teknologi tinggi yang strategis serta konservasi dan standarisasi nasional.</w:t>
      </w:r>
    </w:p>
    <w:p w14:paraId="4E9A2635" w14:textId="77777777" w:rsidR="00FA5464" w:rsidRDefault="00FA5464" w:rsidP="00AC15A8">
      <w:pPr>
        <w:tabs>
          <w:tab w:val="left" w:pos="1276"/>
        </w:tabs>
        <w:spacing w:after="0" w:line="280" w:lineRule="exact"/>
        <w:ind w:left="1276" w:firstLine="709"/>
        <w:jc w:val="both"/>
        <w:rPr>
          <w:rFonts w:ascii="Times New Roman" w:eastAsia="Calibri" w:hAnsi="Times New Roman" w:cs="Times New Roman"/>
          <w:lang w:val="id-ID"/>
        </w:rPr>
      </w:pPr>
    </w:p>
    <w:p w14:paraId="0AB89008" w14:textId="7C632211" w:rsidR="000D01DE" w:rsidRPr="00AC15A8" w:rsidRDefault="0000362C" w:rsidP="00AC15A8">
      <w:pPr>
        <w:tabs>
          <w:tab w:val="left" w:pos="1276"/>
        </w:tabs>
        <w:spacing w:after="0" w:line="280" w:lineRule="exact"/>
        <w:ind w:left="1276" w:firstLine="709"/>
        <w:jc w:val="both"/>
        <w:rPr>
          <w:rFonts w:ascii="Times New Roman" w:eastAsia="Calibri" w:hAnsi="Times New Roman" w:cs="Times New Roman"/>
          <w:lang w:val="id-ID"/>
        </w:rPr>
      </w:pPr>
      <w:ins w:id="167" w:author="Hari Laksono" w:date="2018-05-15T16:00:00Z">
        <w:r>
          <w:rPr>
            <w:rFonts w:ascii="Times New Roman" w:eastAsia="Calibri" w:hAnsi="Times New Roman" w:cs="Times New Roman"/>
            <w:lang w:val="id-ID"/>
          </w:rPr>
          <w:t>P</w:t>
        </w:r>
      </w:ins>
      <w:r w:rsidR="000D01DE" w:rsidRPr="00AC15A8">
        <w:rPr>
          <w:rFonts w:ascii="Times New Roman" w:eastAsia="Calibri" w:hAnsi="Times New Roman" w:cs="Times New Roman"/>
          <w:lang w:val="id-ID"/>
        </w:rPr>
        <w:t>emerintah Kota Surakarta mempunyai urusan pemerintahan yang menjadi kewenangannya yaitu sebanyak 26 urusan wajib untuk menyelenggarakan pelayanan dasar pemerintahan dan 6 urusan pilihan untuk menyelengarakan pengembangan sektor yang lain.</w:t>
      </w:r>
    </w:p>
    <w:p w14:paraId="657A2F09" w14:textId="77777777" w:rsidR="00FA5464" w:rsidRDefault="00FA5464" w:rsidP="00AC15A8">
      <w:pPr>
        <w:tabs>
          <w:tab w:val="left" w:pos="1276"/>
        </w:tabs>
        <w:spacing w:after="0" w:line="280" w:lineRule="exact"/>
        <w:ind w:left="1276" w:firstLine="709"/>
        <w:jc w:val="both"/>
        <w:rPr>
          <w:rFonts w:ascii="Times New Roman" w:eastAsia="Calibri" w:hAnsi="Times New Roman" w:cs="Times New Roman"/>
          <w:lang w:val="id-ID"/>
        </w:rPr>
      </w:pPr>
    </w:p>
    <w:p w14:paraId="1B6B6BF3" w14:textId="77777777" w:rsidR="000D01DE" w:rsidRPr="00AC15A8" w:rsidRDefault="000D01DE" w:rsidP="00AC15A8">
      <w:pPr>
        <w:tabs>
          <w:tab w:val="left" w:pos="1276"/>
        </w:tabs>
        <w:spacing w:after="0" w:line="280" w:lineRule="exact"/>
        <w:ind w:left="1276" w:firstLine="709"/>
        <w:jc w:val="both"/>
        <w:rPr>
          <w:rFonts w:ascii="Times New Roman" w:eastAsia="Calibri" w:hAnsi="Times New Roman" w:cs="Times New Roman"/>
          <w:lang w:val="id-ID" w:eastAsia="id-ID"/>
        </w:rPr>
      </w:pPr>
      <w:r w:rsidRPr="00AC15A8">
        <w:rPr>
          <w:rFonts w:ascii="Times New Roman" w:eastAsia="Calibri" w:hAnsi="Times New Roman" w:cs="Times New Roman"/>
          <w:lang w:val="id-ID"/>
        </w:rPr>
        <w:t>Berdasarkan Peraturan Daerah Kota Surakarta Nomor 4 Tahun 2008 tentang P</w:t>
      </w:r>
      <w:r w:rsidRPr="00AC15A8">
        <w:rPr>
          <w:rFonts w:ascii="Times New Roman" w:eastAsia="Calibri" w:hAnsi="Times New Roman" w:cs="Times New Roman"/>
          <w:lang w:val="id-ID" w:eastAsia="id-ID"/>
        </w:rPr>
        <w:t>enyelenggaraan Urusan Pemerintahan Yang Menjadi Kewenangan Pemerintahan Daerah dengan urusan wajib terdiri dari :</w:t>
      </w:r>
    </w:p>
    <w:p w14:paraId="0319108A"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Pendidikan;</w:t>
      </w:r>
    </w:p>
    <w:p w14:paraId="739C27A4"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Kesehatan;</w:t>
      </w:r>
    </w:p>
    <w:p w14:paraId="48A9B08C"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Lingkungan Hidup;</w:t>
      </w:r>
    </w:p>
    <w:p w14:paraId="30E6BFE7"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Pekerjaan Umum;</w:t>
      </w:r>
    </w:p>
    <w:p w14:paraId="1F5CE0FA"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Penataan Ruang;</w:t>
      </w:r>
    </w:p>
    <w:p w14:paraId="492FAB6A"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Perencanaan Pembangunan;</w:t>
      </w:r>
    </w:p>
    <w:p w14:paraId="44CFDE1F"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Perumahan;</w:t>
      </w:r>
    </w:p>
    <w:p w14:paraId="75891237"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Kepemudaan dan Olah Raga;</w:t>
      </w:r>
    </w:p>
    <w:p w14:paraId="268CC8B6"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Penanaman Modal;</w:t>
      </w:r>
    </w:p>
    <w:p w14:paraId="01FCA3FF"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Koperasi dan Usaha Kecil dan Menengah;</w:t>
      </w:r>
    </w:p>
    <w:p w14:paraId="542C11C0"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Kependudukan dan Catatan Sipil;</w:t>
      </w:r>
    </w:p>
    <w:p w14:paraId="39B1E1B9"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Ketenagakerjaan;</w:t>
      </w:r>
    </w:p>
    <w:p w14:paraId="782D410F"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Ketahanan Pangan;</w:t>
      </w:r>
    </w:p>
    <w:p w14:paraId="7B25C7E5"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Pemberdayaan Perempuan dan Perlindungan Anak;</w:t>
      </w:r>
    </w:p>
    <w:p w14:paraId="7372884F"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Keluarga Berencana dan Keluarga Sejahtera;</w:t>
      </w:r>
    </w:p>
    <w:p w14:paraId="0BE4431A"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Perhubungan;</w:t>
      </w:r>
    </w:p>
    <w:p w14:paraId="4EEEEE6C"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Komunikasi dan Informatika;</w:t>
      </w:r>
    </w:p>
    <w:p w14:paraId="3F3D84FE"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Pertanahan;</w:t>
      </w:r>
    </w:p>
    <w:p w14:paraId="3623E35C"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Kesatuan bangsa dan politik dalam negeri;</w:t>
      </w:r>
    </w:p>
    <w:p w14:paraId="19D60728" w14:textId="77777777" w:rsidR="000D01DE" w:rsidRPr="00AC15A8" w:rsidRDefault="000D01DE" w:rsidP="00AC15A8">
      <w:pPr>
        <w:numPr>
          <w:ilvl w:val="0"/>
          <w:numId w:val="12"/>
        </w:numPr>
        <w:tabs>
          <w:tab w:val="left" w:pos="1701"/>
        </w:tabs>
        <w:spacing w:after="0" w:line="280" w:lineRule="exact"/>
        <w:ind w:left="1722" w:hanging="44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Otonomi daerah, Pemerintahan umum, administrasi keuangan daerah, perangkat daerah, kepegawaian dan persandian;</w:t>
      </w:r>
    </w:p>
    <w:p w14:paraId="42DD4EFD"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Pemberdayaan masyarakat dan kelurahan;</w:t>
      </w:r>
    </w:p>
    <w:p w14:paraId="3F2C285C"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Sosial;</w:t>
      </w:r>
    </w:p>
    <w:p w14:paraId="1C153335"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Kebudayaan;</w:t>
      </w:r>
    </w:p>
    <w:p w14:paraId="745A2D4D"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Statistik;</w:t>
      </w:r>
    </w:p>
    <w:p w14:paraId="4288D3E4"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Kearsipan; dan</w:t>
      </w:r>
    </w:p>
    <w:p w14:paraId="1635A17B" w14:textId="77777777" w:rsidR="000D01DE" w:rsidRPr="00AC15A8" w:rsidRDefault="000D01DE" w:rsidP="00AC15A8">
      <w:pPr>
        <w:numPr>
          <w:ilvl w:val="0"/>
          <w:numId w:val="12"/>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Perpustakaan.</w:t>
      </w:r>
    </w:p>
    <w:p w14:paraId="2280A262" w14:textId="77777777" w:rsidR="000D01DE" w:rsidRPr="00AC15A8" w:rsidRDefault="000D01DE" w:rsidP="00AC15A8">
      <w:pPr>
        <w:tabs>
          <w:tab w:val="left" w:pos="1276"/>
        </w:tabs>
        <w:spacing w:after="0" w:line="280" w:lineRule="exact"/>
        <w:ind w:left="1276"/>
        <w:jc w:val="both"/>
        <w:rPr>
          <w:rFonts w:ascii="Times New Roman" w:eastAsia="Calibri" w:hAnsi="Times New Roman" w:cs="Times New Roman"/>
          <w:lang w:val="id-ID" w:eastAsia="id-ID"/>
        </w:rPr>
      </w:pPr>
      <w:r w:rsidRPr="00AC15A8">
        <w:rPr>
          <w:rFonts w:ascii="Times New Roman" w:eastAsia="Calibri" w:hAnsi="Times New Roman" w:cs="Times New Roman"/>
          <w:lang w:val="id-ID" w:eastAsia="id-ID"/>
        </w:rPr>
        <w:t>Sedangkan urusan pilihan terdiri dari :</w:t>
      </w:r>
    </w:p>
    <w:p w14:paraId="3BE25402" w14:textId="77777777" w:rsidR="000D01DE" w:rsidRPr="00AC15A8" w:rsidRDefault="000D01DE" w:rsidP="00AC15A8">
      <w:pPr>
        <w:numPr>
          <w:ilvl w:val="0"/>
          <w:numId w:val="13"/>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Perikanan;</w:t>
      </w:r>
    </w:p>
    <w:p w14:paraId="74BD925C" w14:textId="77777777" w:rsidR="000D01DE" w:rsidRPr="00AC15A8" w:rsidRDefault="000D01DE" w:rsidP="00AC15A8">
      <w:pPr>
        <w:numPr>
          <w:ilvl w:val="0"/>
          <w:numId w:val="13"/>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Pertanian;</w:t>
      </w:r>
    </w:p>
    <w:p w14:paraId="27A4D81F" w14:textId="77777777" w:rsidR="000D01DE" w:rsidRPr="00AC15A8" w:rsidRDefault="000D01DE" w:rsidP="00AC15A8">
      <w:pPr>
        <w:numPr>
          <w:ilvl w:val="0"/>
          <w:numId w:val="13"/>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Pariwisata;</w:t>
      </w:r>
    </w:p>
    <w:p w14:paraId="7A03EB1C" w14:textId="77777777" w:rsidR="000D01DE" w:rsidRPr="00AC15A8" w:rsidRDefault="000D01DE" w:rsidP="00AC15A8">
      <w:pPr>
        <w:numPr>
          <w:ilvl w:val="0"/>
          <w:numId w:val="13"/>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lastRenderedPageBreak/>
        <w:t>Industri;</w:t>
      </w:r>
    </w:p>
    <w:p w14:paraId="035F86D0" w14:textId="77777777" w:rsidR="000D01DE" w:rsidRPr="00AC15A8" w:rsidRDefault="000D01DE" w:rsidP="00AC15A8">
      <w:pPr>
        <w:numPr>
          <w:ilvl w:val="0"/>
          <w:numId w:val="13"/>
        </w:numPr>
        <w:tabs>
          <w:tab w:val="left" w:pos="1701"/>
        </w:tabs>
        <w:spacing w:after="0" w:line="280" w:lineRule="exact"/>
        <w:ind w:firstLine="556"/>
        <w:contextualSpacing/>
        <w:jc w:val="both"/>
        <w:rPr>
          <w:rFonts w:ascii="Times New Roman" w:eastAsia="Calibri" w:hAnsi="Times New Roman" w:cs="Times New Roman"/>
          <w:lang w:val="id-ID"/>
        </w:rPr>
      </w:pPr>
      <w:r w:rsidRPr="00AC15A8">
        <w:rPr>
          <w:rFonts w:ascii="Times New Roman" w:eastAsia="Calibri" w:hAnsi="Times New Roman" w:cs="Times New Roman"/>
          <w:lang w:val="id-ID"/>
        </w:rPr>
        <w:t>Perdagangan;dan</w:t>
      </w:r>
    </w:p>
    <w:p w14:paraId="02C393F0" w14:textId="77777777" w:rsidR="000D01DE" w:rsidRPr="00AC15A8" w:rsidRDefault="000D01DE" w:rsidP="00AC15A8">
      <w:pPr>
        <w:numPr>
          <w:ilvl w:val="0"/>
          <w:numId w:val="13"/>
        </w:numPr>
        <w:spacing w:after="0" w:line="280" w:lineRule="exact"/>
        <w:ind w:left="1701" w:hanging="425"/>
        <w:contextualSpacing/>
        <w:rPr>
          <w:rFonts w:ascii="Times New Roman" w:eastAsia="Calibri" w:hAnsi="Times New Roman" w:cs="Times New Roman"/>
        </w:rPr>
      </w:pPr>
      <w:r w:rsidRPr="00AC15A8">
        <w:rPr>
          <w:rFonts w:ascii="Times New Roman" w:eastAsia="Calibri" w:hAnsi="Times New Roman" w:cs="Times New Roman"/>
          <w:lang w:val="id-ID"/>
        </w:rPr>
        <w:t>Transmigrasi</w:t>
      </w:r>
    </w:p>
    <w:p w14:paraId="240EFE69" w14:textId="77777777" w:rsidR="000D01DE" w:rsidRPr="00AC15A8" w:rsidRDefault="000D01DE" w:rsidP="00AC15A8">
      <w:pPr>
        <w:spacing w:after="0" w:line="280" w:lineRule="exact"/>
        <w:ind w:left="1701"/>
        <w:contextualSpacing/>
        <w:rPr>
          <w:rFonts w:ascii="Times New Roman" w:eastAsia="Calibri" w:hAnsi="Times New Roman" w:cs="Times New Roman"/>
        </w:rPr>
      </w:pPr>
    </w:p>
    <w:p w14:paraId="6E42B9AB" w14:textId="77777777" w:rsidR="000D01DE" w:rsidRPr="00AC15A8" w:rsidRDefault="000D01DE" w:rsidP="00AC15A8">
      <w:pPr>
        <w:numPr>
          <w:ilvl w:val="0"/>
          <w:numId w:val="11"/>
        </w:numPr>
        <w:spacing w:after="0" w:line="280" w:lineRule="exact"/>
        <w:ind w:left="1281" w:hanging="357"/>
        <w:contextualSpacing/>
        <w:jc w:val="both"/>
        <w:rPr>
          <w:rFonts w:ascii="Times New Roman" w:eastAsia="Calibri" w:hAnsi="Times New Roman" w:cs="Times New Roman"/>
          <w:b/>
        </w:rPr>
      </w:pPr>
      <w:r w:rsidRPr="00AC15A8">
        <w:rPr>
          <w:rFonts w:ascii="Times New Roman" w:eastAsia="Calibri" w:hAnsi="Times New Roman" w:cs="Times New Roman"/>
          <w:b/>
        </w:rPr>
        <w:t>Tugas Pokok</w:t>
      </w:r>
    </w:p>
    <w:p w14:paraId="10D9B675" w14:textId="77777777" w:rsidR="000D01DE" w:rsidRPr="00AC15A8" w:rsidRDefault="000D01DE" w:rsidP="00FA5464">
      <w:pPr>
        <w:spacing w:after="0" w:line="280" w:lineRule="exact"/>
        <w:ind w:left="1281" w:firstLine="699"/>
        <w:contextualSpacing/>
        <w:jc w:val="both"/>
        <w:rPr>
          <w:rFonts w:ascii="Times New Roman" w:eastAsia="Calibri" w:hAnsi="Times New Roman" w:cs="Times New Roman"/>
          <w:lang w:val="id-ID" w:eastAsia="id-ID"/>
        </w:rPr>
      </w:pPr>
      <w:r w:rsidRPr="00AC15A8">
        <w:rPr>
          <w:rFonts w:ascii="Times New Roman" w:eastAsia="Calibri" w:hAnsi="Times New Roman" w:cs="Times New Roman"/>
          <w:lang w:val="id-ID" w:eastAsia="id-ID"/>
        </w:rPr>
        <w:t>Pemerintah Kota Surakarta bertugas melaksanakan penyelengaraan pemerintahan, pembangunan dan memberikan pelayanan publik untuk mewujudkan Surakarta Kota Budaya, Mandiri, Maju dan Sejahtera.</w:t>
      </w:r>
    </w:p>
    <w:p w14:paraId="0B39582F" w14:textId="77777777" w:rsidR="00C138B7" w:rsidRPr="00AC15A8" w:rsidRDefault="00C138B7" w:rsidP="00AC15A8">
      <w:pPr>
        <w:tabs>
          <w:tab w:val="left" w:pos="567"/>
          <w:tab w:val="left" w:pos="993"/>
          <w:tab w:val="left" w:pos="2127"/>
        </w:tabs>
        <w:autoSpaceDE w:val="0"/>
        <w:autoSpaceDN w:val="0"/>
        <w:adjustRightInd w:val="0"/>
        <w:spacing w:after="0" w:line="280" w:lineRule="exact"/>
        <w:jc w:val="both"/>
        <w:rPr>
          <w:rFonts w:ascii="Times New Roman" w:eastAsia="Times New Roman" w:hAnsi="Times New Roman" w:cs="Times New Roman"/>
          <w:color w:val="000000"/>
          <w:lang w:val="id-ID"/>
        </w:rPr>
      </w:pPr>
    </w:p>
    <w:p w14:paraId="31F8C6F6" w14:textId="77777777" w:rsidR="00C138B7" w:rsidRPr="00AC15A8" w:rsidRDefault="00C138B7" w:rsidP="00AC15A8">
      <w:pPr>
        <w:pStyle w:val="ListParagraph"/>
        <w:numPr>
          <w:ilvl w:val="0"/>
          <w:numId w:val="9"/>
        </w:numPr>
        <w:spacing w:after="0" w:line="280" w:lineRule="exact"/>
        <w:ind w:left="1080" w:hanging="450"/>
        <w:jc w:val="both"/>
        <w:rPr>
          <w:rFonts w:ascii="Times New Roman" w:hAnsi="Times New Roman" w:cs="Times New Roman"/>
          <w:b/>
          <w:bCs/>
          <w:noProof/>
          <w:lang w:val="id-ID"/>
        </w:rPr>
      </w:pPr>
      <w:r w:rsidRPr="00AC15A8">
        <w:rPr>
          <w:rFonts w:ascii="Times New Roman" w:hAnsi="Times New Roman" w:cs="Times New Roman"/>
          <w:b/>
          <w:bCs/>
          <w:noProof/>
          <w:lang w:val="id-ID"/>
        </w:rPr>
        <w:t>Kepegawaian</w:t>
      </w:r>
    </w:p>
    <w:p w14:paraId="2FF59493" w14:textId="77777777" w:rsidR="00C138B7" w:rsidRPr="00AC15A8" w:rsidRDefault="00C138B7" w:rsidP="00AC15A8">
      <w:pPr>
        <w:pStyle w:val="ListParagraph"/>
        <w:spacing w:after="0" w:line="280" w:lineRule="exact"/>
        <w:ind w:left="1080"/>
        <w:jc w:val="both"/>
        <w:rPr>
          <w:rFonts w:ascii="Times New Roman" w:hAnsi="Times New Roman" w:cs="Times New Roman"/>
          <w:b/>
          <w:bCs/>
          <w:noProof/>
          <w:lang w:val="id-ID"/>
        </w:rPr>
      </w:pPr>
    </w:p>
    <w:p w14:paraId="7B5190A2" w14:textId="77777777" w:rsidR="00C138B7" w:rsidRPr="00AC15A8" w:rsidRDefault="00C138B7" w:rsidP="00AC15A8">
      <w:pPr>
        <w:spacing w:after="0" w:line="280" w:lineRule="exact"/>
        <w:ind w:left="851" w:firstLine="567"/>
        <w:contextualSpacing/>
        <w:jc w:val="both"/>
        <w:rPr>
          <w:rFonts w:ascii="Times New Roman" w:hAnsi="Times New Roman" w:cs="Times New Roman"/>
          <w:lang w:val="id-ID"/>
        </w:rPr>
      </w:pPr>
      <w:r w:rsidRPr="00AC15A8">
        <w:rPr>
          <w:rFonts w:ascii="Times New Roman" w:hAnsi="Times New Roman" w:cs="Times New Roman"/>
          <w:lang w:val="id-ID"/>
        </w:rPr>
        <w:t>Pegawai Negeri Sipil Kota Surakarta mengalami fluktuatif dari jumlah kuantitas yaitu pada tahun 2014 sejumlah 9.147 pegawai dan pada tahun 2015 menjadi sejumlah 9.325 pegawai sedangkan pada Tahun 2016 menjadi 8.912 pegawai, pada tahun ini mengalami penurunan</w:t>
      </w:r>
      <w:del w:id="168" w:author="Emmy Mutiarini" w:date="2018-05-10T17:59:00Z">
        <w:r w:rsidRPr="00AC15A8" w:rsidDel="008F51FA">
          <w:rPr>
            <w:rFonts w:ascii="Times New Roman" w:hAnsi="Times New Roman" w:cs="Times New Roman"/>
            <w:lang w:val="id-ID"/>
          </w:rPr>
          <w:delText>i</w:delText>
        </w:r>
      </w:del>
      <w:r w:rsidRPr="00AC15A8">
        <w:rPr>
          <w:rFonts w:ascii="Times New Roman" w:hAnsi="Times New Roman" w:cs="Times New Roman"/>
          <w:lang w:val="id-ID"/>
        </w:rPr>
        <w:t xml:space="preserve"> </w:t>
      </w:r>
      <w:del w:id="169" w:author="Emmy Mutiarini" w:date="2018-05-10T17:59:00Z">
        <w:r w:rsidRPr="00AC15A8" w:rsidDel="008F51FA">
          <w:rPr>
            <w:rFonts w:ascii="Times New Roman" w:hAnsi="Times New Roman" w:cs="Times New Roman"/>
            <w:lang w:val="id-ID"/>
          </w:rPr>
          <w:delText>di</w:delText>
        </w:r>
      </w:del>
      <w:r w:rsidRPr="00AC15A8">
        <w:rPr>
          <w:rFonts w:ascii="Times New Roman" w:hAnsi="Times New Roman" w:cs="Times New Roman"/>
          <w:lang w:val="id-ID"/>
        </w:rPr>
        <w:t>karena</w:t>
      </w:r>
      <w:del w:id="170" w:author="Emmy Mutiarini" w:date="2018-05-10T18:00:00Z">
        <w:r w:rsidRPr="00AC15A8" w:rsidDel="008F51FA">
          <w:rPr>
            <w:rFonts w:ascii="Times New Roman" w:hAnsi="Times New Roman" w:cs="Times New Roman"/>
            <w:lang w:val="id-ID"/>
          </w:rPr>
          <w:delText>kan</w:delText>
        </w:r>
      </w:del>
      <w:r w:rsidRPr="00AC15A8">
        <w:rPr>
          <w:rFonts w:ascii="Times New Roman" w:hAnsi="Times New Roman" w:cs="Times New Roman"/>
          <w:lang w:val="id-ID"/>
        </w:rPr>
        <w:t xml:space="preserve"> adanya moratorium pengadaan PNS yang masih belum dicabut, sedangkan PNS yang purna tugas tiap bulan terus terjadi.</w:t>
      </w:r>
    </w:p>
    <w:p w14:paraId="032690C4" w14:textId="77777777" w:rsidR="00C138B7" w:rsidRDefault="00C138B7" w:rsidP="00FA5464">
      <w:pPr>
        <w:spacing w:after="0" w:line="280" w:lineRule="exact"/>
        <w:ind w:left="851" w:firstLine="567"/>
        <w:contextualSpacing/>
        <w:jc w:val="both"/>
        <w:rPr>
          <w:rFonts w:ascii="Times New Roman" w:hAnsi="Times New Roman" w:cs="Times New Roman"/>
        </w:rPr>
      </w:pPr>
      <w:del w:id="171" w:author="Emmy Mutiarini" w:date="2018-05-10T18:00:00Z">
        <w:r w:rsidRPr="00AC15A8" w:rsidDel="008F51FA">
          <w:rPr>
            <w:rFonts w:ascii="Times New Roman" w:hAnsi="Times New Roman" w:cs="Times New Roman"/>
          </w:rPr>
          <w:delText>Sementara itu b</w:delText>
        </w:r>
      </w:del>
      <w:proofErr w:type="gramStart"/>
      <w:ins w:id="172" w:author="Emmy Mutiarini" w:date="2018-05-10T18:00:00Z">
        <w:r w:rsidR="008F51FA">
          <w:rPr>
            <w:rFonts w:ascii="Times New Roman" w:hAnsi="Times New Roman" w:cs="Times New Roman"/>
          </w:rPr>
          <w:t>B</w:t>
        </w:r>
      </w:ins>
      <w:r w:rsidRPr="00AC15A8">
        <w:rPr>
          <w:rFonts w:ascii="Times New Roman" w:hAnsi="Times New Roman" w:cs="Times New Roman"/>
        </w:rPr>
        <w:t xml:space="preserve">erdasarkan Peraturan Daerah Kota Surakarta Nomor 14 Tahun 2011 tentang Perubahan </w:t>
      </w:r>
      <w:del w:id="173" w:author="Emmy Mutiarini" w:date="2018-05-10T18:00:00Z">
        <w:r w:rsidRPr="00AC15A8" w:rsidDel="008F51FA">
          <w:rPr>
            <w:rFonts w:ascii="Times New Roman" w:hAnsi="Times New Roman" w:cs="Times New Roman"/>
          </w:rPr>
          <w:delText>A</w:delText>
        </w:r>
      </w:del>
      <w:ins w:id="174" w:author="Emmy Mutiarini" w:date="2018-05-10T18:00:00Z">
        <w:r w:rsidR="008F51FA">
          <w:rPr>
            <w:rFonts w:ascii="Times New Roman" w:hAnsi="Times New Roman" w:cs="Times New Roman"/>
          </w:rPr>
          <w:t>a</w:t>
        </w:r>
      </w:ins>
      <w:r w:rsidRPr="00AC15A8">
        <w:rPr>
          <w:rFonts w:ascii="Times New Roman" w:hAnsi="Times New Roman" w:cs="Times New Roman"/>
        </w:rPr>
        <w:t>tas Peraturan Daerah Kota Surakarta Nomor 8 Tahun 2008 tentang Susunan Organisasi Tata Kerja Perangkat Daerah sebagai tindak lanjut dari Peraturan Pemerintah Nomor 41 Tahun 2007 ada penambahan jabatan struktural eselon V maka mulai Tahun 2008 Pemerintah Kota Surakarta pun menambahkan eselon yakni Pejabat Struktural Eselon V pada lingkungan Sekolah Negeri yang sebelumnya tidak ada.</w:t>
      </w:r>
      <w:proofErr w:type="gramEnd"/>
      <w:r w:rsidRPr="00AC15A8">
        <w:rPr>
          <w:rFonts w:ascii="Times New Roman" w:hAnsi="Times New Roman" w:cs="Times New Roman"/>
        </w:rPr>
        <w:t xml:space="preserve"> Disamping itu juga bahwa Perda Nomor 8 tersebut diatas telah diubah dengan Perda Nomor 14 Tahun 2011 </w:t>
      </w:r>
      <w:del w:id="175" w:author="Emmy Mutiarini" w:date="2018-05-10T18:00:00Z">
        <w:r w:rsidRPr="00AC15A8" w:rsidDel="008F51FA">
          <w:rPr>
            <w:rFonts w:ascii="Times New Roman" w:hAnsi="Times New Roman" w:cs="Times New Roman"/>
          </w:rPr>
          <w:delText xml:space="preserve">dimana </w:delText>
        </w:r>
      </w:del>
      <w:ins w:id="176" w:author="Emmy Mutiarini" w:date="2018-05-10T18:00:00Z">
        <w:r w:rsidR="008F51FA">
          <w:rPr>
            <w:rFonts w:ascii="Times New Roman" w:hAnsi="Times New Roman" w:cs="Times New Roman"/>
          </w:rPr>
          <w:t xml:space="preserve">sehingga terdapat penambahan </w:t>
        </w:r>
      </w:ins>
      <w:r w:rsidRPr="00AC15A8">
        <w:rPr>
          <w:rFonts w:ascii="Times New Roman" w:hAnsi="Times New Roman" w:cs="Times New Roman"/>
        </w:rPr>
        <w:t xml:space="preserve">jumlah jabatan </w:t>
      </w:r>
      <w:del w:id="177" w:author="Emmy Mutiarini" w:date="2018-05-10T18:00:00Z">
        <w:r w:rsidRPr="00AC15A8" w:rsidDel="008F51FA">
          <w:rPr>
            <w:rFonts w:ascii="Times New Roman" w:hAnsi="Times New Roman" w:cs="Times New Roman"/>
          </w:rPr>
          <w:delText xml:space="preserve">sebelum perubahan Perda sejumlah </w:delText>
        </w:r>
      </w:del>
      <w:ins w:id="178" w:author="Emmy Mutiarini" w:date="2018-05-10T18:00:00Z">
        <w:r w:rsidR="008F51FA">
          <w:rPr>
            <w:rFonts w:ascii="Times New Roman" w:hAnsi="Times New Roman" w:cs="Times New Roman"/>
          </w:rPr>
          <w:t xml:space="preserve">dari sebanyak </w:t>
        </w:r>
      </w:ins>
      <w:r w:rsidR="00A9247C" w:rsidRPr="00AC15A8">
        <w:rPr>
          <w:rFonts w:ascii="Times New Roman" w:hAnsi="Times New Roman" w:cs="Times New Roman"/>
        </w:rPr>
        <w:t>933 jabatan menjadi 939 jabatan.</w:t>
      </w:r>
    </w:p>
    <w:p w14:paraId="798C50B1" w14:textId="77777777" w:rsidR="00AC15A8" w:rsidRPr="00AC15A8" w:rsidRDefault="00AC15A8" w:rsidP="00AC15A8">
      <w:pPr>
        <w:spacing w:after="0" w:line="280" w:lineRule="exact"/>
        <w:ind w:left="851" w:firstLine="567"/>
        <w:contextualSpacing/>
        <w:jc w:val="both"/>
        <w:rPr>
          <w:rFonts w:ascii="Times New Roman" w:hAnsi="Times New Roman" w:cs="Times New Roman"/>
        </w:rPr>
      </w:pPr>
    </w:p>
    <w:p w14:paraId="17009DED" w14:textId="77777777" w:rsidR="00C138B7" w:rsidRPr="00AC15A8" w:rsidRDefault="00C138B7" w:rsidP="00AC15A8">
      <w:pPr>
        <w:pStyle w:val="ListParagraph"/>
        <w:numPr>
          <w:ilvl w:val="0"/>
          <w:numId w:val="9"/>
        </w:numPr>
        <w:spacing w:after="0" w:line="280" w:lineRule="exact"/>
        <w:ind w:left="1350" w:hanging="540"/>
        <w:jc w:val="both"/>
        <w:rPr>
          <w:rFonts w:ascii="Times New Roman" w:hAnsi="Times New Roman" w:cs="Times New Roman"/>
          <w:b/>
          <w:bCs/>
          <w:noProof/>
          <w:lang w:val="id-ID"/>
        </w:rPr>
      </w:pPr>
      <w:r w:rsidRPr="00AC15A8">
        <w:rPr>
          <w:rFonts w:ascii="Times New Roman" w:hAnsi="Times New Roman" w:cs="Times New Roman"/>
          <w:b/>
          <w:bCs/>
          <w:noProof/>
          <w:lang w:val="id-ID"/>
        </w:rPr>
        <w:t>Organisasi Pemerintahan</w:t>
      </w:r>
    </w:p>
    <w:p w14:paraId="0DB74ED0" w14:textId="77777777" w:rsidR="00D24FF9" w:rsidRPr="00AC15A8" w:rsidRDefault="00D24FF9" w:rsidP="00AC15A8">
      <w:pPr>
        <w:pStyle w:val="ListParagraph"/>
        <w:spacing w:after="0" w:line="280" w:lineRule="exact"/>
        <w:ind w:left="1350"/>
        <w:jc w:val="both"/>
        <w:rPr>
          <w:rFonts w:ascii="Times New Roman" w:hAnsi="Times New Roman" w:cs="Times New Roman"/>
          <w:b/>
          <w:bCs/>
          <w:noProof/>
          <w:lang w:val="id-ID"/>
        </w:rPr>
      </w:pPr>
    </w:p>
    <w:p w14:paraId="4C574080" w14:textId="77777777" w:rsidR="00FA5464" w:rsidRDefault="00C138B7">
      <w:pPr>
        <w:spacing w:after="0" w:line="280" w:lineRule="exact"/>
        <w:ind w:left="851" w:firstLine="1038"/>
        <w:contextualSpacing/>
        <w:jc w:val="both"/>
        <w:rPr>
          <w:rFonts w:ascii="Times New Roman" w:hAnsi="Times New Roman" w:cs="Times New Roman"/>
        </w:rPr>
        <w:pPrChange w:id="179" w:author="Emmy Mutiarini" w:date="2018-05-10T18:05:00Z">
          <w:pPr>
            <w:spacing w:after="0" w:line="280" w:lineRule="exact"/>
            <w:ind w:left="851" w:firstLine="1039"/>
            <w:contextualSpacing/>
            <w:jc w:val="both"/>
          </w:pPr>
        </w:pPrChange>
      </w:pPr>
      <w:r w:rsidRPr="00AC15A8">
        <w:rPr>
          <w:rFonts w:ascii="Times New Roman" w:hAnsi="Times New Roman" w:cs="Times New Roman"/>
          <w:bCs/>
          <w:lang w:val="id-ID"/>
        </w:rPr>
        <w:t xml:space="preserve">Pembentukan dan susunan perangkat daerah Tahun 2017 berpedoman pada </w:t>
      </w:r>
      <w:r w:rsidRPr="00AC15A8">
        <w:rPr>
          <w:rFonts w:ascii="Times New Roman" w:hAnsi="Times New Roman" w:cs="Times New Roman"/>
          <w:lang w:val="id-ID"/>
        </w:rPr>
        <w:t xml:space="preserve">Peraturan Daerah Kota Surakarta Nomor </w:t>
      </w:r>
      <w:r w:rsidRPr="00AC15A8">
        <w:rPr>
          <w:rFonts w:ascii="Times New Roman" w:hAnsi="Times New Roman" w:cs="Times New Roman"/>
        </w:rPr>
        <w:t>10</w:t>
      </w:r>
      <w:r w:rsidRPr="00AC15A8">
        <w:rPr>
          <w:rFonts w:ascii="Times New Roman" w:hAnsi="Times New Roman" w:cs="Times New Roman"/>
          <w:lang w:val="id-ID"/>
        </w:rPr>
        <w:t xml:space="preserve"> Tahun 20</w:t>
      </w:r>
      <w:r w:rsidRPr="00AC15A8">
        <w:rPr>
          <w:rFonts w:ascii="Times New Roman" w:hAnsi="Times New Roman" w:cs="Times New Roman"/>
        </w:rPr>
        <w:t>16</w:t>
      </w:r>
      <w:r w:rsidRPr="00AC15A8">
        <w:rPr>
          <w:rFonts w:ascii="Times New Roman" w:hAnsi="Times New Roman" w:cs="Times New Roman"/>
          <w:lang w:val="id-ID"/>
        </w:rPr>
        <w:t xml:space="preserve"> tentang </w:t>
      </w:r>
      <w:r w:rsidRPr="00AC15A8">
        <w:rPr>
          <w:rFonts w:ascii="Times New Roman" w:hAnsi="Times New Roman" w:cs="Times New Roman"/>
        </w:rPr>
        <w:t>Pembentukan dan Susunan</w:t>
      </w:r>
      <w:r w:rsidRPr="00AC15A8">
        <w:rPr>
          <w:rFonts w:ascii="Times New Roman" w:hAnsi="Times New Roman" w:cs="Times New Roman"/>
          <w:lang w:val="id-ID"/>
        </w:rPr>
        <w:t xml:space="preserve"> Perangkat Daerah Kota Surakarta (Lembaran Daerah Kota Surakarta Tahun 20</w:t>
      </w:r>
      <w:r w:rsidRPr="00AC15A8">
        <w:rPr>
          <w:rFonts w:ascii="Times New Roman" w:hAnsi="Times New Roman" w:cs="Times New Roman"/>
        </w:rPr>
        <w:t>16</w:t>
      </w:r>
      <w:r w:rsidRPr="00AC15A8">
        <w:rPr>
          <w:rFonts w:ascii="Times New Roman" w:hAnsi="Times New Roman" w:cs="Times New Roman"/>
          <w:lang w:val="id-ID"/>
        </w:rPr>
        <w:t xml:space="preserve"> Nomor </w:t>
      </w:r>
      <w:r w:rsidRPr="00AC15A8">
        <w:rPr>
          <w:rFonts w:ascii="Times New Roman" w:hAnsi="Times New Roman" w:cs="Times New Roman"/>
        </w:rPr>
        <w:t>10</w:t>
      </w:r>
      <w:r w:rsidRPr="00AC15A8">
        <w:rPr>
          <w:rFonts w:ascii="Times New Roman" w:hAnsi="Times New Roman" w:cs="Times New Roman"/>
          <w:lang w:val="id-ID"/>
        </w:rPr>
        <w:t xml:space="preserve">) yang diatur lebih lanjut dalam Peraturan Walikota Surakarta Peraturan Walikota Surakarta Nomor 27-C Tahun 2016 tentang Kedudukan, </w:t>
      </w:r>
      <w:ins w:id="180" w:author="Emmy Mutiarini" w:date="2018-05-10T18:01:00Z">
        <w:r w:rsidR="008F51FA">
          <w:rPr>
            <w:rFonts w:ascii="Times New Roman" w:hAnsi="Times New Roman" w:cs="Times New Roman"/>
          </w:rPr>
          <w:t>S</w:t>
        </w:r>
      </w:ins>
      <w:del w:id="181" w:author="Emmy Mutiarini" w:date="2018-05-10T18:01:00Z">
        <w:r w:rsidRPr="00AC15A8" w:rsidDel="008F51FA">
          <w:rPr>
            <w:rFonts w:ascii="Times New Roman" w:hAnsi="Times New Roman" w:cs="Times New Roman"/>
            <w:lang w:val="id-ID"/>
          </w:rPr>
          <w:delText>s</w:delText>
        </w:r>
      </w:del>
      <w:r w:rsidRPr="00AC15A8">
        <w:rPr>
          <w:rFonts w:ascii="Times New Roman" w:hAnsi="Times New Roman" w:cs="Times New Roman"/>
          <w:lang w:val="id-ID"/>
        </w:rPr>
        <w:t>usunan Organisasi, Tugas, Fungsi, dan Tata Kerja Perangkat Daerah Kota Surakarta</w:t>
      </w:r>
      <w:r w:rsidR="00FA5464">
        <w:rPr>
          <w:rFonts w:ascii="Times New Roman" w:hAnsi="Times New Roman" w:cs="Times New Roman"/>
        </w:rPr>
        <w:t>.</w:t>
      </w:r>
    </w:p>
    <w:p w14:paraId="4A525E84" w14:textId="77777777" w:rsidR="00204C3E" w:rsidRDefault="00204C3E" w:rsidP="00383106">
      <w:pPr>
        <w:spacing w:after="0" w:line="280" w:lineRule="exact"/>
        <w:ind w:left="851" w:firstLine="1039"/>
        <w:contextualSpacing/>
        <w:jc w:val="both"/>
        <w:rPr>
          <w:rFonts w:ascii="Times New Roman" w:hAnsi="Times New Roman" w:cs="Times New Roman"/>
        </w:rPr>
      </w:pPr>
    </w:p>
    <w:p w14:paraId="5500DCFF" w14:textId="532CCCA1" w:rsidR="00383106" w:rsidRDefault="00FA5464" w:rsidP="00383106">
      <w:pPr>
        <w:spacing w:after="0" w:line="280" w:lineRule="exact"/>
        <w:ind w:left="851" w:firstLine="1039"/>
        <w:contextualSpacing/>
        <w:jc w:val="both"/>
        <w:rPr>
          <w:rFonts w:ascii="Times New Roman" w:hAnsi="Times New Roman" w:cs="Times New Roman"/>
        </w:rPr>
      </w:pPr>
      <w:r>
        <w:rPr>
          <w:rFonts w:ascii="Times New Roman" w:hAnsi="Times New Roman" w:cs="Times New Roman"/>
        </w:rPr>
        <w:t>Dalam kurun waktu tahun 2017, Pemerintah Kota Surakarta melaksanakan perubahan</w:t>
      </w:r>
      <w:ins w:id="182" w:author="Hari Laksono" w:date="2018-05-15T13:36:00Z">
        <w:r w:rsidR="007A03A1">
          <w:rPr>
            <w:rFonts w:ascii="Times New Roman" w:hAnsi="Times New Roman" w:cs="Times New Roman"/>
            <w:lang w:val="id-ID"/>
          </w:rPr>
          <w:t xml:space="preserve"> Struktur Organisasi dan Tata Kelola</w:t>
        </w:r>
      </w:ins>
      <w:del w:id="183" w:author="Hari Laksono" w:date="2018-05-15T13:36:00Z">
        <w:r w:rsidDel="007A03A1">
          <w:rPr>
            <w:rFonts w:ascii="Times New Roman" w:hAnsi="Times New Roman" w:cs="Times New Roman"/>
          </w:rPr>
          <w:delText xml:space="preserve"> </w:delText>
        </w:r>
      </w:del>
      <w:commentRangeStart w:id="184"/>
      <w:commentRangeStart w:id="185"/>
      <w:ins w:id="186" w:author="Emmy Mutiarini" w:date="2018-05-10T18:01:00Z">
        <w:del w:id="187" w:author="Hari Laksono" w:date="2018-05-15T13:36:00Z">
          <w:r w:rsidR="008F51FA" w:rsidDel="007A03A1">
            <w:rPr>
              <w:rFonts w:ascii="Times New Roman" w:hAnsi="Times New Roman" w:cs="Times New Roman"/>
            </w:rPr>
            <w:delText>…………</w:delText>
          </w:r>
        </w:del>
        <w:r w:rsidR="008F51FA">
          <w:rPr>
            <w:rFonts w:ascii="Times New Roman" w:hAnsi="Times New Roman" w:cs="Times New Roman"/>
          </w:rPr>
          <w:t xml:space="preserve"> (</w:t>
        </w:r>
      </w:ins>
      <w:r>
        <w:rPr>
          <w:rFonts w:ascii="Times New Roman" w:hAnsi="Times New Roman" w:cs="Times New Roman"/>
        </w:rPr>
        <w:t>SOTK</w:t>
      </w:r>
      <w:ins w:id="188" w:author="Emmy Mutiarini" w:date="2018-05-10T18:01:00Z">
        <w:r w:rsidR="008F51FA">
          <w:rPr>
            <w:rFonts w:ascii="Times New Roman" w:hAnsi="Times New Roman" w:cs="Times New Roman"/>
          </w:rPr>
          <w:t>)</w:t>
        </w:r>
        <w:commentRangeEnd w:id="184"/>
        <w:r w:rsidR="008F51FA">
          <w:rPr>
            <w:rStyle w:val="CommentReference"/>
          </w:rPr>
          <w:commentReference w:id="184"/>
        </w:r>
      </w:ins>
      <w:commentRangeEnd w:id="185"/>
      <w:r w:rsidR="00A67AB0">
        <w:rPr>
          <w:rStyle w:val="CommentReference"/>
        </w:rPr>
        <w:commentReference w:id="185"/>
      </w:r>
      <w:r>
        <w:rPr>
          <w:rFonts w:ascii="Times New Roman" w:hAnsi="Times New Roman" w:cs="Times New Roman"/>
        </w:rPr>
        <w:t xml:space="preserve"> dengan mendasarkan kepada </w:t>
      </w:r>
      <w:r w:rsidRPr="00AC15A8">
        <w:rPr>
          <w:rFonts w:ascii="Times New Roman" w:hAnsi="Times New Roman" w:cs="Times New Roman"/>
          <w:lang w:val="id-ID"/>
        </w:rPr>
        <w:t xml:space="preserve">Peraturan Daerah Kota Surakarta Nomor </w:t>
      </w:r>
      <w:r w:rsidRPr="00AC15A8">
        <w:rPr>
          <w:rFonts w:ascii="Times New Roman" w:hAnsi="Times New Roman" w:cs="Times New Roman"/>
        </w:rPr>
        <w:t>10</w:t>
      </w:r>
      <w:r w:rsidRPr="00AC15A8">
        <w:rPr>
          <w:rFonts w:ascii="Times New Roman" w:hAnsi="Times New Roman" w:cs="Times New Roman"/>
          <w:lang w:val="id-ID"/>
        </w:rPr>
        <w:t xml:space="preserve"> Tahun 20</w:t>
      </w:r>
      <w:r w:rsidRPr="00AC15A8">
        <w:rPr>
          <w:rFonts w:ascii="Times New Roman" w:hAnsi="Times New Roman" w:cs="Times New Roman"/>
        </w:rPr>
        <w:t>16</w:t>
      </w:r>
      <w:r w:rsidRPr="00AC15A8">
        <w:rPr>
          <w:rFonts w:ascii="Times New Roman" w:hAnsi="Times New Roman" w:cs="Times New Roman"/>
          <w:lang w:val="id-ID"/>
        </w:rPr>
        <w:t xml:space="preserve"> tentang </w:t>
      </w:r>
      <w:r w:rsidRPr="00AC15A8">
        <w:rPr>
          <w:rFonts w:ascii="Times New Roman" w:hAnsi="Times New Roman" w:cs="Times New Roman"/>
        </w:rPr>
        <w:t>Pembentukan dan Susunan</w:t>
      </w:r>
      <w:r w:rsidRPr="00AC15A8">
        <w:rPr>
          <w:rFonts w:ascii="Times New Roman" w:hAnsi="Times New Roman" w:cs="Times New Roman"/>
          <w:lang w:val="id-ID"/>
        </w:rPr>
        <w:t xml:space="preserve"> Perangkat Daerah Kota Surakarta (Lembaran Daerah Kota Surakarta Tahun 20</w:t>
      </w:r>
      <w:r w:rsidRPr="00AC15A8">
        <w:rPr>
          <w:rFonts w:ascii="Times New Roman" w:hAnsi="Times New Roman" w:cs="Times New Roman"/>
        </w:rPr>
        <w:t>16</w:t>
      </w:r>
      <w:r w:rsidRPr="00AC15A8">
        <w:rPr>
          <w:rFonts w:ascii="Times New Roman" w:hAnsi="Times New Roman" w:cs="Times New Roman"/>
          <w:lang w:val="id-ID"/>
        </w:rPr>
        <w:t xml:space="preserve"> Nomor </w:t>
      </w:r>
      <w:r w:rsidRPr="00AC15A8">
        <w:rPr>
          <w:rFonts w:ascii="Times New Roman" w:hAnsi="Times New Roman" w:cs="Times New Roman"/>
        </w:rPr>
        <w:t>10</w:t>
      </w:r>
      <w:r>
        <w:rPr>
          <w:rFonts w:ascii="Times New Roman" w:hAnsi="Times New Roman" w:cs="Times New Roman"/>
        </w:rPr>
        <w:t xml:space="preserve">). Perubahan SOTK ini </w:t>
      </w:r>
      <w:proofErr w:type="gramStart"/>
      <w:r>
        <w:rPr>
          <w:rFonts w:ascii="Times New Roman" w:hAnsi="Times New Roman" w:cs="Times New Roman"/>
        </w:rPr>
        <w:t>membawa  yang</w:t>
      </w:r>
      <w:proofErr w:type="gramEnd"/>
      <w:r>
        <w:rPr>
          <w:rFonts w:ascii="Times New Roman" w:hAnsi="Times New Roman" w:cs="Times New Roman"/>
        </w:rPr>
        <w:t xml:space="preserve"> cukup signifikan terhadap tata kelola keuangan maupun barang milik </w:t>
      </w:r>
      <w:r>
        <w:rPr>
          <w:rFonts w:ascii="Times New Roman" w:hAnsi="Times New Roman" w:cs="Times New Roman"/>
        </w:rPr>
        <w:lastRenderedPageBreak/>
        <w:t xml:space="preserve">daerah. Namun demikian, terhadap perubahan ini tidak membawa dampak </w:t>
      </w:r>
      <w:r w:rsidR="00383106">
        <w:rPr>
          <w:rFonts w:ascii="Times New Roman" w:hAnsi="Times New Roman" w:cs="Times New Roman"/>
        </w:rPr>
        <w:t>negati</w:t>
      </w:r>
      <w:del w:id="189" w:author="Emmy Mutiarini" w:date="2018-05-10T18:01:00Z">
        <w:r w:rsidR="00383106" w:rsidDel="008F51FA">
          <w:rPr>
            <w:rFonts w:ascii="Times New Roman" w:hAnsi="Times New Roman" w:cs="Times New Roman"/>
          </w:rPr>
          <w:delText>ve</w:delText>
        </w:r>
      </w:del>
      <w:ins w:id="190" w:author="Emmy Mutiarini" w:date="2018-05-10T18:01:00Z">
        <w:r w:rsidR="008F51FA">
          <w:rPr>
            <w:rFonts w:ascii="Times New Roman" w:hAnsi="Times New Roman" w:cs="Times New Roman"/>
          </w:rPr>
          <w:t>f</w:t>
        </w:r>
      </w:ins>
      <w:r w:rsidR="00383106">
        <w:rPr>
          <w:rFonts w:ascii="Times New Roman" w:hAnsi="Times New Roman" w:cs="Times New Roman"/>
        </w:rPr>
        <w:t xml:space="preserve"> </w:t>
      </w:r>
      <w:r>
        <w:rPr>
          <w:rFonts w:ascii="Times New Roman" w:hAnsi="Times New Roman" w:cs="Times New Roman"/>
        </w:rPr>
        <w:t xml:space="preserve">terhadap pelaksanaan birokrasi pemerintahan yang adil dan berwibawa. Bahwa dengan perubahan SOTK ini mendorong pemerintah Kota Surakarta untuk melakukan </w:t>
      </w:r>
      <w:r w:rsidR="00383106">
        <w:rPr>
          <w:rFonts w:ascii="Times New Roman" w:hAnsi="Times New Roman" w:cs="Times New Roman"/>
        </w:rPr>
        <w:t xml:space="preserve">bentuk pelayanan yang </w:t>
      </w:r>
      <w:r>
        <w:rPr>
          <w:rFonts w:ascii="Times New Roman" w:hAnsi="Times New Roman" w:cs="Times New Roman"/>
        </w:rPr>
        <w:t>lebih baik terhadap berbagai masyarakat melalui berbagai bentuk inovasi pelayanan publi</w:t>
      </w:r>
      <w:r w:rsidR="00383106">
        <w:rPr>
          <w:rFonts w:ascii="Times New Roman" w:hAnsi="Times New Roman" w:cs="Times New Roman"/>
        </w:rPr>
        <w:t>k</w:t>
      </w:r>
      <w:r>
        <w:rPr>
          <w:rFonts w:ascii="Times New Roman" w:hAnsi="Times New Roman" w:cs="Times New Roman"/>
        </w:rPr>
        <w:t xml:space="preserve">. </w:t>
      </w:r>
    </w:p>
    <w:p w14:paraId="1D2B03D2" w14:textId="77777777" w:rsidR="00204C3E" w:rsidRDefault="00204C3E" w:rsidP="00383106">
      <w:pPr>
        <w:spacing w:after="0" w:line="280" w:lineRule="exact"/>
        <w:ind w:left="851" w:firstLine="1039"/>
        <w:contextualSpacing/>
        <w:jc w:val="both"/>
        <w:rPr>
          <w:rFonts w:ascii="Times New Roman" w:hAnsi="Times New Roman" w:cs="Times New Roman"/>
        </w:rPr>
      </w:pPr>
    </w:p>
    <w:p w14:paraId="163E5952" w14:textId="77777777" w:rsidR="005E04E5" w:rsidRPr="00AC15A8" w:rsidRDefault="00383106" w:rsidP="00204C3E">
      <w:pPr>
        <w:spacing w:after="0" w:line="280" w:lineRule="exact"/>
        <w:ind w:left="851" w:firstLine="1039"/>
        <w:contextualSpacing/>
        <w:jc w:val="both"/>
        <w:rPr>
          <w:rFonts w:ascii="Times New Roman" w:hAnsi="Times New Roman" w:cs="Times New Roman"/>
        </w:rPr>
      </w:pPr>
      <w:r>
        <w:rPr>
          <w:rFonts w:ascii="Times New Roman" w:hAnsi="Times New Roman" w:cs="Times New Roman"/>
        </w:rPr>
        <w:t>Adapun struktur organisasi pemerintahan p</w:t>
      </w:r>
      <w:ins w:id="191" w:author="Emmy Mutiarini" w:date="2018-05-10T18:02:00Z">
        <w:r w:rsidR="008F51FA">
          <w:rPr>
            <w:rFonts w:ascii="Times New Roman" w:hAnsi="Times New Roman" w:cs="Times New Roman"/>
          </w:rPr>
          <w:t>a</w:t>
        </w:r>
      </w:ins>
      <w:r>
        <w:rPr>
          <w:rFonts w:ascii="Times New Roman" w:hAnsi="Times New Roman" w:cs="Times New Roman"/>
        </w:rPr>
        <w:t>da tahun 2017 diilustrasikan dalam gamb</w:t>
      </w:r>
      <w:r w:rsidR="00204C3E">
        <w:rPr>
          <w:rFonts w:ascii="Times New Roman" w:hAnsi="Times New Roman" w:cs="Times New Roman"/>
        </w:rPr>
        <w:t>ar</w:t>
      </w:r>
      <w:r>
        <w:rPr>
          <w:rFonts w:ascii="Times New Roman" w:hAnsi="Times New Roman" w:cs="Times New Roman"/>
        </w:rPr>
        <w:t xml:space="preserve"> 6.6 berikut </w:t>
      </w:r>
      <w:proofErr w:type="gramStart"/>
      <w:r>
        <w:rPr>
          <w:rFonts w:ascii="Times New Roman" w:hAnsi="Times New Roman" w:cs="Times New Roman"/>
        </w:rPr>
        <w:t xml:space="preserve">ini </w:t>
      </w:r>
      <w:r w:rsidR="00A9247C" w:rsidRPr="00AC15A8">
        <w:rPr>
          <w:rFonts w:ascii="Times New Roman" w:hAnsi="Times New Roman" w:cs="Times New Roman"/>
        </w:rPr>
        <w:t>:</w:t>
      </w:r>
      <w:proofErr w:type="gramEnd"/>
    </w:p>
    <w:p w14:paraId="70F563F2" w14:textId="5B067BD9" w:rsidR="009E5526" w:rsidDel="00651A2E" w:rsidRDefault="009E5526">
      <w:pPr>
        <w:spacing w:after="0" w:line="280" w:lineRule="exact"/>
        <w:contextualSpacing/>
        <w:jc w:val="both"/>
        <w:rPr>
          <w:del w:id="192" w:author="Emmy Mutiarini" w:date="2018-05-10T18:02:00Z"/>
          <w:rFonts w:ascii="Times New Roman" w:hAnsi="Times New Roman" w:cs="Times New Roman"/>
        </w:rPr>
        <w:pPrChange w:id="193" w:author="Emmy Mutiarini" w:date="2018-05-10T18:02:00Z">
          <w:pPr>
            <w:spacing w:after="0" w:line="280" w:lineRule="exact"/>
            <w:ind w:left="851" w:firstLine="590"/>
            <w:contextualSpacing/>
            <w:jc w:val="both"/>
          </w:pPr>
        </w:pPrChange>
      </w:pPr>
    </w:p>
    <w:p w14:paraId="22CA08FD" w14:textId="679905C5" w:rsidR="00651A2E" w:rsidRDefault="00651A2E" w:rsidP="00AC15A8">
      <w:pPr>
        <w:spacing w:after="0" w:line="280" w:lineRule="exact"/>
        <w:ind w:left="851" w:firstLine="590"/>
        <w:contextualSpacing/>
        <w:jc w:val="both"/>
        <w:rPr>
          <w:ins w:id="194" w:author="Hari Laksono" w:date="2018-05-15T13:43:00Z"/>
          <w:rFonts w:ascii="Times New Roman" w:hAnsi="Times New Roman" w:cs="Times New Roman"/>
        </w:rPr>
      </w:pPr>
    </w:p>
    <w:p w14:paraId="11082DDB" w14:textId="77777777" w:rsidR="00FA5464" w:rsidDel="008F51FA" w:rsidRDefault="00FA5464" w:rsidP="00AC15A8">
      <w:pPr>
        <w:spacing w:after="0" w:line="280" w:lineRule="exact"/>
        <w:ind w:left="851" w:firstLine="590"/>
        <w:contextualSpacing/>
        <w:jc w:val="both"/>
        <w:rPr>
          <w:del w:id="195" w:author="Emmy Mutiarini" w:date="2018-05-10T18:02:00Z"/>
          <w:rFonts w:ascii="Times New Roman" w:hAnsi="Times New Roman" w:cs="Times New Roman"/>
        </w:rPr>
      </w:pPr>
    </w:p>
    <w:p w14:paraId="01D3F69D" w14:textId="77777777" w:rsidR="00FA5464" w:rsidDel="008F51FA" w:rsidRDefault="00FA5464" w:rsidP="00AC15A8">
      <w:pPr>
        <w:spacing w:after="0" w:line="280" w:lineRule="exact"/>
        <w:ind w:left="851" w:firstLine="590"/>
        <w:contextualSpacing/>
        <w:jc w:val="both"/>
        <w:rPr>
          <w:del w:id="196" w:author="Emmy Mutiarini" w:date="2018-05-10T18:02:00Z"/>
          <w:rFonts w:ascii="Times New Roman" w:hAnsi="Times New Roman" w:cs="Times New Roman"/>
        </w:rPr>
      </w:pPr>
    </w:p>
    <w:p w14:paraId="3BA8A686" w14:textId="77777777" w:rsidR="00FA5464" w:rsidDel="008F51FA" w:rsidRDefault="00FA5464" w:rsidP="00AC15A8">
      <w:pPr>
        <w:spacing w:after="0" w:line="280" w:lineRule="exact"/>
        <w:ind w:left="851" w:firstLine="590"/>
        <w:contextualSpacing/>
        <w:jc w:val="both"/>
        <w:rPr>
          <w:del w:id="197" w:author="Emmy Mutiarini" w:date="2018-05-10T18:02:00Z"/>
          <w:rFonts w:ascii="Times New Roman" w:hAnsi="Times New Roman" w:cs="Times New Roman"/>
        </w:rPr>
      </w:pPr>
    </w:p>
    <w:p w14:paraId="50093314" w14:textId="77777777" w:rsidR="00FA5464" w:rsidDel="008F51FA" w:rsidRDefault="00FA5464" w:rsidP="00AC15A8">
      <w:pPr>
        <w:spacing w:after="0" w:line="280" w:lineRule="exact"/>
        <w:ind w:left="851" w:firstLine="590"/>
        <w:contextualSpacing/>
        <w:jc w:val="both"/>
        <w:rPr>
          <w:del w:id="198" w:author="Emmy Mutiarini" w:date="2018-05-10T18:02:00Z"/>
          <w:rFonts w:ascii="Times New Roman" w:hAnsi="Times New Roman" w:cs="Times New Roman"/>
        </w:rPr>
      </w:pPr>
    </w:p>
    <w:p w14:paraId="0BF9734A" w14:textId="77777777" w:rsidR="00FA5464" w:rsidDel="008F51FA" w:rsidRDefault="00FA5464" w:rsidP="00AC15A8">
      <w:pPr>
        <w:spacing w:after="0" w:line="280" w:lineRule="exact"/>
        <w:ind w:left="851" w:firstLine="590"/>
        <w:contextualSpacing/>
        <w:jc w:val="both"/>
        <w:rPr>
          <w:del w:id="199" w:author="Emmy Mutiarini" w:date="2018-05-10T18:02:00Z"/>
          <w:rFonts w:ascii="Times New Roman" w:hAnsi="Times New Roman" w:cs="Times New Roman"/>
        </w:rPr>
      </w:pPr>
    </w:p>
    <w:p w14:paraId="7BC89C5F" w14:textId="77777777" w:rsidR="00FA5464" w:rsidDel="008F51FA" w:rsidRDefault="00FA5464" w:rsidP="00AC15A8">
      <w:pPr>
        <w:spacing w:after="0" w:line="280" w:lineRule="exact"/>
        <w:ind w:left="851" w:firstLine="590"/>
        <w:contextualSpacing/>
        <w:jc w:val="both"/>
        <w:rPr>
          <w:del w:id="200" w:author="Emmy Mutiarini" w:date="2018-05-10T18:02:00Z"/>
          <w:rFonts w:ascii="Times New Roman" w:hAnsi="Times New Roman" w:cs="Times New Roman"/>
        </w:rPr>
      </w:pPr>
    </w:p>
    <w:p w14:paraId="5A23D515" w14:textId="77777777" w:rsidR="00FA5464" w:rsidDel="008F51FA" w:rsidRDefault="00FA5464" w:rsidP="00AC15A8">
      <w:pPr>
        <w:spacing w:after="0" w:line="280" w:lineRule="exact"/>
        <w:ind w:left="851" w:firstLine="590"/>
        <w:contextualSpacing/>
        <w:jc w:val="both"/>
        <w:rPr>
          <w:del w:id="201" w:author="Emmy Mutiarini" w:date="2018-05-10T18:02:00Z"/>
          <w:rFonts w:ascii="Times New Roman" w:hAnsi="Times New Roman" w:cs="Times New Roman"/>
        </w:rPr>
      </w:pPr>
    </w:p>
    <w:p w14:paraId="2BB2681D" w14:textId="2397784E" w:rsidR="00FA5464" w:rsidDel="00A67AB0" w:rsidRDefault="00FA5464">
      <w:pPr>
        <w:spacing w:after="0" w:line="280" w:lineRule="exact"/>
        <w:contextualSpacing/>
        <w:jc w:val="both"/>
        <w:rPr>
          <w:del w:id="202" w:author="Hari Laksono" w:date="2018-05-15T14:03:00Z"/>
          <w:rFonts w:ascii="Times New Roman" w:hAnsi="Times New Roman" w:cs="Times New Roman"/>
        </w:rPr>
        <w:pPrChange w:id="203" w:author="Emmy Mutiarini" w:date="2018-05-10T18:02:00Z">
          <w:pPr>
            <w:spacing w:after="0" w:line="280" w:lineRule="exact"/>
            <w:ind w:left="851" w:firstLine="590"/>
            <w:contextualSpacing/>
            <w:jc w:val="both"/>
          </w:pPr>
        </w:pPrChange>
      </w:pPr>
    </w:p>
    <w:p w14:paraId="7650E012" w14:textId="77777777" w:rsidR="009E5526" w:rsidRPr="00AC15A8" w:rsidRDefault="00CF5CCA" w:rsidP="00AC15A8">
      <w:pPr>
        <w:spacing w:after="0" w:line="280" w:lineRule="exact"/>
        <w:ind w:left="851" w:firstLine="590"/>
        <w:contextualSpacing/>
        <w:jc w:val="both"/>
        <w:rPr>
          <w:rFonts w:ascii="Arial Narrow" w:hAnsi="Arial Narrow" w:cs="Times New Roman"/>
          <w:b/>
        </w:rPr>
      </w:pPr>
      <w:r w:rsidRPr="00AC15A8">
        <w:rPr>
          <w:rFonts w:ascii="Arial Narrow" w:hAnsi="Arial Narrow" w:cs="Times New Roman"/>
          <w:b/>
        </w:rPr>
        <w:t>Gambar 6.</w:t>
      </w:r>
      <w:r w:rsidR="00D640E0" w:rsidRPr="00AC15A8">
        <w:rPr>
          <w:rFonts w:ascii="Arial Narrow" w:hAnsi="Arial Narrow" w:cs="Times New Roman"/>
          <w:b/>
        </w:rPr>
        <w:t>6</w:t>
      </w:r>
      <w:r w:rsidR="009E5526" w:rsidRPr="00AC15A8">
        <w:rPr>
          <w:rFonts w:ascii="Arial Narrow" w:hAnsi="Arial Narrow" w:cs="Times New Roman"/>
          <w:b/>
        </w:rPr>
        <w:t>. Struktur Organisasi Pemerintah Kota Surakarta</w:t>
      </w:r>
    </w:p>
    <w:p w14:paraId="17B113F1" w14:textId="77777777" w:rsidR="009E5526" w:rsidRPr="00AC15A8" w:rsidRDefault="009E5526" w:rsidP="00AC15A8">
      <w:pPr>
        <w:spacing w:after="0" w:line="280" w:lineRule="exact"/>
        <w:ind w:left="851" w:firstLine="590"/>
        <w:contextualSpacing/>
        <w:jc w:val="both"/>
        <w:rPr>
          <w:rFonts w:ascii="Times New Roman" w:hAnsi="Times New Roman" w:cs="Times New Roman"/>
        </w:rPr>
      </w:pPr>
    </w:p>
    <w:p w14:paraId="7F56D2B3" w14:textId="77777777" w:rsidR="005E04E5" w:rsidRPr="00AC15A8" w:rsidRDefault="00A9247C" w:rsidP="00AC15A8">
      <w:pPr>
        <w:spacing w:after="0" w:line="280" w:lineRule="exact"/>
        <w:ind w:left="851" w:firstLine="590"/>
        <w:contextualSpacing/>
        <w:jc w:val="both"/>
        <w:rPr>
          <w:rFonts w:ascii="Times New Roman" w:hAnsi="Times New Roman" w:cs="Times New Roman"/>
          <w:lang w:val="id-ID"/>
        </w:rPr>
      </w:pPr>
      <w:r w:rsidRPr="00AC15A8">
        <w:rPr>
          <w:rFonts w:ascii="Times New Roman" w:hAnsi="Times New Roman" w:cs="Times New Roman"/>
          <w:b/>
          <w:bCs/>
          <w:noProof/>
        </w:rPr>
        <mc:AlternateContent>
          <mc:Choice Requires="wpg">
            <w:drawing>
              <wp:anchor distT="0" distB="0" distL="114300" distR="114300" simplePos="0" relativeHeight="251659264" behindDoc="0" locked="0" layoutInCell="1" allowOverlap="1" wp14:anchorId="2D7B629A" wp14:editId="71827DD1">
                <wp:simplePos x="0" y="0"/>
                <wp:positionH relativeFrom="margin">
                  <wp:align>left</wp:align>
                </wp:positionH>
                <wp:positionV relativeFrom="paragraph">
                  <wp:posOffset>14605</wp:posOffset>
                </wp:positionV>
                <wp:extent cx="5334000" cy="4333257"/>
                <wp:effectExtent l="0" t="0" r="19050" b="1016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0" cy="4333257"/>
                          <a:chOff x="605" y="6869"/>
                          <a:chExt cx="11160" cy="6821"/>
                        </a:xfrm>
                      </wpg:grpSpPr>
                      <wps:wsp>
                        <wps:cNvPr id="11" name="Text Box 5"/>
                        <wps:cNvSpPr txBox="1">
                          <a:spLocks noChangeArrowheads="1"/>
                        </wps:cNvSpPr>
                        <wps:spPr bwMode="auto">
                          <a:xfrm>
                            <a:off x="4353" y="6869"/>
                            <a:ext cx="2810" cy="873"/>
                          </a:xfrm>
                          <a:prstGeom prst="rect">
                            <a:avLst/>
                          </a:prstGeom>
                          <a:solidFill>
                            <a:srgbClr val="FFFFFF"/>
                          </a:solidFill>
                          <a:ln w="9525">
                            <a:solidFill>
                              <a:srgbClr val="000000"/>
                            </a:solidFill>
                            <a:miter lim="800000"/>
                            <a:headEnd/>
                            <a:tailEnd/>
                          </a:ln>
                        </wps:spPr>
                        <wps:txbx>
                          <w:txbxContent>
                            <w:p w14:paraId="793435E3" w14:textId="77777777" w:rsidR="0000362C" w:rsidRPr="00CF5CCA" w:rsidRDefault="0000362C" w:rsidP="00C138B7">
                              <w:pPr>
                                <w:pStyle w:val="Heading1"/>
                                <w:rPr>
                                  <w:rFonts w:ascii="Arial Narrow" w:hAnsi="Arial Narrow"/>
                                  <w:sz w:val="18"/>
                                  <w:szCs w:val="18"/>
                                </w:rPr>
                              </w:pPr>
                              <w:r w:rsidRPr="00CF5CCA">
                                <w:rPr>
                                  <w:rFonts w:ascii="Arial Narrow" w:hAnsi="Arial Narrow"/>
                                  <w:sz w:val="18"/>
                                  <w:szCs w:val="18"/>
                                </w:rPr>
                                <w:t>WALIKOTA</w:t>
                              </w:r>
                            </w:p>
                          </w:txbxContent>
                        </wps:txbx>
                        <wps:bodyPr rot="0" vert="horz" wrap="square" lIns="91440" tIns="45720" rIns="91440" bIns="45720" anchor="t" anchorCtr="0" upright="1">
                          <a:noAutofit/>
                        </wps:bodyPr>
                      </wps:wsp>
                      <wps:wsp>
                        <wps:cNvPr id="12" name="Text Box 6"/>
                        <wps:cNvSpPr txBox="1">
                          <a:spLocks noChangeArrowheads="1"/>
                        </wps:cNvSpPr>
                        <wps:spPr bwMode="auto">
                          <a:xfrm>
                            <a:off x="4353" y="7725"/>
                            <a:ext cx="2810" cy="727"/>
                          </a:xfrm>
                          <a:prstGeom prst="rect">
                            <a:avLst/>
                          </a:prstGeom>
                          <a:solidFill>
                            <a:srgbClr val="FFFFFF"/>
                          </a:solidFill>
                          <a:ln w="9525">
                            <a:solidFill>
                              <a:srgbClr val="000000"/>
                            </a:solidFill>
                            <a:miter lim="800000"/>
                            <a:headEnd/>
                            <a:tailEnd/>
                          </a:ln>
                        </wps:spPr>
                        <wps:txbx>
                          <w:txbxContent>
                            <w:p w14:paraId="367B7CA9" w14:textId="77777777" w:rsidR="0000362C" w:rsidRPr="00CF5CCA" w:rsidRDefault="0000362C" w:rsidP="00C138B7">
                              <w:pPr>
                                <w:jc w:val="center"/>
                                <w:rPr>
                                  <w:rFonts w:ascii="Arial Narrow" w:hAnsi="Arial Narrow"/>
                                  <w:b/>
                                  <w:bCs/>
                                  <w:sz w:val="18"/>
                                  <w:szCs w:val="18"/>
                                </w:rPr>
                              </w:pPr>
                              <w:r w:rsidRPr="00CF5CCA">
                                <w:rPr>
                                  <w:rFonts w:ascii="Arial Narrow" w:hAnsi="Arial Narrow"/>
                                  <w:b/>
                                  <w:bCs/>
                                  <w:sz w:val="18"/>
                                  <w:szCs w:val="18"/>
                                </w:rPr>
                                <w:t>WAKIL WALIKOTA</w:t>
                              </w:r>
                            </w:p>
                          </w:txbxContent>
                        </wps:txbx>
                        <wps:bodyPr rot="0" vert="horz" wrap="square" lIns="91440" tIns="45720" rIns="91440" bIns="45720" anchor="t" anchorCtr="0" upright="1">
                          <a:noAutofit/>
                        </wps:bodyPr>
                      </wps:wsp>
                      <wps:wsp>
                        <wps:cNvPr id="13" name="Text Box 7"/>
                        <wps:cNvSpPr txBox="1">
                          <a:spLocks noChangeArrowheads="1"/>
                        </wps:cNvSpPr>
                        <wps:spPr bwMode="auto">
                          <a:xfrm>
                            <a:off x="10049" y="6971"/>
                            <a:ext cx="1553" cy="873"/>
                          </a:xfrm>
                          <a:prstGeom prst="rect">
                            <a:avLst/>
                          </a:prstGeom>
                          <a:solidFill>
                            <a:srgbClr val="FFFFFF"/>
                          </a:solidFill>
                          <a:ln w="9525">
                            <a:solidFill>
                              <a:srgbClr val="000000"/>
                            </a:solidFill>
                            <a:miter lim="800000"/>
                            <a:headEnd/>
                            <a:tailEnd/>
                          </a:ln>
                        </wps:spPr>
                        <wps:txbx>
                          <w:txbxContent>
                            <w:p w14:paraId="1836A391" w14:textId="77777777" w:rsidR="0000362C" w:rsidRPr="00297224" w:rsidRDefault="0000362C" w:rsidP="00C138B7">
                              <w:pPr>
                                <w:pStyle w:val="Heading1"/>
                                <w:rPr>
                                  <w:sz w:val="18"/>
                                  <w:szCs w:val="18"/>
                                </w:rPr>
                              </w:pPr>
                              <w:r w:rsidRPr="00297224">
                                <w:rPr>
                                  <w:sz w:val="18"/>
                                  <w:szCs w:val="18"/>
                                </w:rPr>
                                <w:t>D P R D</w:t>
                              </w:r>
                            </w:p>
                          </w:txbxContent>
                        </wps:txbx>
                        <wps:bodyPr rot="0" vert="horz" wrap="square" lIns="91440" tIns="45720" rIns="91440" bIns="45720" anchor="t" anchorCtr="0" upright="1">
                          <a:noAutofit/>
                        </wps:bodyPr>
                      </wps:wsp>
                      <wps:wsp>
                        <wps:cNvPr id="14" name="Text Box 8"/>
                        <wps:cNvSpPr txBox="1">
                          <a:spLocks noChangeArrowheads="1"/>
                        </wps:cNvSpPr>
                        <wps:spPr bwMode="auto">
                          <a:xfrm>
                            <a:off x="6524" y="8849"/>
                            <a:ext cx="2554" cy="873"/>
                          </a:xfrm>
                          <a:prstGeom prst="rect">
                            <a:avLst/>
                          </a:prstGeom>
                          <a:solidFill>
                            <a:srgbClr val="FFFFFF"/>
                          </a:solidFill>
                          <a:ln w="9525">
                            <a:solidFill>
                              <a:srgbClr val="000000"/>
                            </a:solidFill>
                            <a:miter lim="800000"/>
                            <a:headEnd/>
                            <a:tailEnd/>
                          </a:ln>
                        </wps:spPr>
                        <wps:txbx>
                          <w:txbxContent>
                            <w:p w14:paraId="0A816B32" w14:textId="77777777" w:rsidR="0000362C" w:rsidRPr="00CF5CCA" w:rsidRDefault="0000362C" w:rsidP="00C138B7">
                              <w:pPr>
                                <w:jc w:val="center"/>
                                <w:rPr>
                                  <w:rFonts w:ascii="Arial Narrow" w:hAnsi="Arial Narrow"/>
                                  <w:b/>
                                  <w:bCs/>
                                  <w:sz w:val="18"/>
                                  <w:szCs w:val="18"/>
                                </w:rPr>
                              </w:pPr>
                              <w:r w:rsidRPr="00CF5CCA">
                                <w:rPr>
                                  <w:rFonts w:ascii="Arial Narrow" w:hAnsi="Arial Narrow"/>
                                  <w:b/>
                                  <w:bCs/>
                                  <w:sz w:val="18"/>
                                  <w:szCs w:val="18"/>
                                </w:rPr>
                                <w:t>SEKRETARIAT</w:t>
                              </w:r>
                            </w:p>
                            <w:p w14:paraId="21FA1045" w14:textId="77777777" w:rsidR="0000362C" w:rsidRPr="00CF5CCA" w:rsidRDefault="0000362C" w:rsidP="00C138B7">
                              <w:pPr>
                                <w:jc w:val="center"/>
                                <w:rPr>
                                  <w:rFonts w:ascii="Arial Narrow" w:hAnsi="Arial Narrow"/>
                                  <w:b/>
                                  <w:bCs/>
                                  <w:sz w:val="18"/>
                                  <w:szCs w:val="18"/>
                                </w:rPr>
                              </w:pPr>
                              <w:r w:rsidRPr="00CF5CCA">
                                <w:rPr>
                                  <w:rFonts w:ascii="Arial Narrow" w:hAnsi="Arial Narrow"/>
                                  <w:b/>
                                  <w:sz w:val="18"/>
                                  <w:szCs w:val="18"/>
                                </w:rPr>
                                <w:t>DAERAH</w:t>
                              </w:r>
                            </w:p>
                          </w:txbxContent>
                        </wps:txbx>
                        <wps:bodyPr rot="0" vert="horz" wrap="square" lIns="91440" tIns="45720" rIns="91440" bIns="45720" anchor="t" anchorCtr="0" upright="1">
                          <a:noAutofit/>
                        </wps:bodyPr>
                      </wps:wsp>
                      <wps:wsp>
                        <wps:cNvPr id="15" name="Text Box 9"/>
                        <wps:cNvSpPr txBox="1">
                          <a:spLocks noChangeArrowheads="1"/>
                        </wps:cNvSpPr>
                        <wps:spPr bwMode="auto">
                          <a:xfrm>
                            <a:off x="3315" y="10305"/>
                            <a:ext cx="2237" cy="1164"/>
                          </a:xfrm>
                          <a:prstGeom prst="rect">
                            <a:avLst/>
                          </a:prstGeom>
                          <a:solidFill>
                            <a:srgbClr val="FFFFFF"/>
                          </a:solidFill>
                          <a:ln w="9525">
                            <a:solidFill>
                              <a:srgbClr val="000000"/>
                            </a:solidFill>
                            <a:miter lim="800000"/>
                            <a:headEnd/>
                            <a:tailEnd/>
                          </a:ln>
                        </wps:spPr>
                        <wps:txbx>
                          <w:txbxContent>
                            <w:p w14:paraId="1BE2BC83" w14:textId="77777777" w:rsidR="0000362C" w:rsidRPr="00CF5CCA" w:rsidRDefault="0000362C" w:rsidP="00C138B7">
                              <w:pPr>
                                <w:pStyle w:val="BodyText"/>
                                <w:jc w:val="center"/>
                                <w:rPr>
                                  <w:rFonts w:ascii="Arial Narrow" w:hAnsi="Arial Narrow"/>
                                  <w:b/>
                                  <w:bCs/>
                                  <w:sz w:val="18"/>
                                  <w:szCs w:val="18"/>
                                  <w:lang w:val="id-ID"/>
                                </w:rPr>
                              </w:pPr>
                              <w:r w:rsidRPr="00CF5CCA">
                                <w:rPr>
                                  <w:rFonts w:ascii="Arial Narrow" w:hAnsi="Arial Narrow"/>
                                  <w:b/>
                                  <w:bCs/>
                                  <w:sz w:val="18"/>
                                  <w:szCs w:val="18"/>
                                  <w:lang w:val="id-ID"/>
                                </w:rPr>
                                <w:t xml:space="preserve">BADAN </w:t>
                              </w:r>
                              <w:r w:rsidRPr="00CF5CCA">
                                <w:rPr>
                                  <w:rFonts w:ascii="Arial Narrow" w:hAnsi="Arial Narrow"/>
                                  <w:b/>
                                  <w:bCs/>
                                  <w:sz w:val="18"/>
                                  <w:szCs w:val="18"/>
                                </w:rPr>
                                <w:t xml:space="preserve"> DAERAH</w:t>
                              </w:r>
                              <w:r w:rsidRPr="00CF5CCA">
                                <w:rPr>
                                  <w:rFonts w:ascii="Arial Narrow" w:hAnsi="Arial Narrow"/>
                                  <w:b/>
                                  <w:bCs/>
                                  <w:sz w:val="18"/>
                                  <w:szCs w:val="18"/>
                                  <w:lang w:val="id-ID"/>
                                </w:rPr>
                                <w:t xml:space="preserve"> (4)</w:t>
                              </w:r>
                            </w:p>
                          </w:txbxContent>
                        </wps:txbx>
                        <wps:bodyPr rot="0" vert="horz" wrap="square" lIns="91440" tIns="45720" rIns="91440" bIns="45720" anchor="t" anchorCtr="0" upright="1">
                          <a:noAutofit/>
                        </wps:bodyPr>
                      </wps:wsp>
                      <wps:wsp>
                        <wps:cNvPr id="16" name="Text Box 10"/>
                        <wps:cNvSpPr txBox="1">
                          <a:spLocks noChangeArrowheads="1"/>
                        </wps:cNvSpPr>
                        <wps:spPr bwMode="auto">
                          <a:xfrm>
                            <a:off x="605" y="10332"/>
                            <a:ext cx="2308" cy="1367"/>
                          </a:xfrm>
                          <a:prstGeom prst="rect">
                            <a:avLst/>
                          </a:prstGeom>
                          <a:solidFill>
                            <a:srgbClr val="FFFFFF"/>
                          </a:solidFill>
                          <a:ln w="9525">
                            <a:solidFill>
                              <a:srgbClr val="000000"/>
                            </a:solidFill>
                            <a:miter lim="800000"/>
                            <a:headEnd/>
                            <a:tailEnd/>
                          </a:ln>
                        </wps:spPr>
                        <wps:txbx>
                          <w:txbxContent>
                            <w:p w14:paraId="516D1D34" w14:textId="77777777" w:rsidR="0000362C" w:rsidRPr="00CF5CCA" w:rsidRDefault="0000362C" w:rsidP="00C138B7">
                              <w:pPr>
                                <w:jc w:val="center"/>
                                <w:rPr>
                                  <w:rFonts w:ascii="Arial Narrow" w:hAnsi="Arial Narrow"/>
                                  <w:b/>
                                  <w:bCs/>
                                  <w:lang w:val="id-ID"/>
                                </w:rPr>
                              </w:pPr>
                              <w:r w:rsidRPr="00CF5CCA">
                                <w:rPr>
                                  <w:rFonts w:ascii="Arial Narrow" w:hAnsi="Arial Narrow"/>
                                  <w:b/>
                                  <w:bCs/>
                                  <w:sz w:val="18"/>
                                  <w:szCs w:val="18"/>
                                  <w:lang w:val="sv-SE"/>
                                </w:rPr>
                                <w:t>DINAS DAERAH</w:t>
                              </w:r>
                              <w:r w:rsidRPr="00CF5CCA">
                                <w:rPr>
                                  <w:rFonts w:ascii="Arial Narrow" w:hAnsi="Arial Narrow"/>
                                  <w:b/>
                                  <w:bCs/>
                                  <w:sz w:val="18"/>
                                  <w:szCs w:val="18"/>
                                  <w:lang w:val="id-ID"/>
                                </w:rPr>
                                <w:t xml:space="preserve"> (20),  SATPOL PP, BPBD &amp;</w:t>
                              </w:r>
                              <w:r w:rsidRPr="00CF5CCA">
                                <w:rPr>
                                  <w:rFonts w:ascii="Arial Narrow" w:hAnsi="Arial Narrow"/>
                                  <w:b/>
                                  <w:bCs/>
                                  <w:lang w:val="id-ID"/>
                                </w:rPr>
                                <w:t xml:space="preserve"> Damkar</w:t>
                              </w:r>
                            </w:p>
                          </w:txbxContent>
                        </wps:txbx>
                        <wps:bodyPr rot="0" vert="horz" wrap="square" lIns="91440" tIns="45720" rIns="91440" bIns="45720" anchor="t" anchorCtr="0" upright="1">
                          <a:noAutofit/>
                        </wps:bodyPr>
                      </wps:wsp>
                      <wps:wsp>
                        <wps:cNvPr id="17" name="Text Box 11"/>
                        <wps:cNvSpPr txBox="1">
                          <a:spLocks noChangeArrowheads="1"/>
                        </wps:cNvSpPr>
                        <wps:spPr bwMode="auto">
                          <a:xfrm>
                            <a:off x="9899" y="10158"/>
                            <a:ext cx="1866" cy="942"/>
                          </a:xfrm>
                          <a:prstGeom prst="rect">
                            <a:avLst/>
                          </a:prstGeom>
                          <a:solidFill>
                            <a:srgbClr val="FFFFFF"/>
                          </a:solidFill>
                          <a:ln w="9525">
                            <a:solidFill>
                              <a:srgbClr val="000000"/>
                            </a:solidFill>
                            <a:miter lim="800000"/>
                            <a:headEnd/>
                            <a:tailEnd/>
                          </a:ln>
                        </wps:spPr>
                        <wps:txbx>
                          <w:txbxContent>
                            <w:p w14:paraId="22F84664" w14:textId="77777777" w:rsidR="0000362C" w:rsidRPr="008F713B" w:rsidRDefault="0000362C" w:rsidP="00C138B7">
                              <w:pPr>
                                <w:pStyle w:val="Heading1"/>
                                <w:rPr>
                                  <w:sz w:val="14"/>
                                  <w:szCs w:val="14"/>
                                </w:rPr>
                              </w:pPr>
                              <w:r w:rsidRPr="008F713B">
                                <w:rPr>
                                  <w:sz w:val="14"/>
                                  <w:szCs w:val="14"/>
                                </w:rPr>
                                <w:t>SEKRETARIAT DPRD</w:t>
                              </w:r>
                            </w:p>
                          </w:txbxContent>
                        </wps:txbx>
                        <wps:bodyPr rot="0" vert="horz" wrap="square" lIns="91440" tIns="45720" rIns="91440" bIns="45720" anchor="t" anchorCtr="0" upright="1">
                          <a:noAutofit/>
                        </wps:bodyPr>
                      </wps:wsp>
                      <wps:wsp>
                        <wps:cNvPr id="18" name="Line 12"/>
                        <wps:cNvCnPr>
                          <a:cxnSpLocks noChangeShapeType="1"/>
                        </wps:cNvCnPr>
                        <wps:spPr bwMode="auto">
                          <a:xfrm>
                            <a:off x="10924" y="7832"/>
                            <a:ext cx="0" cy="2327"/>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9" name="Line 13"/>
                        <wps:cNvCnPr>
                          <a:cxnSpLocks noChangeShapeType="1"/>
                        </wps:cNvCnPr>
                        <wps:spPr bwMode="auto">
                          <a:xfrm>
                            <a:off x="7674" y="7361"/>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4"/>
                        <wps:cNvCnPr>
                          <a:cxnSpLocks noChangeShapeType="1"/>
                        </wps:cNvCnPr>
                        <wps:spPr bwMode="auto">
                          <a:xfrm flipH="1">
                            <a:off x="1782" y="10013"/>
                            <a:ext cx="676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Text Box 15"/>
                        <wps:cNvSpPr txBox="1">
                          <a:spLocks noChangeArrowheads="1"/>
                        </wps:cNvSpPr>
                        <wps:spPr bwMode="auto">
                          <a:xfrm>
                            <a:off x="7350" y="10305"/>
                            <a:ext cx="2011" cy="1245"/>
                          </a:xfrm>
                          <a:prstGeom prst="rect">
                            <a:avLst/>
                          </a:prstGeom>
                          <a:solidFill>
                            <a:srgbClr val="FFFFFF"/>
                          </a:solidFill>
                          <a:ln w="9525">
                            <a:solidFill>
                              <a:srgbClr val="000000"/>
                            </a:solidFill>
                            <a:miter lim="800000"/>
                            <a:headEnd/>
                            <a:tailEnd/>
                          </a:ln>
                        </wps:spPr>
                        <wps:txbx>
                          <w:txbxContent>
                            <w:p w14:paraId="0DB3F846" w14:textId="77777777" w:rsidR="0000362C" w:rsidRDefault="0000362C" w:rsidP="00C138B7">
                              <w:pPr>
                                <w:pStyle w:val="Title"/>
                                <w:jc w:val="both"/>
                                <w:rPr>
                                  <w:b w:val="0"/>
                                  <w:bCs w:val="0"/>
                                  <w:sz w:val="10"/>
                                  <w:szCs w:val="10"/>
                                </w:rPr>
                              </w:pPr>
                            </w:p>
                            <w:p w14:paraId="4C485784" w14:textId="77777777" w:rsidR="0000362C" w:rsidRDefault="0000362C" w:rsidP="00C138B7">
                              <w:pPr>
                                <w:pStyle w:val="Title"/>
                                <w:jc w:val="both"/>
                                <w:rPr>
                                  <w:b w:val="0"/>
                                  <w:bCs w:val="0"/>
                                  <w:sz w:val="10"/>
                                  <w:szCs w:val="10"/>
                                </w:rPr>
                              </w:pPr>
                            </w:p>
                            <w:p w14:paraId="0E5244BD" w14:textId="77777777" w:rsidR="0000362C" w:rsidRPr="008F713B" w:rsidRDefault="0000362C" w:rsidP="00C138B7">
                              <w:pPr>
                                <w:pStyle w:val="BodyText"/>
                                <w:ind w:left="45"/>
                                <w:jc w:val="center"/>
                                <w:rPr>
                                  <w:rFonts w:ascii="Arial Narrow" w:hAnsi="Arial Narrow"/>
                                  <w:b/>
                                  <w:bCs/>
                                  <w:sz w:val="16"/>
                                  <w:szCs w:val="16"/>
                                  <w:lang w:val="id-ID"/>
                                </w:rPr>
                              </w:pPr>
                              <w:r w:rsidRPr="008F713B">
                                <w:rPr>
                                  <w:rFonts w:ascii="Arial Narrow" w:hAnsi="Arial Narrow"/>
                                  <w:b/>
                                  <w:bCs/>
                                  <w:sz w:val="16"/>
                                  <w:szCs w:val="16"/>
                                  <w:lang w:val="id-ID"/>
                                </w:rPr>
                                <w:t>INSPEKTORAT</w:t>
                              </w:r>
                            </w:p>
                            <w:p w14:paraId="0523BBB7" w14:textId="77777777" w:rsidR="0000362C" w:rsidRPr="008F713B" w:rsidRDefault="0000362C" w:rsidP="00C138B7">
                              <w:pPr>
                                <w:pStyle w:val="Title"/>
                                <w:rPr>
                                  <w:rFonts w:ascii="Arial Narrow" w:hAnsi="Arial Narrow"/>
                                  <w:b w:val="0"/>
                                  <w:bCs w:val="0"/>
                                  <w:sz w:val="18"/>
                                  <w:szCs w:val="18"/>
                                </w:rPr>
                              </w:pPr>
                            </w:p>
                            <w:p w14:paraId="46E4FFAC" w14:textId="77777777" w:rsidR="0000362C" w:rsidRPr="008F713B" w:rsidRDefault="0000362C" w:rsidP="00C138B7">
                              <w:pPr>
                                <w:pStyle w:val="Title"/>
                                <w:jc w:val="both"/>
                                <w:rPr>
                                  <w:rFonts w:ascii="Arial Narrow" w:hAnsi="Arial Narrow"/>
                                  <w:b w:val="0"/>
                                  <w:bCs w:val="0"/>
                                  <w:sz w:val="20"/>
                                  <w:szCs w:val="20"/>
                                </w:rPr>
                              </w:pPr>
                            </w:p>
                            <w:p w14:paraId="5A31390F" w14:textId="77777777" w:rsidR="0000362C" w:rsidRDefault="0000362C" w:rsidP="00C138B7">
                              <w:pPr>
                                <w:tabs>
                                  <w:tab w:val="num" w:pos="270"/>
                                </w:tabs>
                                <w:ind w:left="270" w:hanging="270"/>
                              </w:pPr>
                            </w:p>
                          </w:txbxContent>
                        </wps:txbx>
                        <wps:bodyPr rot="0" vert="horz" wrap="square" lIns="91440" tIns="45720" rIns="91440" bIns="45720" anchor="t" anchorCtr="0" upright="1">
                          <a:noAutofit/>
                        </wps:bodyPr>
                      </wps:wsp>
                      <wps:wsp>
                        <wps:cNvPr id="22" name="Text Box 16"/>
                        <wps:cNvSpPr txBox="1">
                          <a:spLocks noChangeArrowheads="1"/>
                        </wps:cNvSpPr>
                        <wps:spPr bwMode="auto">
                          <a:xfrm>
                            <a:off x="4327" y="12904"/>
                            <a:ext cx="2554" cy="786"/>
                          </a:xfrm>
                          <a:prstGeom prst="rect">
                            <a:avLst/>
                          </a:prstGeom>
                          <a:solidFill>
                            <a:srgbClr val="FFFFFF"/>
                          </a:solidFill>
                          <a:ln w="9525">
                            <a:solidFill>
                              <a:srgbClr val="000000"/>
                            </a:solidFill>
                            <a:miter lim="800000"/>
                            <a:headEnd/>
                            <a:tailEnd/>
                          </a:ln>
                        </wps:spPr>
                        <wps:txbx>
                          <w:txbxContent>
                            <w:p w14:paraId="5B750505" w14:textId="77777777" w:rsidR="0000362C" w:rsidRPr="00297224" w:rsidRDefault="0000362C" w:rsidP="00C138B7">
                              <w:pPr>
                                <w:jc w:val="center"/>
                                <w:rPr>
                                  <w:b/>
                                  <w:bCs/>
                                  <w:sz w:val="18"/>
                                  <w:szCs w:val="18"/>
                                </w:rPr>
                              </w:pPr>
                              <w:r w:rsidRPr="00297224">
                                <w:rPr>
                                  <w:b/>
                                  <w:bCs/>
                                  <w:sz w:val="18"/>
                                  <w:szCs w:val="18"/>
                                </w:rPr>
                                <w:t>KECAMATAN</w:t>
                              </w:r>
                            </w:p>
                            <w:p w14:paraId="334E7871" w14:textId="77777777" w:rsidR="0000362C" w:rsidRPr="00297224" w:rsidRDefault="0000362C" w:rsidP="00C138B7">
                              <w:pPr>
                                <w:jc w:val="center"/>
                                <w:rPr>
                                  <w:b/>
                                  <w:bCs/>
                                  <w:sz w:val="18"/>
                                  <w:szCs w:val="18"/>
                                </w:rPr>
                              </w:pPr>
                              <w:r w:rsidRPr="00297224">
                                <w:rPr>
                                  <w:sz w:val="18"/>
                                  <w:szCs w:val="18"/>
                                </w:rPr>
                                <w:t>(</w:t>
                              </w:r>
                              <w:proofErr w:type="gramStart"/>
                              <w:r w:rsidRPr="00297224">
                                <w:rPr>
                                  <w:sz w:val="18"/>
                                  <w:szCs w:val="18"/>
                                </w:rPr>
                                <w:t>5</w:t>
                              </w:r>
                              <w:proofErr w:type="gramEnd"/>
                              <w:r w:rsidRPr="00297224">
                                <w:rPr>
                                  <w:sz w:val="18"/>
                                  <w:szCs w:val="18"/>
                                </w:rPr>
                                <w:t xml:space="preserve"> Kecamatan)</w:t>
                              </w:r>
                            </w:p>
                          </w:txbxContent>
                        </wps:txbx>
                        <wps:bodyPr rot="0" vert="horz" wrap="square" lIns="91440" tIns="45720" rIns="91440" bIns="45720" anchor="t" anchorCtr="0" upright="1">
                          <a:noAutofit/>
                        </wps:bodyPr>
                      </wps:wsp>
                      <wps:wsp>
                        <wps:cNvPr id="23" name="Line 17"/>
                        <wps:cNvCnPr>
                          <a:cxnSpLocks noChangeShapeType="1"/>
                        </wps:cNvCnPr>
                        <wps:spPr bwMode="auto">
                          <a:xfrm>
                            <a:off x="7801" y="9722"/>
                            <a:ext cx="0" cy="2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8"/>
                        <wps:cNvCnPr>
                          <a:cxnSpLocks noChangeShapeType="1"/>
                        </wps:cNvCnPr>
                        <wps:spPr bwMode="auto">
                          <a:xfrm flipV="1">
                            <a:off x="7178" y="7250"/>
                            <a:ext cx="2871" cy="0"/>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 name="Line 19"/>
                        <wps:cNvCnPr>
                          <a:cxnSpLocks noChangeShapeType="1"/>
                        </wps:cNvCnPr>
                        <wps:spPr bwMode="auto">
                          <a:xfrm>
                            <a:off x="6013" y="10013"/>
                            <a:ext cx="1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0"/>
                        <wps:cNvCnPr>
                          <a:cxnSpLocks noChangeShapeType="1"/>
                        </wps:cNvCnPr>
                        <wps:spPr bwMode="auto">
                          <a:xfrm>
                            <a:off x="7163" y="7394"/>
                            <a:ext cx="2886" cy="1"/>
                          </a:xfrm>
                          <a:prstGeom prst="line">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 name="Line 21"/>
                        <wps:cNvCnPr>
                          <a:cxnSpLocks noChangeShapeType="1"/>
                        </wps:cNvCnPr>
                        <wps:spPr bwMode="auto">
                          <a:xfrm>
                            <a:off x="5630" y="9240"/>
                            <a:ext cx="89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2"/>
                        <wps:cNvCnPr>
                          <a:cxnSpLocks noChangeShapeType="1"/>
                        </wps:cNvCnPr>
                        <wps:spPr bwMode="auto">
                          <a:xfrm>
                            <a:off x="5606" y="8452"/>
                            <a:ext cx="0" cy="4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23"/>
                        <wps:cNvCnPr>
                          <a:cxnSpLocks noChangeShapeType="1"/>
                        </wps:cNvCnPr>
                        <wps:spPr bwMode="auto">
                          <a:xfrm>
                            <a:off x="8550" y="10018"/>
                            <a:ext cx="0" cy="2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24"/>
                        <wps:cNvCnPr>
                          <a:cxnSpLocks noChangeShapeType="1"/>
                        </wps:cNvCnPr>
                        <wps:spPr bwMode="auto">
                          <a:xfrm flipH="1">
                            <a:off x="4101" y="9461"/>
                            <a:ext cx="13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Text Box 25"/>
                        <wps:cNvSpPr txBox="1">
                          <a:spLocks noChangeArrowheads="1"/>
                        </wps:cNvSpPr>
                        <wps:spPr bwMode="auto">
                          <a:xfrm>
                            <a:off x="2758" y="9052"/>
                            <a:ext cx="1398" cy="747"/>
                          </a:xfrm>
                          <a:prstGeom prst="rect">
                            <a:avLst/>
                          </a:prstGeom>
                          <a:solidFill>
                            <a:srgbClr val="FFFFFF"/>
                          </a:solidFill>
                          <a:ln w="9525">
                            <a:solidFill>
                              <a:srgbClr val="000000"/>
                            </a:solidFill>
                            <a:miter lim="800000"/>
                            <a:headEnd/>
                            <a:tailEnd/>
                          </a:ln>
                        </wps:spPr>
                        <wps:txbx>
                          <w:txbxContent>
                            <w:p w14:paraId="21186EAA" w14:textId="77777777" w:rsidR="0000362C" w:rsidRPr="00CF5CCA" w:rsidRDefault="0000362C" w:rsidP="00C138B7">
                              <w:pPr>
                                <w:jc w:val="center"/>
                                <w:rPr>
                                  <w:rFonts w:ascii="Arial Narrow" w:hAnsi="Arial Narrow"/>
                                  <w:b/>
                                  <w:bCs/>
                                  <w:sz w:val="18"/>
                                </w:rPr>
                              </w:pPr>
                              <w:r w:rsidRPr="00CF5CCA">
                                <w:rPr>
                                  <w:rFonts w:ascii="Arial Narrow" w:hAnsi="Arial Narrow"/>
                                  <w:b/>
                                  <w:bCs/>
                                  <w:sz w:val="18"/>
                                </w:rPr>
                                <w:t>STAF AHLI</w:t>
                              </w:r>
                            </w:p>
                          </w:txbxContent>
                        </wps:txbx>
                        <wps:bodyPr rot="0" vert="horz" wrap="square" lIns="91440" tIns="45720" rIns="91440" bIns="45720" anchor="t" anchorCtr="0" upright="1">
                          <a:noAutofit/>
                        </wps:bodyPr>
                      </wps:wsp>
                      <wps:wsp>
                        <wps:cNvPr id="32" name="Line 26"/>
                        <wps:cNvCnPr>
                          <a:cxnSpLocks noChangeShapeType="1"/>
                        </wps:cNvCnPr>
                        <wps:spPr bwMode="auto">
                          <a:xfrm>
                            <a:off x="5462" y="8461"/>
                            <a:ext cx="0" cy="9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27"/>
                        <wps:cNvCnPr>
                          <a:cxnSpLocks noChangeShapeType="1"/>
                        </wps:cNvCnPr>
                        <wps:spPr bwMode="auto">
                          <a:xfrm flipV="1">
                            <a:off x="4160" y="9547"/>
                            <a:ext cx="2364"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4" name="Line 28"/>
                        <wps:cNvCnPr>
                          <a:cxnSpLocks noChangeShapeType="1"/>
                        </wps:cNvCnPr>
                        <wps:spPr bwMode="auto">
                          <a:xfrm>
                            <a:off x="4353" y="10044"/>
                            <a:ext cx="0" cy="2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29"/>
                        <wps:cNvCnPr>
                          <a:cxnSpLocks noChangeShapeType="1"/>
                        </wps:cNvCnPr>
                        <wps:spPr bwMode="auto">
                          <a:xfrm>
                            <a:off x="1782" y="10032"/>
                            <a:ext cx="0" cy="2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AutoShape 30"/>
                        <wps:cNvCnPr>
                          <a:cxnSpLocks noChangeShapeType="1"/>
                        </wps:cNvCnPr>
                        <wps:spPr bwMode="auto">
                          <a:xfrm flipH="1">
                            <a:off x="9078" y="9241"/>
                            <a:ext cx="1673"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AutoShape 31"/>
                        <wps:cNvCnPr>
                          <a:cxnSpLocks noChangeShapeType="1"/>
                        </wps:cNvCnPr>
                        <wps:spPr bwMode="auto">
                          <a:xfrm>
                            <a:off x="10751" y="9240"/>
                            <a:ext cx="0" cy="91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32"/>
                        <wps:cNvCnPr>
                          <a:cxnSpLocks noChangeShapeType="1"/>
                        </wps:cNvCnPr>
                        <wps:spPr bwMode="auto">
                          <a:xfrm flipH="1">
                            <a:off x="11045" y="7844"/>
                            <a:ext cx="17" cy="2315"/>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7B629A" id="Group 10" o:spid="_x0000_s1026" style="position:absolute;left:0;text-align:left;margin-left:0;margin-top:1.15pt;width:420pt;height:341.2pt;z-index:251659264;mso-position-horizontal:left;mso-position-horizontal-relative:margin" coordorigin="605,6869" coordsize="11160,6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">
                <v:shapetype id="_x0000_t202" coordsize="21600,21600" o:spt="202" path="m,l,21600r21600,l21600,xe">
                  <v:stroke joinstyle="miter"/>
                  <v:path gradientshapeok="t" o:connecttype="rect"/>
                </v:shapetype>
                <v:shape id="Text Box 5" o:spid="_x0000_s1027" type="#_x0000_t202" style="position:absolute;left:4353;top:6869;width:2810;height: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">
                  <v:textbox>
                    <w:txbxContent>
                      <w:p w14:paraId="793435E3" w14:textId="77777777" w:rsidR="0000362C" w:rsidRPr="00CF5CCA" w:rsidRDefault="0000362C" w:rsidP="00C138B7">
                        <w:pPr>
                          <w:pStyle w:val="Heading1"/>
                          <w:rPr>
                            <w:rFonts w:ascii="Arial Narrow" w:hAnsi="Arial Narrow"/>
                            <w:sz w:val="18"/>
                            <w:szCs w:val="18"/>
                          </w:rPr>
                        </w:pPr>
                        <w:r w:rsidRPr="00CF5CCA">
                          <w:rPr>
                            <w:rFonts w:ascii="Arial Narrow" w:hAnsi="Arial Narrow"/>
                            <w:sz w:val="18"/>
                            <w:szCs w:val="18"/>
                          </w:rPr>
                          <w:t>WALIKOTA</w:t>
                        </w:r>
                      </w:p>
                    </w:txbxContent>
                  </v:textbox>
                </v:shape>
                <v:shape id="Text Box 6" o:spid="_x0000_s1028" type="#_x0000_t202" style="position:absolute;left:4353;top:7725;width:2810;height: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">
                  <v:textbox>
                    <w:txbxContent>
                      <w:p w14:paraId="367B7CA9" w14:textId="77777777" w:rsidR="0000362C" w:rsidRPr="00CF5CCA" w:rsidRDefault="0000362C" w:rsidP="00C138B7">
                        <w:pPr>
                          <w:jc w:val="center"/>
                          <w:rPr>
                            <w:rFonts w:ascii="Arial Narrow" w:hAnsi="Arial Narrow"/>
                            <w:b/>
                            <w:bCs/>
                            <w:sz w:val="18"/>
                            <w:szCs w:val="18"/>
                          </w:rPr>
                        </w:pPr>
                        <w:r w:rsidRPr="00CF5CCA">
                          <w:rPr>
                            <w:rFonts w:ascii="Arial Narrow" w:hAnsi="Arial Narrow"/>
                            <w:b/>
                            <w:bCs/>
                            <w:sz w:val="18"/>
                            <w:szCs w:val="18"/>
                          </w:rPr>
                          <w:t>WAKIL WALIKOTA</w:t>
                        </w:r>
                      </w:p>
                    </w:txbxContent>
                  </v:textbox>
                </v:shape>
                <v:shape id="Text Box 7" o:spid="_x0000_s1029" type="#_x0000_t202" style="position:absolute;left:10049;top:6971;width:1553;height: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">
                  <v:textbox>
                    <w:txbxContent>
                      <w:p w14:paraId="1836A391" w14:textId="77777777" w:rsidR="0000362C" w:rsidRPr="00297224" w:rsidRDefault="0000362C" w:rsidP="00C138B7">
                        <w:pPr>
                          <w:pStyle w:val="Heading1"/>
                          <w:rPr>
                            <w:sz w:val="18"/>
                            <w:szCs w:val="18"/>
                          </w:rPr>
                        </w:pPr>
                        <w:r w:rsidRPr="00297224">
                          <w:rPr>
                            <w:sz w:val="18"/>
                            <w:szCs w:val="18"/>
                          </w:rPr>
                          <w:t>D P R D</w:t>
                        </w:r>
                      </w:p>
                    </w:txbxContent>
                  </v:textbox>
                </v:shape>
                <v:shape id="Text Box 8" o:spid="_x0000_s1030" type="#_x0000_t202" style="position:absolute;left:6524;top:8849;width:2554;height: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">
                  <v:textbox>
                    <w:txbxContent>
                      <w:p w14:paraId="0A816B32" w14:textId="77777777" w:rsidR="0000362C" w:rsidRPr="00CF5CCA" w:rsidRDefault="0000362C" w:rsidP="00C138B7">
                        <w:pPr>
                          <w:jc w:val="center"/>
                          <w:rPr>
                            <w:rFonts w:ascii="Arial Narrow" w:hAnsi="Arial Narrow"/>
                            <w:b/>
                            <w:bCs/>
                            <w:sz w:val="18"/>
                            <w:szCs w:val="18"/>
                          </w:rPr>
                        </w:pPr>
                        <w:r w:rsidRPr="00CF5CCA">
                          <w:rPr>
                            <w:rFonts w:ascii="Arial Narrow" w:hAnsi="Arial Narrow"/>
                            <w:b/>
                            <w:bCs/>
                            <w:sz w:val="18"/>
                            <w:szCs w:val="18"/>
                          </w:rPr>
                          <w:t>SEKRETARIAT</w:t>
                        </w:r>
                      </w:p>
                      <w:p w14:paraId="21FA1045" w14:textId="77777777" w:rsidR="0000362C" w:rsidRPr="00CF5CCA" w:rsidRDefault="0000362C" w:rsidP="00C138B7">
                        <w:pPr>
                          <w:jc w:val="center"/>
                          <w:rPr>
                            <w:rFonts w:ascii="Arial Narrow" w:hAnsi="Arial Narrow"/>
                            <w:b/>
                            <w:bCs/>
                            <w:sz w:val="18"/>
                            <w:szCs w:val="18"/>
                          </w:rPr>
                        </w:pPr>
                        <w:r w:rsidRPr="00CF5CCA">
                          <w:rPr>
                            <w:rFonts w:ascii="Arial Narrow" w:hAnsi="Arial Narrow"/>
                            <w:b/>
                            <w:sz w:val="18"/>
                            <w:szCs w:val="18"/>
                          </w:rPr>
                          <w:t>DAERAH</w:t>
                        </w:r>
                      </w:p>
                    </w:txbxContent>
                  </v:textbox>
                </v:shape>
                <v:shape id="Text Box 9" o:spid="_x0000_s1031" type="#_x0000_t202" style="position:absolute;left:3315;top:10305;width:2237;height:1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">
                  <v:textbox>
                    <w:txbxContent>
                      <w:p w14:paraId="1BE2BC83" w14:textId="77777777" w:rsidR="0000362C" w:rsidRPr="00CF5CCA" w:rsidRDefault="0000362C" w:rsidP="00C138B7">
                        <w:pPr>
                          <w:pStyle w:val="BodyText"/>
                          <w:jc w:val="center"/>
                          <w:rPr>
                            <w:rFonts w:ascii="Arial Narrow" w:hAnsi="Arial Narrow"/>
                            <w:b/>
                            <w:bCs/>
                            <w:sz w:val="18"/>
                            <w:szCs w:val="18"/>
                            <w:lang w:val="id-ID"/>
                          </w:rPr>
                        </w:pPr>
                        <w:r w:rsidRPr="00CF5CCA">
                          <w:rPr>
                            <w:rFonts w:ascii="Arial Narrow" w:hAnsi="Arial Narrow"/>
                            <w:b/>
                            <w:bCs/>
                            <w:sz w:val="18"/>
                            <w:szCs w:val="18"/>
                            <w:lang w:val="id-ID"/>
                          </w:rPr>
                          <w:t xml:space="preserve">BADAN </w:t>
                        </w:r>
                        <w:r w:rsidRPr="00CF5CCA">
                          <w:rPr>
                            <w:rFonts w:ascii="Arial Narrow" w:hAnsi="Arial Narrow"/>
                            <w:b/>
                            <w:bCs/>
                            <w:sz w:val="18"/>
                            <w:szCs w:val="18"/>
                          </w:rPr>
                          <w:t xml:space="preserve"> DAERAH</w:t>
                        </w:r>
                        <w:r w:rsidRPr="00CF5CCA">
                          <w:rPr>
                            <w:rFonts w:ascii="Arial Narrow" w:hAnsi="Arial Narrow"/>
                            <w:b/>
                            <w:bCs/>
                            <w:sz w:val="18"/>
                            <w:szCs w:val="18"/>
                            <w:lang w:val="id-ID"/>
                          </w:rPr>
                          <w:t xml:space="preserve"> (4)</w:t>
                        </w:r>
                      </w:p>
                    </w:txbxContent>
                  </v:textbox>
                </v:shape>
                <v:shape id="Text Box 10" o:spid="_x0000_s1032" type="#_x0000_t202" style="position:absolute;left:605;top:10332;width:2308;height:1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">
                  <v:textbox>
                    <w:txbxContent>
                      <w:p w14:paraId="516D1D34" w14:textId="77777777" w:rsidR="0000362C" w:rsidRPr="00CF5CCA" w:rsidRDefault="0000362C" w:rsidP="00C138B7">
                        <w:pPr>
                          <w:jc w:val="center"/>
                          <w:rPr>
                            <w:rFonts w:ascii="Arial Narrow" w:hAnsi="Arial Narrow"/>
                            <w:b/>
                            <w:bCs/>
                            <w:lang w:val="id-ID"/>
                          </w:rPr>
                        </w:pPr>
                        <w:r w:rsidRPr="00CF5CCA">
                          <w:rPr>
                            <w:rFonts w:ascii="Arial Narrow" w:hAnsi="Arial Narrow"/>
                            <w:b/>
                            <w:bCs/>
                            <w:sz w:val="18"/>
                            <w:szCs w:val="18"/>
                            <w:lang w:val="sv-SE"/>
                          </w:rPr>
                          <w:t>DINAS DAERAH</w:t>
                        </w:r>
                        <w:r w:rsidRPr="00CF5CCA">
                          <w:rPr>
                            <w:rFonts w:ascii="Arial Narrow" w:hAnsi="Arial Narrow"/>
                            <w:b/>
                            <w:bCs/>
                            <w:sz w:val="18"/>
                            <w:szCs w:val="18"/>
                            <w:lang w:val="id-ID"/>
                          </w:rPr>
                          <w:t xml:space="preserve"> (20),  SATPOL PP, BPBD &amp;</w:t>
                        </w:r>
                        <w:r w:rsidRPr="00CF5CCA">
                          <w:rPr>
                            <w:rFonts w:ascii="Arial Narrow" w:hAnsi="Arial Narrow"/>
                            <w:b/>
                            <w:bCs/>
                            <w:lang w:val="id-ID"/>
                          </w:rPr>
                          <w:t xml:space="preserve"> Damkar</w:t>
                        </w:r>
                      </w:p>
                    </w:txbxContent>
                  </v:textbox>
                </v:shape>
                <v:shape id="Text Box 11" o:spid="_x0000_s1033" type="#_x0000_t202" style="position:absolute;left:9899;top:10158;width:1866;height:9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14:paraId="22F84664" w14:textId="77777777" w:rsidR="0000362C" w:rsidRPr="008F713B" w:rsidRDefault="0000362C" w:rsidP="00C138B7">
                        <w:pPr>
                          <w:pStyle w:val="Heading1"/>
                          <w:rPr>
                            <w:sz w:val="14"/>
                            <w:szCs w:val="14"/>
                          </w:rPr>
                        </w:pPr>
                        <w:r w:rsidRPr="008F713B">
                          <w:rPr>
                            <w:sz w:val="14"/>
                            <w:szCs w:val="14"/>
                          </w:rPr>
                          <w:t>SEKRETARIAT DPRD</w:t>
                        </w:r>
                      </w:p>
                    </w:txbxContent>
                  </v:textbox>
                </v:shape>
                <v:line id="Line 12" o:spid="_x0000_s1034" style="position:absolute;visibility:visible;mso-wrap-style:square" from="10924,7832" to="10924,10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" strokeweight="2.25pt"/>
                <v:line id="Line 13" o:spid="_x0000_s1035" style="position:absolute;visibility:visible;mso-wrap-style:square" from="7674,7361" to="7674,7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14" o:spid="_x0000_s1036" style="position:absolute;flip:x;visibility:visible;mso-wrap-style:square" from="1782,10013" to="8550,10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shape id="Text Box 15" o:spid="_x0000_s1037" type="#_x0000_t202" style="position:absolute;left:7350;top:10305;width:2011;height:1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14:paraId="0DB3F846" w14:textId="77777777" w:rsidR="0000362C" w:rsidRDefault="0000362C" w:rsidP="00C138B7">
                        <w:pPr>
                          <w:pStyle w:val="Title"/>
                          <w:jc w:val="both"/>
                          <w:rPr>
                            <w:b w:val="0"/>
                            <w:bCs w:val="0"/>
                            <w:sz w:val="10"/>
                            <w:szCs w:val="10"/>
                          </w:rPr>
                        </w:pPr>
                      </w:p>
                      <w:p w14:paraId="4C485784" w14:textId="77777777" w:rsidR="0000362C" w:rsidRDefault="0000362C" w:rsidP="00C138B7">
                        <w:pPr>
                          <w:pStyle w:val="Title"/>
                          <w:jc w:val="both"/>
                          <w:rPr>
                            <w:b w:val="0"/>
                            <w:bCs w:val="0"/>
                            <w:sz w:val="10"/>
                            <w:szCs w:val="10"/>
                          </w:rPr>
                        </w:pPr>
                      </w:p>
                      <w:p w14:paraId="0E5244BD" w14:textId="77777777" w:rsidR="0000362C" w:rsidRPr="008F713B" w:rsidRDefault="0000362C" w:rsidP="00C138B7">
                        <w:pPr>
                          <w:pStyle w:val="BodyText"/>
                          <w:ind w:left="45"/>
                          <w:jc w:val="center"/>
                          <w:rPr>
                            <w:rFonts w:ascii="Arial Narrow" w:hAnsi="Arial Narrow"/>
                            <w:b/>
                            <w:bCs/>
                            <w:sz w:val="16"/>
                            <w:szCs w:val="16"/>
                            <w:lang w:val="id-ID"/>
                          </w:rPr>
                        </w:pPr>
                        <w:r w:rsidRPr="008F713B">
                          <w:rPr>
                            <w:rFonts w:ascii="Arial Narrow" w:hAnsi="Arial Narrow"/>
                            <w:b/>
                            <w:bCs/>
                            <w:sz w:val="16"/>
                            <w:szCs w:val="16"/>
                            <w:lang w:val="id-ID"/>
                          </w:rPr>
                          <w:t>INSPEKTORAT</w:t>
                        </w:r>
                      </w:p>
                      <w:p w14:paraId="0523BBB7" w14:textId="77777777" w:rsidR="0000362C" w:rsidRPr="008F713B" w:rsidRDefault="0000362C" w:rsidP="00C138B7">
                        <w:pPr>
                          <w:pStyle w:val="Title"/>
                          <w:rPr>
                            <w:rFonts w:ascii="Arial Narrow" w:hAnsi="Arial Narrow"/>
                            <w:b w:val="0"/>
                            <w:bCs w:val="0"/>
                            <w:sz w:val="18"/>
                            <w:szCs w:val="18"/>
                          </w:rPr>
                        </w:pPr>
                      </w:p>
                      <w:p w14:paraId="46E4FFAC" w14:textId="77777777" w:rsidR="0000362C" w:rsidRPr="008F713B" w:rsidRDefault="0000362C" w:rsidP="00C138B7">
                        <w:pPr>
                          <w:pStyle w:val="Title"/>
                          <w:jc w:val="both"/>
                          <w:rPr>
                            <w:rFonts w:ascii="Arial Narrow" w:hAnsi="Arial Narrow"/>
                            <w:b w:val="0"/>
                            <w:bCs w:val="0"/>
                            <w:sz w:val="20"/>
                            <w:szCs w:val="20"/>
                          </w:rPr>
                        </w:pPr>
                      </w:p>
                      <w:p w14:paraId="5A31390F" w14:textId="77777777" w:rsidR="0000362C" w:rsidRDefault="0000362C" w:rsidP="00C138B7">
                        <w:pPr>
                          <w:tabs>
                            <w:tab w:val="num" w:pos="270"/>
                          </w:tabs>
                          <w:ind w:left="270" w:hanging="270"/>
                        </w:pPr>
                      </w:p>
                    </w:txbxContent>
                  </v:textbox>
                </v:shape>
                <v:shape id="Text Box 16" o:spid="_x0000_s1038" type="#_x0000_t202" style="position:absolute;left:4327;top:12904;width:2554;height:7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">
                  <v:textbox>
                    <w:txbxContent>
                      <w:p w14:paraId="5B750505" w14:textId="77777777" w:rsidR="0000362C" w:rsidRPr="00297224" w:rsidRDefault="0000362C" w:rsidP="00C138B7">
                        <w:pPr>
                          <w:jc w:val="center"/>
                          <w:rPr>
                            <w:b/>
                            <w:bCs/>
                            <w:sz w:val="18"/>
                            <w:szCs w:val="18"/>
                          </w:rPr>
                        </w:pPr>
                        <w:r w:rsidRPr="00297224">
                          <w:rPr>
                            <w:b/>
                            <w:bCs/>
                            <w:sz w:val="18"/>
                            <w:szCs w:val="18"/>
                          </w:rPr>
                          <w:t>KECAMATAN</w:t>
                        </w:r>
                      </w:p>
                      <w:p w14:paraId="334E7871" w14:textId="77777777" w:rsidR="0000362C" w:rsidRPr="00297224" w:rsidRDefault="0000362C" w:rsidP="00C138B7">
                        <w:pPr>
                          <w:jc w:val="center"/>
                          <w:rPr>
                            <w:b/>
                            <w:bCs/>
                            <w:sz w:val="18"/>
                            <w:szCs w:val="18"/>
                          </w:rPr>
                        </w:pPr>
                        <w:r w:rsidRPr="00297224">
                          <w:rPr>
                            <w:sz w:val="18"/>
                            <w:szCs w:val="18"/>
                          </w:rPr>
                          <w:t>(</w:t>
                        </w:r>
                        <w:proofErr w:type="gramStart"/>
                        <w:r w:rsidRPr="00297224">
                          <w:rPr>
                            <w:sz w:val="18"/>
                            <w:szCs w:val="18"/>
                          </w:rPr>
                          <w:t>5</w:t>
                        </w:r>
                        <w:proofErr w:type="gramEnd"/>
                        <w:r w:rsidRPr="00297224">
                          <w:rPr>
                            <w:sz w:val="18"/>
                            <w:szCs w:val="18"/>
                          </w:rPr>
                          <w:t xml:space="preserve"> Kecamatan)</w:t>
                        </w:r>
                      </w:p>
                    </w:txbxContent>
                  </v:textbox>
                </v:shape>
                <v:line id="Line 17" o:spid="_x0000_s1039" style="position:absolute;visibility:visible;mso-wrap-style:square" from="7801,9722" to="7801,10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18" o:spid="_x0000_s1040" style="position:absolute;flip:y;visibility:visible;mso-wrap-style:square" from="7178,7250" to="10049,7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" strokeweight="1pt">
                  <v:stroke dashstyle="dash"/>
                </v:line>
                <v:line id="Line 19" o:spid="_x0000_s1041" style="position:absolute;visibility:visible;mso-wrap-style:square" from="6013,10013" to="7163,10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20" o:spid="_x0000_s1042" style="position:absolute;visibility:visible;mso-wrap-style:square" from="7163,7394" to="10049,7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" strokeweight="1pt">
                  <v:stroke dashstyle="dash"/>
                </v:line>
                <v:line id="Line 21" o:spid="_x0000_s1043" style="position:absolute;visibility:visible;mso-wrap-style:square" from="5630,9240" to="6524,9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line id="Line 22" o:spid="_x0000_s1044" style="position:absolute;visibility:visible;mso-wrap-style:square" from="5606,8452" to="5606,12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23" o:spid="_x0000_s1045" style="position:absolute;visibility:visible;mso-wrap-style:square" from="8550,10018" to="8550,1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24" o:spid="_x0000_s1046" style="position:absolute;flip:x;visibility:visible;mso-wrap-style:square" from="4101,9461" to="5455,9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"/>
                <v:shape id="Text Box 25" o:spid="_x0000_s1047" type="#_x0000_t202" style="position:absolute;left:2758;top:9052;width:1398;height: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">
                  <v:textbox>
                    <w:txbxContent>
                      <w:p w14:paraId="21186EAA" w14:textId="77777777" w:rsidR="0000362C" w:rsidRPr="00CF5CCA" w:rsidRDefault="0000362C" w:rsidP="00C138B7">
                        <w:pPr>
                          <w:jc w:val="center"/>
                          <w:rPr>
                            <w:rFonts w:ascii="Arial Narrow" w:hAnsi="Arial Narrow"/>
                            <w:b/>
                            <w:bCs/>
                            <w:sz w:val="18"/>
                          </w:rPr>
                        </w:pPr>
                        <w:r w:rsidRPr="00CF5CCA">
                          <w:rPr>
                            <w:rFonts w:ascii="Arial Narrow" w:hAnsi="Arial Narrow"/>
                            <w:b/>
                            <w:bCs/>
                            <w:sz w:val="18"/>
                          </w:rPr>
                          <w:t>STAF AHLI</w:t>
                        </w:r>
                      </w:p>
                    </w:txbxContent>
                  </v:textbox>
                </v:shape>
                <v:line id="Line 26" o:spid="_x0000_s1048" style="position:absolute;visibility:visible;mso-wrap-style:square" from="5462,8461" to="5462,9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27" o:spid="_x0000_s1049" style="position:absolute;flip:y;visibility:visible;mso-wrap-style:square" from="4160,9547" to="6524,9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">
                  <v:stroke dashstyle="dash"/>
                </v:line>
                <v:line id="Line 28" o:spid="_x0000_s1050" style="position:absolute;visibility:visible;mso-wrap-style:square" from="4353,10044" to="4353,10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29" o:spid="_x0000_s1051" style="position:absolute;visibility:visible;mso-wrap-style:square" from="1782,10032" to="1782,10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shapetype id="_x0000_t32" coordsize="21600,21600" o:spt="32" o:oned="t" path="m,l21600,21600e" filled="f">
                  <v:path arrowok="t" fillok="f" o:connecttype="none"/>
                  <o:lock v:ext="edit" shapetype="t"/>
                </v:shapetype>
                <v:shape id="AutoShape 30" o:spid="_x0000_s1052" type="#_x0000_t32" style="position:absolute;left:9078;top:9241;width:1673;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"/>
                <v:shape id="AutoShape 31" o:spid="_x0000_s1053" type="#_x0000_t32" style="position:absolute;left:10751;top:9240;width:0;height:9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"/>
                <v:shape id="AutoShape 32" o:spid="_x0000_s1054" type="#_x0000_t32" style="position:absolute;left:11045;top:7844;width:17;height:231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" strokeweight="3pt"/>
                <w10:wrap anchorx="margin"/>
              </v:group>
            </w:pict>
          </mc:Fallback>
        </mc:AlternateContent>
      </w:r>
    </w:p>
    <w:p w14:paraId="40DE082D" w14:textId="77777777" w:rsidR="005E04E5" w:rsidRPr="00AC15A8" w:rsidRDefault="005E04E5" w:rsidP="00AC15A8">
      <w:pPr>
        <w:spacing w:after="0" w:line="280" w:lineRule="exact"/>
        <w:ind w:left="851" w:firstLine="590"/>
        <w:contextualSpacing/>
        <w:jc w:val="both"/>
        <w:rPr>
          <w:rFonts w:ascii="Times New Roman" w:hAnsi="Times New Roman" w:cs="Times New Roman"/>
          <w:lang w:val="id-ID"/>
        </w:rPr>
      </w:pPr>
    </w:p>
    <w:p w14:paraId="20EC7699" w14:textId="77777777" w:rsidR="005E04E5" w:rsidRPr="00AC15A8" w:rsidRDefault="005E04E5" w:rsidP="00AC15A8">
      <w:pPr>
        <w:spacing w:after="0" w:line="280" w:lineRule="exact"/>
        <w:ind w:left="851" w:firstLine="590"/>
        <w:contextualSpacing/>
        <w:jc w:val="both"/>
        <w:rPr>
          <w:rFonts w:ascii="Times New Roman" w:hAnsi="Times New Roman" w:cs="Times New Roman"/>
          <w:lang w:val="id-ID"/>
        </w:rPr>
      </w:pPr>
    </w:p>
    <w:p w14:paraId="2A8E93AA" w14:textId="77777777" w:rsidR="00D24FF9" w:rsidRPr="00AC15A8" w:rsidRDefault="00D24FF9" w:rsidP="00AC15A8">
      <w:pPr>
        <w:spacing w:after="0" w:line="280" w:lineRule="exact"/>
        <w:contextualSpacing/>
        <w:jc w:val="both"/>
        <w:rPr>
          <w:rFonts w:ascii="Times New Roman" w:hAnsi="Times New Roman" w:cs="Times New Roman"/>
          <w:lang w:val="id-ID"/>
        </w:rPr>
      </w:pPr>
    </w:p>
    <w:p w14:paraId="3AC3B08F" w14:textId="77777777" w:rsidR="00C138B7" w:rsidRPr="00AC15A8" w:rsidRDefault="00C138B7" w:rsidP="00AC15A8">
      <w:pPr>
        <w:spacing w:after="0" w:line="280" w:lineRule="exact"/>
        <w:ind w:left="851" w:firstLine="590"/>
        <w:contextualSpacing/>
        <w:jc w:val="both"/>
        <w:rPr>
          <w:rFonts w:ascii="Times New Roman" w:hAnsi="Times New Roman" w:cs="Times New Roman"/>
          <w:lang w:val="id-ID"/>
        </w:rPr>
      </w:pPr>
    </w:p>
    <w:p w14:paraId="00592296" w14:textId="77777777" w:rsidR="00C138B7" w:rsidRPr="00AC15A8" w:rsidRDefault="00C138B7" w:rsidP="00AC15A8">
      <w:pPr>
        <w:spacing w:after="0" w:line="280" w:lineRule="exact"/>
        <w:ind w:left="851" w:firstLine="590"/>
        <w:contextualSpacing/>
        <w:jc w:val="both"/>
        <w:rPr>
          <w:rFonts w:ascii="Times New Roman" w:hAnsi="Times New Roman" w:cs="Times New Roman"/>
          <w:lang w:val="id-ID"/>
        </w:rPr>
      </w:pPr>
    </w:p>
    <w:p w14:paraId="769096A7" w14:textId="77777777" w:rsidR="00C138B7" w:rsidRPr="00AC15A8" w:rsidRDefault="00C138B7" w:rsidP="00AC15A8">
      <w:pPr>
        <w:spacing w:after="0" w:line="280" w:lineRule="exact"/>
        <w:ind w:left="851" w:firstLine="590"/>
        <w:contextualSpacing/>
        <w:jc w:val="both"/>
        <w:rPr>
          <w:rFonts w:ascii="Times New Roman" w:hAnsi="Times New Roman" w:cs="Times New Roman"/>
          <w:lang w:val="id-ID"/>
        </w:rPr>
      </w:pPr>
    </w:p>
    <w:p w14:paraId="23F06D6C" w14:textId="77777777" w:rsidR="00C138B7" w:rsidRPr="00AC15A8" w:rsidRDefault="00C138B7" w:rsidP="00AC15A8">
      <w:pPr>
        <w:spacing w:after="0" w:line="280" w:lineRule="exact"/>
        <w:ind w:left="851" w:firstLine="590"/>
        <w:contextualSpacing/>
        <w:jc w:val="both"/>
        <w:rPr>
          <w:rFonts w:ascii="Times New Roman" w:hAnsi="Times New Roman" w:cs="Times New Roman"/>
          <w:lang w:val="id-ID"/>
        </w:rPr>
      </w:pPr>
    </w:p>
    <w:p w14:paraId="59A2878C" w14:textId="77777777" w:rsidR="00C138B7" w:rsidRPr="00AC15A8" w:rsidRDefault="00C138B7" w:rsidP="00AC15A8">
      <w:pPr>
        <w:spacing w:after="0" w:line="280" w:lineRule="exact"/>
        <w:ind w:left="851" w:firstLine="590"/>
        <w:contextualSpacing/>
        <w:jc w:val="both"/>
        <w:rPr>
          <w:rFonts w:ascii="Arial" w:hAnsi="Arial" w:cs="Arial"/>
          <w:lang w:val="id-ID"/>
        </w:rPr>
      </w:pPr>
    </w:p>
    <w:p w14:paraId="4B36F25B" w14:textId="77777777" w:rsidR="00C138B7" w:rsidRPr="00AC15A8" w:rsidRDefault="00C138B7" w:rsidP="00AC15A8">
      <w:pPr>
        <w:spacing w:after="0" w:line="280" w:lineRule="exact"/>
        <w:ind w:left="851" w:firstLine="590"/>
        <w:contextualSpacing/>
        <w:jc w:val="both"/>
        <w:rPr>
          <w:rFonts w:ascii="Arial" w:hAnsi="Arial" w:cs="Arial"/>
          <w:lang w:val="id-ID"/>
        </w:rPr>
      </w:pPr>
    </w:p>
    <w:p w14:paraId="15FC6780" w14:textId="77777777" w:rsidR="00C138B7" w:rsidRPr="00AC15A8" w:rsidRDefault="00C138B7" w:rsidP="00AC15A8">
      <w:pPr>
        <w:spacing w:after="0" w:line="280" w:lineRule="exact"/>
        <w:ind w:left="851" w:firstLine="590"/>
        <w:contextualSpacing/>
        <w:jc w:val="both"/>
        <w:rPr>
          <w:rFonts w:ascii="Arial" w:hAnsi="Arial" w:cs="Arial"/>
          <w:lang w:val="id-ID"/>
        </w:rPr>
      </w:pPr>
    </w:p>
    <w:p w14:paraId="0F1B5632" w14:textId="77777777" w:rsidR="00C138B7" w:rsidRPr="00AC15A8" w:rsidRDefault="00C138B7" w:rsidP="00AC15A8">
      <w:pPr>
        <w:spacing w:after="0" w:line="280" w:lineRule="exact"/>
        <w:ind w:left="851" w:firstLine="590"/>
        <w:contextualSpacing/>
        <w:jc w:val="both"/>
        <w:rPr>
          <w:rFonts w:ascii="Arial" w:hAnsi="Arial" w:cs="Arial"/>
          <w:lang w:val="id-ID"/>
        </w:rPr>
      </w:pPr>
    </w:p>
    <w:p w14:paraId="26C67496" w14:textId="77777777" w:rsidR="00C138B7" w:rsidRPr="00AC15A8" w:rsidRDefault="00C138B7" w:rsidP="00AC15A8">
      <w:pPr>
        <w:spacing w:after="0" w:line="280" w:lineRule="exact"/>
        <w:ind w:left="851" w:firstLine="590"/>
        <w:contextualSpacing/>
        <w:jc w:val="both"/>
        <w:rPr>
          <w:rFonts w:ascii="Arial" w:hAnsi="Arial" w:cs="Arial"/>
          <w:lang w:val="id-ID"/>
        </w:rPr>
      </w:pPr>
    </w:p>
    <w:p w14:paraId="26736FB7" w14:textId="77777777" w:rsidR="00C138B7" w:rsidRPr="00AC15A8" w:rsidRDefault="00C138B7" w:rsidP="00AC15A8">
      <w:pPr>
        <w:spacing w:after="0" w:line="280" w:lineRule="exact"/>
        <w:ind w:left="851" w:firstLine="590"/>
        <w:contextualSpacing/>
        <w:jc w:val="both"/>
        <w:rPr>
          <w:rFonts w:ascii="Arial" w:hAnsi="Arial" w:cs="Arial"/>
          <w:lang w:val="id-ID"/>
        </w:rPr>
      </w:pPr>
    </w:p>
    <w:p w14:paraId="3591956D" w14:textId="77777777" w:rsidR="00C138B7" w:rsidRPr="00AC15A8" w:rsidRDefault="00C138B7" w:rsidP="00AC15A8">
      <w:pPr>
        <w:spacing w:after="0" w:line="280" w:lineRule="exact"/>
        <w:ind w:left="851" w:firstLine="590"/>
        <w:contextualSpacing/>
        <w:jc w:val="both"/>
        <w:rPr>
          <w:rFonts w:ascii="Arial" w:hAnsi="Arial" w:cs="Arial"/>
          <w:lang w:val="id-ID"/>
        </w:rPr>
      </w:pPr>
    </w:p>
    <w:p w14:paraId="2D1E3730" w14:textId="77777777" w:rsidR="00C138B7" w:rsidRPr="00AC15A8" w:rsidRDefault="00C138B7" w:rsidP="00AC15A8">
      <w:pPr>
        <w:spacing w:after="0" w:line="280" w:lineRule="exact"/>
        <w:contextualSpacing/>
        <w:jc w:val="both"/>
        <w:rPr>
          <w:rFonts w:ascii="Times New Roman" w:hAnsi="Times New Roman" w:cs="Times New Roman"/>
          <w:lang w:val="id-ID"/>
        </w:rPr>
      </w:pPr>
    </w:p>
    <w:p w14:paraId="7B37F5F0" w14:textId="77777777" w:rsidR="00C138B7" w:rsidRPr="00AC15A8" w:rsidRDefault="00C138B7" w:rsidP="00AC15A8">
      <w:pPr>
        <w:spacing w:after="0" w:line="280" w:lineRule="exact"/>
        <w:ind w:left="851"/>
        <w:contextualSpacing/>
        <w:jc w:val="both"/>
        <w:rPr>
          <w:rFonts w:ascii="Times New Roman" w:hAnsi="Times New Roman" w:cs="Times New Roman"/>
          <w:b/>
          <w:bCs/>
          <w:noProof/>
          <w:lang w:val="id-ID"/>
        </w:rPr>
      </w:pPr>
    </w:p>
    <w:p w14:paraId="2CE2FFA9" w14:textId="77777777" w:rsidR="00093CE3" w:rsidRDefault="00093CE3" w:rsidP="00AC15A8">
      <w:pPr>
        <w:tabs>
          <w:tab w:val="left" w:pos="567"/>
          <w:tab w:val="left" w:pos="993"/>
          <w:tab w:val="left" w:pos="2127"/>
        </w:tabs>
        <w:autoSpaceDE w:val="0"/>
        <w:autoSpaceDN w:val="0"/>
        <w:adjustRightInd w:val="0"/>
        <w:spacing w:after="0" w:line="280" w:lineRule="exact"/>
        <w:jc w:val="both"/>
        <w:rPr>
          <w:rFonts w:ascii="Bookman Old Style" w:eastAsia="Times New Roman" w:hAnsi="Bookman Old Style" w:cs="Arial"/>
          <w:color w:val="000000"/>
          <w:lang w:val="id-ID"/>
        </w:rPr>
      </w:pPr>
    </w:p>
    <w:p w14:paraId="1B76B975" w14:textId="77777777" w:rsidR="00AC15A8" w:rsidRDefault="00AC15A8" w:rsidP="00AC15A8">
      <w:pPr>
        <w:tabs>
          <w:tab w:val="left" w:pos="567"/>
          <w:tab w:val="left" w:pos="993"/>
          <w:tab w:val="left" w:pos="2127"/>
        </w:tabs>
        <w:autoSpaceDE w:val="0"/>
        <w:autoSpaceDN w:val="0"/>
        <w:adjustRightInd w:val="0"/>
        <w:spacing w:after="0" w:line="280" w:lineRule="exact"/>
        <w:jc w:val="both"/>
        <w:rPr>
          <w:rFonts w:ascii="Bookman Old Style" w:eastAsia="Times New Roman" w:hAnsi="Bookman Old Style" w:cs="Arial"/>
          <w:color w:val="000000"/>
          <w:lang w:val="id-ID"/>
        </w:rPr>
      </w:pPr>
    </w:p>
    <w:p w14:paraId="34B586C9" w14:textId="77777777" w:rsidR="00AC15A8" w:rsidRDefault="00AC15A8" w:rsidP="00AC15A8">
      <w:pPr>
        <w:tabs>
          <w:tab w:val="left" w:pos="567"/>
          <w:tab w:val="left" w:pos="993"/>
          <w:tab w:val="left" w:pos="2127"/>
        </w:tabs>
        <w:autoSpaceDE w:val="0"/>
        <w:autoSpaceDN w:val="0"/>
        <w:adjustRightInd w:val="0"/>
        <w:spacing w:after="0" w:line="280" w:lineRule="exact"/>
        <w:jc w:val="both"/>
        <w:rPr>
          <w:rFonts w:ascii="Bookman Old Style" w:eastAsia="Times New Roman" w:hAnsi="Bookman Old Style" w:cs="Arial"/>
          <w:color w:val="000000"/>
          <w:lang w:val="id-ID"/>
        </w:rPr>
      </w:pPr>
    </w:p>
    <w:p w14:paraId="33009939" w14:textId="77777777" w:rsidR="00AC15A8" w:rsidRDefault="00AC15A8" w:rsidP="00AC15A8">
      <w:pPr>
        <w:tabs>
          <w:tab w:val="left" w:pos="567"/>
          <w:tab w:val="left" w:pos="993"/>
          <w:tab w:val="left" w:pos="2127"/>
        </w:tabs>
        <w:autoSpaceDE w:val="0"/>
        <w:autoSpaceDN w:val="0"/>
        <w:adjustRightInd w:val="0"/>
        <w:spacing w:after="0" w:line="280" w:lineRule="exact"/>
        <w:jc w:val="both"/>
        <w:rPr>
          <w:rFonts w:ascii="Bookman Old Style" w:eastAsia="Times New Roman" w:hAnsi="Bookman Old Style" w:cs="Arial"/>
          <w:color w:val="000000"/>
          <w:lang w:val="id-ID"/>
        </w:rPr>
      </w:pPr>
    </w:p>
    <w:p w14:paraId="3902EF22" w14:textId="77777777" w:rsidR="00FA5464" w:rsidRDefault="00FA5464" w:rsidP="00AC15A8">
      <w:pPr>
        <w:tabs>
          <w:tab w:val="left" w:pos="567"/>
          <w:tab w:val="left" w:pos="993"/>
          <w:tab w:val="left" w:pos="2127"/>
        </w:tabs>
        <w:autoSpaceDE w:val="0"/>
        <w:autoSpaceDN w:val="0"/>
        <w:adjustRightInd w:val="0"/>
        <w:spacing w:after="0" w:line="280" w:lineRule="exact"/>
        <w:jc w:val="both"/>
        <w:rPr>
          <w:rFonts w:ascii="Bookman Old Style" w:eastAsia="Times New Roman" w:hAnsi="Bookman Old Style" w:cs="Arial"/>
          <w:color w:val="000000"/>
          <w:lang w:val="id-ID"/>
        </w:rPr>
      </w:pPr>
    </w:p>
    <w:p w14:paraId="409CB382" w14:textId="77777777" w:rsidR="00FA5464" w:rsidRDefault="00FA5464" w:rsidP="00AC15A8">
      <w:pPr>
        <w:tabs>
          <w:tab w:val="left" w:pos="567"/>
          <w:tab w:val="left" w:pos="993"/>
          <w:tab w:val="left" w:pos="2127"/>
        </w:tabs>
        <w:autoSpaceDE w:val="0"/>
        <w:autoSpaceDN w:val="0"/>
        <w:adjustRightInd w:val="0"/>
        <w:spacing w:after="0" w:line="280" w:lineRule="exact"/>
        <w:jc w:val="both"/>
        <w:rPr>
          <w:rFonts w:ascii="Bookman Old Style" w:eastAsia="Times New Roman" w:hAnsi="Bookman Old Style" w:cs="Arial"/>
          <w:color w:val="000000"/>
          <w:lang w:val="id-ID"/>
        </w:rPr>
      </w:pPr>
    </w:p>
    <w:p w14:paraId="569F58FE" w14:textId="77777777" w:rsidR="00AC15A8" w:rsidRDefault="00AC15A8" w:rsidP="00AC15A8">
      <w:pPr>
        <w:tabs>
          <w:tab w:val="left" w:pos="567"/>
          <w:tab w:val="left" w:pos="993"/>
          <w:tab w:val="left" w:pos="2127"/>
        </w:tabs>
        <w:autoSpaceDE w:val="0"/>
        <w:autoSpaceDN w:val="0"/>
        <w:adjustRightInd w:val="0"/>
        <w:spacing w:after="0" w:line="280" w:lineRule="exact"/>
        <w:jc w:val="both"/>
        <w:rPr>
          <w:rFonts w:ascii="Bookman Old Style" w:eastAsia="Times New Roman" w:hAnsi="Bookman Old Style" w:cs="Arial"/>
          <w:color w:val="000000"/>
          <w:lang w:val="id-ID"/>
        </w:rPr>
      </w:pPr>
    </w:p>
    <w:p w14:paraId="3A25EF27" w14:textId="77777777" w:rsidR="00AC15A8" w:rsidRDefault="00AC15A8" w:rsidP="00AC15A8">
      <w:pPr>
        <w:tabs>
          <w:tab w:val="left" w:pos="567"/>
          <w:tab w:val="left" w:pos="993"/>
          <w:tab w:val="left" w:pos="2127"/>
        </w:tabs>
        <w:autoSpaceDE w:val="0"/>
        <w:autoSpaceDN w:val="0"/>
        <w:adjustRightInd w:val="0"/>
        <w:spacing w:after="0" w:line="280" w:lineRule="exact"/>
        <w:jc w:val="both"/>
        <w:rPr>
          <w:rFonts w:ascii="Bookman Old Style" w:eastAsia="Times New Roman" w:hAnsi="Bookman Old Style" w:cs="Arial"/>
          <w:color w:val="000000"/>
          <w:lang w:val="id-ID"/>
        </w:rPr>
      </w:pPr>
    </w:p>
    <w:p w14:paraId="5C546DB4" w14:textId="614FD0BE" w:rsidR="001866DA" w:rsidRPr="00AC15A8" w:rsidRDefault="005E04E5" w:rsidP="00AC15A8">
      <w:pPr>
        <w:tabs>
          <w:tab w:val="left" w:pos="567"/>
          <w:tab w:val="left" w:pos="993"/>
          <w:tab w:val="left" w:pos="2127"/>
        </w:tabs>
        <w:autoSpaceDE w:val="0"/>
        <w:autoSpaceDN w:val="0"/>
        <w:adjustRightInd w:val="0"/>
        <w:spacing w:after="0" w:line="280" w:lineRule="exact"/>
        <w:ind w:left="426" w:firstLine="708"/>
        <w:jc w:val="both"/>
        <w:rPr>
          <w:rFonts w:ascii="Times New Roman" w:hAnsi="Times New Roman" w:cs="Times New Roman"/>
        </w:rPr>
      </w:pPr>
      <w:r w:rsidRPr="00AC15A8">
        <w:rPr>
          <w:rFonts w:ascii="Times New Roman" w:eastAsia="Times New Roman" w:hAnsi="Times New Roman" w:cs="Times New Roman"/>
          <w:color w:val="000000"/>
        </w:rPr>
        <w:t xml:space="preserve">Berdasarkan pada </w:t>
      </w:r>
      <w:r w:rsidRPr="00AC15A8">
        <w:rPr>
          <w:rFonts w:ascii="Times New Roman" w:hAnsi="Times New Roman" w:cs="Times New Roman"/>
          <w:lang w:val="id-ID"/>
        </w:rPr>
        <w:t xml:space="preserve">Peraturan Daerah Kota Surakarta Nomor </w:t>
      </w:r>
      <w:r w:rsidRPr="00AC15A8">
        <w:rPr>
          <w:rFonts w:ascii="Times New Roman" w:hAnsi="Times New Roman" w:cs="Times New Roman"/>
        </w:rPr>
        <w:t>10</w:t>
      </w:r>
      <w:r w:rsidRPr="00AC15A8">
        <w:rPr>
          <w:rFonts w:ascii="Times New Roman" w:hAnsi="Times New Roman" w:cs="Times New Roman"/>
          <w:lang w:val="id-ID"/>
        </w:rPr>
        <w:t xml:space="preserve"> Tahun 20</w:t>
      </w:r>
      <w:r w:rsidRPr="00AC15A8">
        <w:rPr>
          <w:rFonts w:ascii="Times New Roman" w:hAnsi="Times New Roman" w:cs="Times New Roman"/>
        </w:rPr>
        <w:t>16</w:t>
      </w:r>
      <w:r w:rsidRPr="00AC15A8">
        <w:rPr>
          <w:rFonts w:ascii="Times New Roman" w:hAnsi="Times New Roman" w:cs="Times New Roman"/>
          <w:lang w:val="id-ID"/>
        </w:rPr>
        <w:t xml:space="preserve"> tentang </w:t>
      </w:r>
      <w:r w:rsidRPr="00AC15A8">
        <w:rPr>
          <w:rFonts w:ascii="Times New Roman" w:hAnsi="Times New Roman" w:cs="Times New Roman"/>
        </w:rPr>
        <w:t>Pembentukan dan Susunan</w:t>
      </w:r>
      <w:r w:rsidRPr="00AC15A8">
        <w:rPr>
          <w:rFonts w:ascii="Times New Roman" w:hAnsi="Times New Roman" w:cs="Times New Roman"/>
          <w:lang w:val="id-ID"/>
        </w:rPr>
        <w:t xml:space="preserve"> Perangkat Daerah Kota Surakarta (Lembaran Daerah Kota Surakarta Tahun 20</w:t>
      </w:r>
      <w:r w:rsidRPr="00AC15A8">
        <w:rPr>
          <w:rFonts w:ascii="Times New Roman" w:hAnsi="Times New Roman" w:cs="Times New Roman"/>
        </w:rPr>
        <w:t>16</w:t>
      </w:r>
      <w:r w:rsidRPr="00AC15A8">
        <w:rPr>
          <w:rFonts w:ascii="Times New Roman" w:hAnsi="Times New Roman" w:cs="Times New Roman"/>
          <w:lang w:val="id-ID"/>
        </w:rPr>
        <w:t xml:space="preserve"> Nomor </w:t>
      </w:r>
      <w:r w:rsidRPr="00AC15A8">
        <w:rPr>
          <w:rFonts w:ascii="Times New Roman" w:hAnsi="Times New Roman" w:cs="Times New Roman"/>
        </w:rPr>
        <w:t>10</w:t>
      </w:r>
      <w:r w:rsidRPr="00AC15A8">
        <w:rPr>
          <w:rFonts w:ascii="Times New Roman" w:hAnsi="Times New Roman" w:cs="Times New Roman"/>
          <w:lang w:val="id-ID"/>
        </w:rPr>
        <w:t>)</w:t>
      </w:r>
      <w:r w:rsidR="007940FC" w:rsidRPr="00AC15A8">
        <w:rPr>
          <w:rFonts w:ascii="Times New Roman" w:hAnsi="Times New Roman" w:cs="Times New Roman"/>
        </w:rPr>
        <w:t xml:space="preserve">, berikut ini </w:t>
      </w:r>
      <w:ins w:id="204" w:author="Hari Laksono" w:date="2018-05-15T15:57:00Z">
        <w:r w:rsidR="0000362C">
          <w:rPr>
            <w:rFonts w:ascii="Times New Roman" w:hAnsi="Times New Roman" w:cs="Times New Roman"/>
            <w:lang w:val="id-ID"/>
          </w:rPr>
          <w:t xml:space="preserve">perubahan </w:t>
        </w:r>
      </w:ins>
      <w:r w:rsidR="007940FC" w:rsidRPr="00AC15A8">
        <w:rPr>
          <w:rFonts w:ascii="Times New Roman" w:hAnsi="Times New Roman" w:cs="Times New Roman"/>
        </w:rPr>
        <w:t>nama OPD TA. 201</w:t>
      </w:r>
      <w:ins w:id="205" w:author="Hari Laksono" w:date="2018-05-15T15:57:00Z">
        <w:r w:rsidR="0000362C">
          <w:rPr>
            <w:rFonts w:ascii="Times New Roman" w:hAnsi="Times New Roman" w:cs="Times New Roman"/>
            <w:lang w:val="id-ID"/>
          </w:rPr>
          <w:t>6 dan TA. 2017</w:t>
        </w:r>
      </w:ins>
      <w:del w:id="206" w:author="Hari Laksono" w:date="2018-05-15T15:57:00Z">
        <w:r w:rsidR="007940FC" w:rsidRPr="00AC15A8" w:rsidDel="0000362C">
          <w:rPr>
            <w:rFonts w:ascii="Times New Roman" w:hAnsi="Times New Roman" w:cs="Times New Roman"/>
          </w:rPr>
          <w:delText>7</w:delText>
        </w:r>
      </w:del>
      <w:r w:rsidR="007940FC" w:rsidRPr="00AC15A8">
        <w:rPr>
          <w:rFonts w:ascii="Times New Roman" w:hAnsi="Times New Roman" w:cs="Times New Roman"/>
        </w:rPr>
        <w:t xml:space="preserve"> :</w:t>
      </w:r>
    </w:p>
    <w:p w14:paraId="2E01779F" w14:textId="77777777" w:rsidR="009E5526" w:rsidRPr="00AC15A8" w:rsidRDefault="009E5526" w:rsidP="00AC15A8">
      <w:pPr>
        <w:tabs>
          <w:tab w:val="left" w:pos="567"/>
          <w:tab w:val="left" w:pos="993"/>
          <w:tab w:val="left" w:pos="2127"/>
        </w:tabs>
        <w:autoSpaceDE w:val="0"/>
        <w:autoSpaceDN w:val="0"/>
        <w:adjustRightInd w:val="0"/>
        <w:spacing w:after="0" w:line="280" w:lineRule="exact"/>
        <w:ind w:left="426"/>
        <w:jc w:val="both"/>
        <w:rPr>
          <w:rFonts w:ascii="Times New Roman" w:eastAsia="Times New Roman" w:hAnsi="Times New Roman" w:cs="Times New Roman"/>
          <w:color w:val="000000"/>
        </w:rPr>
      </w:pPr>
    </w:p>
    <w:p w14:paraId="30699C6D" w14:textId="77777777" w:rsidR="0000362C" w:rsidRDefault="0000362C" w:rsidP="00FA5464">
      <w:pPr>
        <w:tabs>
          <w:tab w:val="left" w:pos="567"/>
          <w:tab w:val="left" w:pos="993"/>
          <w:tab w:val="left" w:pos="2127"/>
        </w:tabs>
        <w:autoSpaceDE w:val="0"/>
        <w:autoSpaceDN w:val="0"/>
        <w:adjustRightInd w:val="0"/>
        <w:spacing w:after="0" w:line="240" w:lineRule="auto"/>
        <w:contextualSpacing/>
        <w:jc w:val="center"/>
        <w:rPr>
          <w:ins w:id="207" w:author="Hari Laksono" w:date="2018-05-15T15:56:00Z"/>
          <w:rFonts w:ascii="Arial Narrow" w:eastAsia="Times New Roman" w:hAnsi="Arial Narrow" w:cs="Times New Roman"/>
          <w:b/>
          <w:color w:val="000000"/>
          <w:sz w:val="18"/>
          <w:szCs w:val="18"/>
        </w:rPr>
      </w:pPr>
    </w:p>
    <w:p w14:paraId="6A40B68A" w14:textId="77777777" w:rsidR="0000362C" w:rsidRDefault="0000362C" w:rsidP="00FA5464">
      <w:pPr>
        <w:tabs>
          <w:tab w:val="left" w:pos="567"/>
          <w:tab w:val="left" w:pos="993"/>
          <w:tab w:val="left" w:pos="2127"/>
        </w:tabs>
        <w:autoSpaceDE w:val="0"/>
        <w:autoSpaceDN w:val="0"/>
        <w:adjustRightInd w:val="0"/>
        <w:spacing w:after="0" w:line="240" w:lineRule="auto"/>
        <w:contextualSpacing/>
        <w:jc w:val="center"/>
        <w:rPr>
          <w:ins w:id="208" w:author="Hari Laksono" w:date="2018-05-15T15:56:00Z"/>
          <w:rFonts w:ascii="Arial Narrow" w:eastAsia="Times New Roman" w:hAnsi="Arial Narrow" w:cs="Times New Roman"/>
          <w:b/>
          <w:color w:val="000000"/>
          <w:sz w:val="18"/>
          <w:szCs w:val="18"/>
        </w:rPr>
      </w:pPr>
    </w:p>
    <w:p w14:paraId="53336539" w14:textId="77777777" w:rsidR="0000362C" w:rsidRDefault="0000362C" w:rsidP="00FA5464">
      <w:pPr>
        <w:tabs>
          <w:tab w:val="left" w:pos="567"/>
          <w:tab w:val="left" w:pos="993"/>
          <w:tab w:val="left" w:pos="2127"/>
        </w:tabs>
        <w:autoSpaceDE w:val="0"/>
        <w:autoSpaceDN w:val="0"/>
        <w:adjustRightInd w:val="0"/>
        <w:spacing w:after="0" w:line="240" w:lineRule="auto"/>
        <w:contextualSpacing/>
        <w:jc w:val="center"/>
        <w:rPr>
          <w:ins w:id="209" w:author="Hari Laksono" w:date="2018-05-15T15:56:00Z"/>
          <w:rFonts w:ascii="Arial Narrow" w:eastAsia="Times New Roman" w:hAnsi="Arial Narrow" w:cs="Times New Roman"/>
          <w:b/>
          <w:color w:val="000000"/>
          <w:sz w:val="18"/>
          <w:szCs w:val="18"/>
        </w:rPr>
      </w:pPr>
    </w:p>
    <w:p w14:paraId="768E8A6F" w14:textId="77777777" w:rsidR="0000362C" w:rsidRDefault="0000362C" w:rsidP="00FA5464">
      <w:pPr>
        <w:tabs>
          <w:tab w:val="left" w:pos="567"/>
          <w:tab w:val="left" w:pos="993"/>
          <w:tab w:val="left" w:pos="2127"/>
        </w:tabs>
        <w:autoSpaceDE w:val="0"/>
        <w:autoSpaceDN w:val="0"/>
        <w:adjustRightInd w:val="0"/>
        <w:spacing w:after="0" w:line="240" w:lineRule="auto"/>
        <w:contextualSpacing/>
        <w:jc w:val="center"/>
        <w:rPr>
          <w:ins w:id="210" w:author="Hari Laksono" w:date="2018-05-15T15:57:00Z"/>
          <w:rFonts w:ascii="Arial Narrow" w:eastAsia="Times New Roman" w:hAnsi="Arial Narrow" w:cs="Times New Roman"/>
          <w:b/>
          <w:color w:val="000000"/>
          <w:sz w:val="18"/>
          <w:szCs w:val="18"/>
        </w:rPr>
      </w:pPr>
    </w:p>
    <w:p w14:paraId="30C57F6E" w14:textId="77777777" w:rsidR="0000362C" w:rsidRDefault="0000362C" w:rsidP="00FA5464">
      <w:pPr>
        <w:tabs>
          <w:tab w:val="left" w:pos="567"/>
          <w:tab w:val="left" w:pos="993"/>
          <w:tab w:val="left" w:pos="2127"/>
        </w:tabs>
        <w:autoSpaceDE w:val="0"/>
        <w:autoSpaceDN w:val="0"/>
        <w:adjustRightInd w:val="0"/>
        <w:spacing w:after="0" w:line="240" w:lineRule="auto"/>
        <w:contextualSpacing/>
        <w:jc w:val="center"/>
        <w:rPr>
          <w:ins w:id="211" w:author="Hari Laksono" w:date="2018-05-15T15:57:00Z"/>
          <w:rFonts w:ascii="Arial Narrow" w:eastAsia="Times New Roman" w:hAnsi="Arial Narrow" w:cs="Times New Roman"/>
          <w:b/>
          <w:color w:val="000000"/>
          <w:sz w:val="18"/>
          <w:szCs w:val="18"/>
        </w:rPr>
      </w:pPr>
    </w:p>
    <w:p w14:paraId="0956D174" w14:textId="762ACD9E" w:rsidR="009E5526" w:rsidRPr="00AC15A8" w:rsidRDefault="009E5526" w:rsidP="00FA5464">
      <w:pPr>
        <w:tabs>
          <w:tab w:val="left" w:pos="567"/>
          <w:tab w:val="left" w:pos="993"/>
          <w:tab w:val="left" w:pos="2127"/>
        </w:tabs>
        <w:autoSpaceDE w:val="0"/>
        <w:autoSpaceDN w:val="0"/>
        <w:adjustRightInd w:val="0"/>
        <w:spacing w:after="0" w:line="240" w:lineRule="auto"/>
        <w:contextualSpacing/>
        <w:jc w:val="center"/>
        <w:rPr>
          <w:rFonts w:ascii="Arial Narrow" w:eastAsia="Times New Roman" w:hAnsi="Arial Narrow" w:cs="Times New Roman"/>
          <w:b/>
          <w:color w:val="000000"/>
          <w:sz w:val="18"/>
          <w:szCs w:val="18"/>
        </w:rPr>
      </w:pPr>
      <w:commentRangeStart w:id="212"/>
      <w:r w:rsidRPr="00AC15A8">
        <w:rPr>
          <w:rFonts w:ascii="Arial Narrow" w:eastAsia="Times New Roman" w:hAnsi="Arial Narrow" w:cs="Times New Roman"/>
          <w:b/>
          <w:color w:val="000000"/>
          <w:sz w:val="18"/>
          <w:szCs w:val="18"/>
        </w:rPr>
        <w:lastRenderedPageBreak/>
        <w:t>Tabel 6.</w:t>
      </w:r>
      <w:r w:rsidR="00D640E0" w:rsidRPr="00AC15A8">
        <w:rPr>
          <w:rFonts w:ascii="Arial Narrow" w:eastAsia="Times New Roman" w:hAnsi="Arial Narrow" w:cs="Times New Roman"/>
          <w:b/>
          <w:color w:val="000000"/>
          <w:sz w:val="18"/>
          <w:szCs w:val="18"/>
        </w:rPr>
        <w:t>7</w:t>
      </w:r>
      <w:r w:rsidRPr="00AC15A8">
        <w:rPr>
          <w:rFonts w:ascii="Arial Narrow" w:eastAsia="Times New Roman" w:hAnsi="Arial Narrow" w:cs="Times New Roman"/>
          <w:b/>
          <w:color w:val="000000"/>
          <w:sz w:val="18"/>
          <w:szCs w:val="18"/>
        </w:rPr>
        <w:t xml:space="preserve">. Daftar Organisasi Perangkat Daerah Pemerintah Kota Surakarta </w:t>
      </w:r>
    </w:p>
    <w:p w14:paraId="62ADF594" w14:textId="5061E6C0" w:rsidR="001866DA" w:rsidRDefault="009E5526" w:rsidP="00FA5464">
      <w:pPr>
        <w:tabs>
          <w:tab w:val="left" w:pos="567"/>
          <w:tab w:val="left" w:pos="993"/>
          <w:tab w:val="left" w:pos="2127"/>
        </w:tabs>
        <w:autoSpaceDE w:val="0"/>
        <w:autoSpaceDN w:val="0"/>
        <w:adjustRightInd w:val="0"/>
        <w:spacing w:after="0" w:line="240" w:lineRule="auto"/>
        <w:contextualSpacing/>
        <w:jc w:val="center"/>
        <w:rPr>
          <w:ins w:id="213" w:author="Hari Laksono" w:date="2018-05-15T15:57:00Z"/>
          <w:rFonts w:ascii="Arial Narrow" w:eastAsia="Times New Roman" w:hAnsi="Arial Narrow" w:cs="Times New Roman"/>
          <w:b/>
          <w:color w:val="000000"/>
          <w:sz w:val="18"/>
          <w:szCs w:val="18"/>
        </w:rPr>
      </w:pPr>
      <w:r w:rsidRPr="00AC15A8">
        <w:rPr>
          <w:rFonts w:ascii="Arial Narrow" w:eastAsia="Times New Roman" w:hAnsi="Arial Narrow" w:cs="Times New Roman"/>
          <w:b/>
          <w:color w:val="000000"/>
          <w:sz w:val="18"/>
          <w:szCs w:val="18"/>
        </w:rPr>
        <w:t>Tahun 2016 dan 2017</w:t>
      </w:r>
      <w:commentRangeEnd w:id="212"/>
      <w:r w:rsidR="00027D4D">
        <w:rPr>
          <w:rStyle w:val="CommentReference"/>
        </w:rPr>
        <w:commentReference w:id="212"/>
      </w:r>
    </w:p>
    <w:p w14:paraId="56DE3ADA" w14:textId="77777777" w:rsidR="0000362C" w:rsidRPr="00AC15A8" w:rsidRDefault="0000362C" w:rsidP="00FA5464">
      <w:pPr>
        <w:tabs>
          <w:tab w:val="left" w:pos="567"/>
          <w:tab w:val="left" w:pos="993"/>
          <w:tab w:val="left" w:pos="2127"/>
        </w:tabs>
        <w:autoSpaceDE w:val="0"/>
        <w:autoSpaceDN w:val="0"/>
        <w:adjustRightInd w:val="0"/>
        <w:spacing w:after="0" w:line="240" w:lineRule="auto"/>
        <w:contextualSpacing/>
        <w:jc w:val="center"/>
        <w:rPr>
          <w:rFonts w:ascii="Arial Narrow" w:eastAsia="Times New Roman" w:hAnsi="Arial Narrow" w:cs="Times New Roman"/>
          <w:b/>
          <w:color w:val="000000"/>
          <w:sz w:val="18"/>
          <w:szCs w:val="18"/>
        </w:rPr>
      </w:pPr>
    </w:p>
    <w:tbl>
      <w:tblPr>
        <w:tblW w:w="7353" w:type="dxa"/>
        <w:tblInd w:w="562" w:type="dxa"/>
        <w:tblLook w:val="04A0" w:firstRow="1" w:lastRow="0" w:firstColumn="1" w:lastColumn="0" w:noHBand="0" w:noVBand="1"/>
      </w:tblPr>
      <w:tblGrid>
        <w:gridCol w:w="513"/>
        <w:gridCol w:w="2970"/>
        <w:gridCol w:w="3870"/>
        <w:tblGridChange w:id="214">
          <w:tblGrid>
            <w:gridCol w:w="5"/>
            <w:gridCol w:w="508"/>
            <w:gridCol w:w="5"/>
            <w:gridCol w:w="2965"/>
            <w:gridCol w:w="5"/>
            <w:gridCol w:w="3865"/>
            <w:gridCol w:w="5"/>
          </w:tblGrid>
        </w:tblGridChange>
      </w:tblGrid>
      <w:tr w:rsidR="00C471D4" w:rsidRPr="00AC15A8" w:rsidDel="0000362C" w14:paraId="3242EF8F" w14:textId="4CB6C315" w:rsidTr="00FA5464">
        <w:trPr>
          <w:trHeight w:val="427"/>
          <w:del w:id="215" w:author="Hari Laksono" w:date="2018-05-15T15:56:00Z"/>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30F93" w14:textId="653477B1" w:rsidR="00C471D4" w:rsidRPr="00AC15A8" w:rsidDel="0000362C" w:rsidRDefault="00C471D4" w:rsidP="00204C3E">
            <w:pPr>
              <w:spacing w:after="0" w:line="240" w:lineRule="auto"/>
              <w:jc w:val="center"/>
              <w:rPr>
                <w:del w:id="216" w:author="Hari Laksono" w:date="2018-05-15T15:56:00Z"/>
                <w:rFonts w:ascii="Arial Narrow" w:eastAsia="Times New Roman" w:hAnsi="Arial Narrow" w:cs="Times New Roman"/>
                <w:b/>
                <w:color w:val="000000"/>
                <w:sz w:val="16"/>
                <w:szCs w:val="16"/>
              </w:rPr>
            </w:pPr>
            <w:del w:id="217" w:author="Hari Laksono" w:date="2018-05-15T15:56:00Z">
              <w:r w:rsidRPr="00AC15A8" w:rsidDel="0000362C">
                <w:rPr>
                  <w:rFonts w:ascii="Arial Narrow" w:eastAsia="Times New Roman" w:hAnsi="Arial Narrow" w:cs="Times New Roman"/>
                  <w:b/>
                  <w:color w:val="000000"/>
                  <w:sz w:val="16"/>
                  <w:szCs w:val="16"/>
                </w:rPr>
                <w:delText>NO</w:delText>
              </w:r>
            </w:del>
          </w:p>
        </w:tc>
        <w:tc>
          <w:tcPr>
            <w:tcW w:w="2970" w:type="dxa"/>
            <w:tcBorders>
              <w:top w:val="single" w:sz="4" w:space="0" w:color="auto"/>
              <w:left w:val="nil"/>
              <w:bottom w:val="single" w:sz="4" w:space="0" w:color="auto"/>
              <w:right w:val="single" w:sz="4" w:space="0" w:color="auto"/>
            </w:tcBorders>
            <w:shd w:val="clear" w:color="auto" w:fill="auto"/>
            <w:noWrap/>
            <w:vAlign w:val="center"/>
            <w:hideMark/>
          </w:tcPr>
          <w:p w14:paraId="5E6947F4" w14:textId="510D7C80" w:rsidR="005E04E5" w:rsidRPr="00AC15A8" w:rsidDel="0000362C" w:rsidRDefault="00D56684" w:rsidP="00204C3E">
            <w:pPr>
              <w:spacing w:after="0" w:line="240" w:lineRule="auto"/>
              <w:jc w:val="center"/>
              <w:rPr>
                <w:del w:id="218" w:author="Hari Laksono" w:date="2018-05-15T15:56:00Z"/>
                <w:rFonts w:ascii="Arial Narrow" w:eastAsia="Times New Roman" w:hAnsi="Arial Narrow" w:cs="Times New Roman"/>
                <w:b/>
                <w:color w:val="000000"/>
                <w:sz w:val="16"/>
                <w:szCs w:val="16"/>
              </w:rPr>
            </w:pPr>
            <w:del w:id="219" w:author="Hari Laksono" w:date="2018-05-15T15:56:00Z">
              <w:r w:rsidRPr="00AC15A8" w:rsidDel="0000362C">
                <w:rPr>
                  <w:rFonts w:ascii="Arial Narrow" w:eastAsia="Times New Roman" w:hAnsi="Arial Narrow" w:cs="Times New Roman"/>
                  <w:b/>
                  <w:color w:val="000000"/>
                  <w:sz w:val="16"/>
                  <w:szCs w:val="16"/>
                </w:rPr>
                <w:delText xml:space="preserve">NAMA </w:delText>
              </w:r>
              <w:r w:rsidR="00C471D4" w:rsidRPr="00AC15A8" w:rsidDel="0000362C">
                <w:rPr>
                  <w:rFonts w:ascii="Arial Narrow" w:eastAsia="Times New Roman" w:hAnsi="Arial Narrow" w:cs="Times New Roman"/>
                  <w:b/>
                  <w:color w:val="000000"/>
                  <w:sz w:val="16"/>
                  <w:szCs w:val="16"/>
                </w:rPr>
                <w:delText>OPD</w:delText>
              </w:r>
              <w:r w:rsidR="005E04E5" w:rsidRPr="00AC15A8" w:rsidDel="0000362C">
                <w:rPr>
                  <w:rFonts w:ascii="Arial Narrow" w:eastAsia="Times New Roman" w:hAnsi="Arial Narrow" w:cs="Times New Roman"/>
                  <w:b/>
                  <w:color w:val="000000"/>
                  <w:sz w:val="16"/>
                  <w:szCs w:val="16"/>
                </w:rPr>
                <w:delText xml:space="preserve">  TA. 2017</w:delText>
              </w:r>
            </w:del>
          </w:p>
        </w:tc>
        <w:tc>
          <w:tcPr>
            <w:tcW w:w="3870" w:type="dxa"/>
            <w:tcBorders>
              <w:top w:val="single" w:sz="4" w:space="0" w:color="auto"/>
              <w:left w:val="nil"/>
              <w:bottom w:val="single" w:sz="4" w:space="0" w:color="auto"/>
              <w:right w:val="single" w:sz="4" w:space="0" w:color="auto"/>
            </w:tcBorders>
            <w:shd w:val="clear" w:color="auto" w:fill="auto"/>
            <w:noWrap/>
            <w:vAlign w:val="center"/>
            <w:hideMark/>
          </w:tcPr>
          <w:p w14:paraId="07FA3569" w14:textId="0D6E274D" w:rsidR="005E04E5" w:rsidRPr="00AC15A8" w:rsidDel="0000362C" w:rsidRDefault="005E04E5" w:rsidP="00204C3E">
            <w:pPr>
              <w:spacing w:after="0" w:line="240" w:lineRule="auto"/>
              <w:jc w:val="center"/>
              <w:rPr>
                <w:del w:id="220" w:author="Hari Laksono" w:date="2018-05-15T15:56:00Z"/>
                <w:rFonts w:ascii="Arial Narrow" w:eastAsia="Times New Roman" w:hAnsi="Arial Narrow" w:cs="Times New Roman"/>
                <w:b/>
                <w:color w:val="000000"/>
                <w:sz w:val="16"/>
                <w:szCs w:val="16"/>
              </w:rPr>
            </w:pPr>
          </w:p>
          <w:p w14:paraId="24DFA17D" w14:textId="3357DC9A" w:rsidR="005E04E5" w:rsidRPr="00AC15A8" w:rsidDel="0000362C" w:rsidRDefault="00C471D4" w:rsidP="00204C3E">
            <w:pPr>
              <w:spacing w:after="0" w:line="240" w:lineRule="auto"/>
              <w:jc w:val="center"/>
              <w:rPr>
                <w:del w:id="221" w:author="Hari Laksono" w:date="2018-05-15T15:56:00Z"/>
                <w:rFonts w:ascii="Arial Narrow" w:eastAsia="Times New Roman" w:hAnsi="Arial Narrow" w:cs="Times New Roman"/>
                <w:b/>
                <w:color w:val="000000"/>
                <w:sz w:val="16"/>
                <w:szCs w:val="16"/>
              </w:rPr>
            </w:pPr>
            <w:del w:id="222" w:author="Hari Laksono" w:date="2018-05-15T15:56:00Z">
              <w:r w:rsidRPr="00AC15A8" w:rsidDel="0000362C">
                <w:rPr>
                  <w:rFonts w:ascii="Arial Narrow" w:eastAsia="Times New Roman" w:hAnsi="Arial Narrow" w:cs="Times New Roman"/>
                  <w:b/>
                  <w:color w:val="000000"/>
                  <w:sz w:val="16"/>
                  <w:szCs w:val="16"/>
                </w:rPr>
                <w:delText>NAMA</w:delText>
              </w:r>
              <w:r w:rsidR="00204C3E" w:rsidDel="0000362C">
                <w:rPr>
                  <w:rFonts w:ascii="Arial Narrow" w:eastAsia="Times New Roman" w:hAnsi="Arial Narrow" w:cs="Times New Roman"/>
                  <w:b/>
                  <w:color w:val="000000"/>
                  <w:sz w:val="16"/>
                  <w:szCs w:val="16"/>
                </w:rPr>
                <w:delText xml:space="preserve"> KEPALA OPD</w:delText>
              </w:r>
            </w:del>
          </w:p>
        </w:tc>
      </w:tr>
      <w:tr w:rsidR="00C471D4" w:rsidRPr="00AC15A8" w:rsidDel="0000362C" w14:paraId="1088711B" w14:textId="7C0A45CA" w:rsidTr="00FA5464">
        <w:trPr>
          <w:trHeight w:val="300"/>
          <w:del w:id="223"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CED0ECD" w14:textId="1A66E3E2" w:rsidR="00C471D4" w:rsidRPr="00AC15A8" w:rsidDel="0000362C" w:rsidRDefault="00C471D4" w:rsidP="00AC15A8">
            <w:pPr>
              <w:spacing w:after="0" w:line="280" w:lineRule="exact"/>
              <w:jc w:val="center"/>
              <w:rPr>
                <w:del w:id="224" w:author="Hari Laksono" w:date="2018-05-15T15:56:00Z"/>
                <w:rFonts w:ascii="Arial Narrow" w:eastAsia="Times New Roman" w:hAnsi="Arial Narrow" w:cs="Times New Roman"/>
                <w:color w:val="000000"/>
                <w:sz w:val="16"/>
                <w:szCs w:val="16"/>
              </w:rPr>
            </w:pPr>
            <w:del w:id="225" w:author="Hari Laksono" w:date="2018-05-15T15:56:00Z">
              <w:r w:rsidRPr="00AC15A8" w:rsidDel="0000362C">
                <w:rPr>
                  <w:rFonts w:ascii="Arial Narrow" w:eastAsia="Times New Roman" w:hAnsi="Arial Narrow" w:cs="Times New Roman"/>
                  <w:color w:val="000000"/>
                  <w:sz w:val="16"/>
                  <w:szCs w:val="16"/>
                </w:rPr>
                <w:delText>1</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3D5D9DBF" w14:textId="7841141D" w:rsidR="00C471D4" w:rsidRPr="00AC15A8" w:rsidDel="0000362C" w:rsidRDefault="00C471D4" w:rsidP="00FA5464">
            <w:pPr>
              <w:spacing w:after="0" w:line="240" w:lineRule="auto"/>
              <w:rPr>
                <w:del w:id="226" w:author="Hari Laksono" w:date="2018-05-15T15:56:00Z"/>
                <w:rFonts w:ascii="Arial Narrow" w:eastAsia="Times New Roman" w:hAnsi="Arial Narrow" w:cs="Times New Roman"/>
                <w:color w:val="000000"/>
                <w:sz w:val="16"/>
                <w:szCs w:val="16"/>
              </w:rPr>
            </w:pPr>
            <w:del w:id="227" w:author="Hari Laksono" w:date="2018-05-15T15:56:00Z">
              <w:r w:rsidRPr="00AC15A8" w:rsidDel="0000362C">
                <w:rPr>
                  <w:rFonts w:ascii="Arial Narrow" w:eastAsia="Times New Roman" w:hAnsi="Arial Narrow" w:cs="Times New Roman"/>
                  <w:color w:val="000000"/>
                  <w:sz w:val="16"/>
                  <w:szCs w:val="16"/>
                </w:rPr>
                <w:delText xml:space="preserve"> Badan Kepegawaian, Pendidikan dan Pelatihan Daerah</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4B7988F8" w14:textId="6501403D" w:rsidR="00C471D4" w:rsidRPr="00AC15A8" w:rsidDel="0000362C" w:rsidRDefault="00C471D4" w:rsidP="00FA5464">
            <w:pPr>
              <w:spacing w:after="0" w:line="240" w:lineRule="auto"/>
              <w:rPr>
                <w:del w:id="228" w:author="Hari Laksono" w:date="2018-05-15T15:56:00Z"/>
                <w:rFonts w:ascii="Arial Narrow" w:eastAsia="Times New Roman" w:hAnsi="Arial Narrow" w:cs="Times New Roman"/>
                <w:color w:val="000000"/>
                <w:sz w:val="16"/>
                <w:szCs w:val="16"/>
              </w:rPr>
            </w:pPr>
            <w:del w:id="229" w:author="Hari Laksono" w:date="2018-05-15T15:56:00Z">
              <w:r w:rsidRPr="00AC15A8" w:rsidDel="0000362C">
                <w:rPr>
                  <w:rFonts w:ascii="Arial Narrow" w:eastAsia="Times New Roman" w:hAnsi="Arial Narrow" w:cs="Times New Roman"/>
                  <w:color w:val="000000"/>
                  <w:sz w:val="16"/>
                  <w:szCs w:val="16"/>
                </w:rPr>
                <w:delText>Drs. RAKHMAT SUTOMO M.Pd.</w:delText>
              </w:r>
            </w:del>
          </w:p>
        </w:tc>
      </w:tr>
      <w:tr w:rsidR="00C471D4" w:rsidRPr="00AC15A8" w:rsidDel="0000362C" w14:paraId="29DBA25B" w14:textId="51873EDB" w:rsidTr="00FA5464">
        <w:trPr>
          <w:trHeight w:val="300"/>
          <w:del w:id="230"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5D67D892" w14:textId="31244A39" w:rsidR="00C471D4" w:rsidRPr="00AC15A8" w:rsidDel="0000362C" w:rsidRDefault="00C471D4" w:rsidP="00AC15A8">
            <w:pPr>
              <w:spacing w:after="0" w:line="280" w:lineRule="exact"/>
              <w:jc w:val="center"/>
              <w:rPr>
                <w:del w:id="231" w:author="Hari Laksono" w:date="2018-05-15T15:56:00Z"/>
                <w:rFonts w:ascii="Arial Narrow" w:eastAsia="Times New Roman" w:hAnsi="Arial Narrow" w:cs="Times New Roman"/>
                <w:color w:val="000000"/>
                <w:sz w:val="16"/>
                <w:szCs w:val="16"/>
              </w:rPr>
            </w:pPr>
            <w:del w:id="232" w:author="Hari Laksono" w:date="2018-05-15T15:56:00Z">
              <w:r w:rsidRPr="00AC15A8" w:rsidDel="0000362C">
                <w:rPr>
                  <w:rFonts w:ascii="Arial Narrow" w:eastAsia="Times New Roman" w:hAnsi="Arial Narrow" w:cs="Times New Roman"/>
                  <w:color w:val="000000"/>
                  <w:sz w:val="16"/>
                  <w:szCs w:val="16"/>
                </w:rPr>
                <w:delText>2</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73EC48FB" w14:textId="58403FA7" w:rsidR="00C471D4" w:rsidRPr="00AC15A8" w:rsidDel="0000362C" w:rsidRDefault="00C471D4" w:rsidP="00FA5464">
            <w:pPr>
              <w:spacing w:after="0" w:line="240" w:lineRule="auto"/>
              <w:rPr>
                <w:del w:id="233" w:author="Hari Laksono" w:date="2018-05-15T15:56:00Z"/>
                <w:rFonts w:ascii="Arial Narrow" w:eastAsia="Times New Roman" w:hAnsi="Arial Narrow" w:cs="Times New Roman"/>
                <w:color w:val="000000"/>
                <w:sz w:val="16"/>
                <w:szCs w:val="16"/>
              </w:rPr>
            </w:pPr>
            <w:del w:id="234" w:author="Hari Laksono" w:date="2018-05-15T15:56:00Z">
              <w:r w:rsidRPr="00AC15A8" w:rsidDel="0000362C">
                <w:rPr>
                  <w:rFonts w:ascii="Arial Narrow" w:eastAsia="Times New Roman" w:hAnsi="Arial Narrow" w:cs="Times New Roman"/>
                  <w:color w:val="000000"/>
                  <w:sz w:val="16"/>
                  <w:szCs w:val="16"/>
                </w:rPr>
                <w:delText>Badan Penanggulangan Bencana Daerah</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4AB8AD42" w14:textId="33D6C66E" w:rsidR="00C471D4" w:rsidRPr="00AC15A8" w:rsidDel="0000362C" w:rsidRDefault="00C471D4" w:rsidP="00FA5464">
            <w:pPr>
              <w:spacing w:after="0" w:line="240" w:lineRule="auto"/>
              <w:rPr>
                <w:del w:id="235" w:author="Hari Laksono" w:date="2018-05-15T15:56:00Z"/>
                <w:rFonts w:ascii="Arial Narrow" w:eastAsia="Times New Roman" w:hAnsi="Arial Narrow" w:cs="Times New Roman"/>
                <w:color w:val="000000"/>
                <w:sz w:val="16"/>
                <w:szCs w:val="16"/>
              </w:rPr>
            </w:pPr>
            <w:del w:id="236" w:author="Hari Laksono" w:date="2018-05-15T15:56:00Z">
              <w:r w:rsidRPr="00AC15A8" w:rsidDel="0000362C">
                <w:rPr>
                  <w:rFonts w:ascii="Arial Narrow" w:eastAsia="Times New Roman" w:hAnsi="Arial Narrow" w:cs="Times New Roman"/>
                  <w:color w:val="000000"/>
                  <w:sz w:val="16"/>
                  <w:szCs w:val="16"/>
                </w:rPr>
                <w:delText xml:space="preserve"> EKO PRAJUDHY NOOR ALY SE, MM</w:delText>
              </w:r>
            </w:del>
          </w:p>
        </w:tc>
      </w:tr>
      <w:tr w:rsidR="00C471D4" w:rsidRPr="00AC15A8" w:rsidDel="0000362C" w14:paraId="7DAA1526" w14:textId="7EB29DB4" w:rsidTr="00FA5464">
        <w:trPr>
          <w:trHeight w:val="300"/>
          <w:del w:id="237"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69F04DAE" w14:textId="4C8329AE" w:rsidR="00C471D4" w:rsidRPr="00AC15A8" w:rsidDel="0000362C" w:rsidRDefault="00C471D4" w:rsidP="00AC15A8">
            <w:pPr>
              <w:spacing w:after="0" w:line="280" w:lineRule="exact"/>
              <w:jc w:val="center"/>
              <w:rPr>
                <w:del w:id="238" w:author="Hari Laksono" w:date="2018-05-15T15:56:00Z"/>
                <w:rFonts w:ascii="Arial Narrow" w:eastAsia="Times New Roman" w:hAnsi="Arial Narrow" w:cs="Times New Roman"/>
                <w:color w:val="000000"/>
                <w:sz w:val="16"/>
                <w:szCs w:val="16"/>
              </w:rPr>
            </w:pPr>
            <w:del w:id="239" w:author="Hari Laksono" w:date="2018-05-15T15:56:00Z">
              <w:r w:rsidRPr="00AC15A8" w:rsidDel="0000362C">
                <w:rPr>
                  <w:rFonts w:ascii="Arial Narrow" w:eastAsia="Times New Roman" w:hAnsi="Arial Narrow" w:cs="Times New Roman"/>
                  <w:color w:val="000000"/>
                  <w:sz w:val="16"/>
                  <w:szCs w:val="16"/>
                </w:rPr>
                <w:delText>3</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42E0F722" w14:textId="5EE2D50C" w:rsidR="00C471D4" w:rsidRPr="00AC15A8" w:rsidDel="0000362C" w:rsidRDefault="00C471D4" w:rsidP="00FA5464">
            <w:pPr>
              <w:spacing w:after="0" w:line="240" w:lineRule="auto"/>
              <w:rPr>
                <w:del w:id="240" w:author="Hari Laksono" w:date="2018-05-15T15:56:00Z"/>
                <w:rFonts w:ascii="Arial Narrow" w:eastAsia="Times New Roman" w:hAnsi="Arial Narrow" w:cs="Times New Roman"/>
                <w:color w:val="000000"/>
                <w:sz w:val="16"/>
                <w:szCs w:val="16"/>
              </w:rPr>
            </w:pPr>
            <w:del w:id="241" w:author="Hari Laksono" w:date="2018-05-15T15:56:00Z">
              <w:r w:rsidRPr="00AC15A8" w:rsidDel="0000362C">
                <w:rPr>
                  <w:rFonts w:ascii="Arial Narrow" w:eastAsia="Times New Roman" w:hAnsi="Arial Narrow" w:cs="Times New Roman"/>
                  <w:color w:val="000000"/>
                  <w:sz w:val="16"/>
                  <w:szCs w:val="16"/>
                </w:rPr>
                <w:delText>Badan Pendapatan, Pengelolaan Keuangan dan Aset Daerah</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4B75B4E8" w14:textId="3F140939" w:rsidR="00C471D4" w:rsidRPr="00AC15A8" w:rsidDel="0000362C" w:rsidRDefault="00C471D4" w:rsidP="00FA5464">
            <w:pPr>
              <w:spacing w:after="0" w:line="240" w:lineRule="auto"/>
              <w:rPr>
                <w:del w:id="242" w:author="Hari Laksono" w:date="2018-05-15T15:56:00Z"/>
                <w:rFonts w:ascii="Arial Narrow" w:eastAsia="Times New Roman" w:hAnsi="Arial Narrow" w:cs="Times New Roman"/>
                <w:color w:val="000000"/>
                <w:sz w:val="16"/>
                <w:szCs w:val="16"/>
              </w:rPr>
            </w:pPr>
            <w:del w:id="243" w:author="Hari Laksono" w:date="2018-05-15T15:56:00Z">
              <w:r w:rsidRPr="00AC15A8" w:rsidDel="0000362C">
                <w:rPr>
                  <w:rFonts w:ascii="Arial Narrow" w:eastAsia="Times New Roman" w:hAnsi="Arial Narrow" w:cs="Times New Roman"/>
                  <w:color w:val="000000"/>
                  <w:sz w:val="16"/>
                  <w:szCs w:val="16"/>
                </w:rPr>
                <w:delText>Drs. YOSCA HERMAN SOEDRADJAD MM</w:delText>
              </w:r>
            </w:del>
          </w:p>
        </w:tc>
      </w:tr>
      <w:tr w:rsidR="00C471D4" w:rsidRPr="00AC15A8" w:rsidDel="0000362C" w14:paraId="6DF03E3B" w14:textId="72A321B1" w:rsidTr="00FA5464">
        <w:trPr>
          <w:trHeight w:val="300"/>
          <w:del w:id="244"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00FA5017" w14:textId="255905F7" w:rsidR="00C471D4" w:rsidRPr="00AC15A8" w:rsidDel="0000362C" w:rsidRDefault="00C471D4" w:rsidP="00AC15A8">
            <w:pPr>
              <w:spacing w:after="0" w:line="280" w:lineRule="exact"/>
              <w:jc w:val="center"/>
              <w:rPr>
                <w:del w:id="245" w:author="Hari Laksono" w:date="2018-05-15T15:56:00Z"/>
                <w:rFonts w:ascii="Arial Narrow" w:eastAsia="Times New Roman" w:hAnsi="Arial Narrow" w:cs="Times New Roman"/>
                <w:color w:val="000000"/>
                <w:sz w:val="16"/>
                <w:szCs w:val="16"/>
              </w:rPr>
            </w:pPr>
            <w:del w:id="246" w:author="Hari Laksono" w:date="2018-05-15T15:56:00Z">
              <w:r w:rsidRPr="00AC15A8" w:rsidDel="0000362C">
                <w:rPr>
                  <w:rFonts w:ascii="Arial Narrow" w:eastAsia="Times New Roman" w:hAnsi="Arial Narrow" w:cs="Times New Roman"/>
                  <w:color w:val="000000"/>
                  <w:sz w:val="16"/>
                  <w:szCs w:val="16"/>
                </w:rPr>
                <w:delText>4</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1DDF2A72" w14:textId="6346AD12" w:rsidR="00C471D4" w:rsidRPr="00AC15A8" w:rsidDel="0000362C" w:rsidRDefault="00C471D4" w:rsidP="00FA5464">
            <w:pPr>
              <w:spacing w:after="0" w:line="240" w:lineRule="auto"/>
              <w:rPr>
                <w:del w:id="247" w:author="Hari Laksono" w:date="2018-05-15T15:56:00Z"/>
                <w:rFonts w:ascii="Arial Narrow" w:eastAsia="Times New Roman" w:hAnsi="Arial Narrow" w:cs="Times New Roman"/>
                <w:color w:val="000000"/>
                <w:sz w:val="16"/>
                <w:szCs w:val="16"/>
              </w:rPr>
            </w:pPr>
            <w:del w:id="248" w:author="Hari Laksono" w:date="2018-05-15T15:56:00Z">
              <w:r w:rsidRPr="00AC15A8" w:rsidDel="0000362C">
                <w:rPr>
                  <w:rFonts w:ascii="Arial Narrow" w:eastAsia="Times New Roman" w:hAnsi="Arial Narrow" w:cs="Times New Roman"/>
                  <w:color w:val="000000"/>
                  <w:sz w:val="16"/>
                  <w:szCs w:val="16"/>
                </w:rPr>
                <w:delText>Badan Perencanaan, Penelitian dan Pengembangan Daerah</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156C11B6" w14:textId="296A6B4D" w:rsidR="00C471D4" w:rsidRPr="00AC15A8" w:rsidDel="0000362C" w:rsidRDefault="00C471D4" w:rsidP="00FA5464">
            <w:pPr>
              <w:spacing w:after="0" w:line="240" w:lineRule="auto"/>
              <w:rPr>
                <w:del w:id="249" w:author="Hari Laksono" w:date="2018-05-15T15:56:00Z"/>
                <w:rFonts w:ascii="Arial Narrow" w:eastAsia="Times New Roman" w:hAnsi="Arial Narrow" w:cs="Times New Roman"/>
                <w:color w:val="000000"/>
                <w:sz w:val="16"/>
                <w:szCs w:val="16"/>
              </w:rPr>
            </w:pPr>
            <w:del w:id="250" w:author="Hari Laksono" w:date="2018-05-15T15:56:00Z">
              <w:r w:rsidRPr="00AC15A8" w:rsidDel="0000362C">
                <w:rPr>
                  <w:rFonts w:ascii="Arial Narrow" w:eastAsia="Times New Roman" w:hAnsi="Arial Narrow" w:cs="Times New Roman"/>
                  <w:color w:val="000000"/>
                  <w:sz w:val="16"/>
                  <w:szCs w:val="16"/>
                </w:rPr>
                <w:delText>Ir. AHYANI MA</w:delText>
              </w:r>
            </w:del>
          </w:p>
        </w:tc>
      </w:tr>
      <w:tr w:rsidR="00C471D4" w:rsidRPr="00AC15A8" w:rsidDel="0000362C" w14:paraId="42479AA8" w14:textId="0AA874D1" w:rsidTr="00FA5464">
        <w:trPr>
          <w:trHeight w:val="300"/>
          <w:del w:id="251"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4904E17" w14:textId="77507065" w:rsidR="00C471D4" w:rsidRPr="00AC15A8" w:rsidDel="0000362C" w:rsidRDefault="00C471D4" w:rsidP="00AC15A8">
            <w:pPr>
              <w:spacing w:after="0" w:line="280" w:lineRule="exact"/>
              <w:jc w:val="center"/>
              <w:rPr>
                <w:del w:id="252" w:author="Hari Laksono" w:date="2018-05-15T15:56:00Z"/>
                <w:rFonts w:ascii="Arial Narrow" w:eastAsia="Times New Roman" w:hAnsi="Arial Narrow" w:cs="Times New Roman"/>
                <w:color w:val="000000"/>
                <w:sz w:val="16"/>
                <w:szCs w:val="16"/>
              </w:rPr>
            </w:pPr>
            <w:del w:id="253" w:author="Hari Laksono" w:date="2018-05-15T15:56:00Z">
              <w:r w:rsidRPr="00AC15A8" w:rsidDel="0000362C">
                <w:rPr>
                  <w:rFonts w:ascii="Arial Narrow" w:eastAsia="Times New Roman" w:hAnsi="Arial Narrow" w:cs="Times New Roman"/>
                  <w:color w:val="000000"/>
                  <w:sz w:val="16"/>
                  <w:szCs w:val="16"/>
                </w:rPr>
                <w:delText>5</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1F1092C3" w14:textId="3F3D901D" w:rsidR="00C471D4" w:rsidRPr="00AC15A8" w:rsidDel="0000362C" w:rsidRDefault="00C471D4" w:rsidP="00FA5464">
            <w:pPr>
              <w:spacing w:after="0" w:line="240" w:lineRule="auto"/>
              <w:rPr>
                <w:del w:id="254" w:author="Hari Laksono" w:date="2018-05-15T15:56:00Z"/>
                <w:rFonts w:ascii="Arial Narrow" w:eastAsia="Times New Roman" w:hAnsi="Arial Narrow" w:cs="Times New Roman"/>
                <w:color w:val="000000"/>
                <w:sz w:val="16"/>
                <w:szCs w:val="16"/>
              </w:rPr>
            </w:pPr>
            <w:del w:id="255" w:author="Hari Laksono" w:date="2018-05-15T15:56:00Z">
              <w:r w:rsidRPr="00AC15A8" w:rsidDel="0000362C">
                <w:rPr>
                  <w:rFonts w:ascii="Arial Narrow" w:eastAsia="Times New Roman" w:hAnsi="Arial Narrow" w:cs="Times New Roman"/>
                  <w:color w:val="000000"/>
                  <w:sz w:val="16"/>
                  <w:szCs w:val="16"/>
                </w:rPr>
                <w:delText>Dinas Kearsipan dan Perpustakaan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59DB047A" w14:textId="37CE9149" w:rsidR="00C471D4" w:rsidRPr="00AC15A8" w:rsidDel="0000362C" w:rsidRDefault="00C471D4" w:rsidP="00FA5464">
            <w:pPr>
              <w:spacing w:after="0" w:line="240" w:lineRule="auto"/>
              <w:rPr>
                <w:del w:id="256" w:author="Hari Laksono" w:date="2018-05-15T15:56:00Z"/>
                <w:rFonts w:ascii="Arial Narrow" w:eastAsia="Times New Roman" w:hAnsi="Arial Narrow" w:cs="Times New Roman"/>
                <w:color w:val="000000"/>
                <w:sz w:val="16"/>
                <w:szCs w:val="16"/>
              </w:rPr>
            </w:pPr>
            <w:del w:id="257" w:author="Hari Laksono" w:date="2018-05-15T15:56:00Z">
              <w:r w:rsidRPr="00AC15A8" w:rsidDel="0000362C">
                <w:rPr>
                  <w:rFonts w:ascii="Arial Narrow" w:eastAsia="Times New Roman" w:hAnsi="Arial Narrow" w:cs="Times New Roman"/>
                  <w:color w:val="000000"/>
                  <w:sz w:val="16"/>
                  <w:szCs w:val="16"/>
                </w:rPr>
                <w:delText>Dra. SIS ISMIYATI MM</w:delText>
              </w:r>
            </w:del>
          </w:p>
        </w:tc>
      </w:tr>
      <w:tr w:rsidR="00C471D4" w:rsidRPr="00AC15A8" w:rsidDel="0000362C" w14:paraId="4982DF4F" w14:textId="740A0A21" w:rsidTr="00FA5464">
        <w:trPr>
          <w:trHeight w:val="300"/>
          <w:del w:id="258"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5004ECCE" w14:textId="7B961A7D" w:rsidR="00C471D4" w:rsidRPr="00AC15A8" w:rsidDel="0000362C" w:rsidRDefault="00C471D4" w:rsidP="00AC15A8">
            <w:pPr>
              <w:spacing w:after="0" w:line="280" w:lineRule="exact"/>
              <w:jc w:val="center"/>
              <w:rPr>
                <w:del w:id="259" w:author="Hari Laksono" w:date="2018-05-15T15:56:00Z"/>
                <w:rFonts w:ascii="Arial Narrow" w:eastAsia="Times New Roman" w:hAnsi="Arial Narrow" w:cs="Times New Roman"/>
                <w:color w:val="000000"/>
                <w:sz w:val="16"/>
                <w:szCs w:val="16"/>
              </w:rPr>
            </w:pPr>
            <w:del w:id="260" w:author="Hari Laksono" w:date="2018-05-15T15:56:00Z">
              <w:r w:rsidRPr="00AC15A8" w:rsidDel="0000362C">
                <w:rPr>
                  <w:rFonts w:ascii="Arial Narrow" w:eastAsia="Times New Roman" w:hAnsi="Arial Narrow" w:cs="Times New Roman"/>
                  <w:color w:val="000000"/>
                  <w:sz w:val="16"/>
                  <w:szCs w:val="16"/>
                </w:rPr>
                <w:delText>6</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7FD8981" w14:textId="48831FD3" w:rsidR="00C471D4" w:rsidRPr="00AC15A8" w:rsidDel="0000362C" w:rsidRDefault="00C471D4" w:rsidP="00FA5464">
            <w:pPr>
              <w:spacing w:after="0" w:line="240" w:lineRule="auto"/>
              <w:rPr>
                <w:del w:id="261" w:author="Hari Laksono" w:date="2018-05-15T15:56:00Z"/>
                <w:rFonts w:ascii="Arial Narrow" w:eastAsia="Times New Roman" w:hAnsi="Arial Narrow" w:cs="Times New Roman"/>
                <w:color w:val="000000"/>
                <w:sz w:val="16"/>
                <w:szCs w:val="16"/>
              </w:rPr>
            </w:pPr>
            <w:del w:id="262" w:author="Hari Laksono" w:date="2018-05-15T15:56:00Z">
              <w:r w:rsidRPr="00AC15A8" w:rsidDel="0000362C">
                <w:rPr>
                  <w:rFonts w:ascii="Arial Narrow" w:eastAsia="Times New Roman" w:hAnsi="Arial Narrow" w:cs="Times New Roman"/>
                  <w:color w:val="000000"/>
                  <w:sz w:val="16"/>
                  <w:szCs w:val="16"/>
                </w:rPr>
                <w:delText>Dinas Kebudayaan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490FE92" w14:textId="6968C993" w:rsidR="00C471D4" w:rsidRPr="00AC15A8" w:rsidDel="0000362C" w:rsidRDefault="00C471D4" w:rsidP="00FA5464">
            <w:pPr>
              <w:spacing w:after="0" w:line="240" w:lineRule="auto"/>
              <w:rPr>
                <w:del w:id="263" w:author="Hari Laksono" w:date="2018-05-15T15:56:00Z"/>
                <w:rFonts w:ascii="Arial Narrow" w:eastAsia="Times New Roman" w:hAnsi="Arial Narrow" w:cs="Times New Roman"/>
                <w:color w:val="000000"/>
                <w:sz w:val="16"/>
                <w:szCs w:val="16"/>
              </w:rPr>
            </w:pPr>
            <w:del w:id="264" w:author="Hari Laksono" w:date="2018-05-15T15:56:00Z">
              <w:r w:rsidRPr="00AC15A8" w:rsidDel="0000362C">
                <w:rPr>
                  <w:rFonts w:ascii="Arial Narrow" w:eastAsia="Times New Roman" w:hAnsi="Arial Narrow" w:cs="Times New Roman"/>
                  <w:color w:val="000000"/>
                  <w:sz w:val="16"/>
                  <w:szCs w:val="16"/>
                </w:rPr>
                <w:delText>KINKIN SULTANUL HAKIM SH, MM</w:delText>
              </w:r>
            </w:del>
          </w:p>
        </w:tc>
      </w:tr>
      <w:tr w:rsidR="00C471D4" w:rsidRPr="00AC15A8" w:rsidDel="0000362C" w14:paraId="64C9A814" w14:textId="64059CF4" w:rsidTr="00027D4D">
        <w:tblPrEx>
          <w:tblW w:w="7353" w:type="dxa"/>
          <w:tblInd w:w="562" w:type="dxa"/>
          <w:tblPrExChange w:id="265" w:author="Emmy Mutiarini" w:date="2018-05-10T18:03:00Z">
            <w:tblPrEx>
              <w:tblW w:w="7353" w:type="dxa"/>
              <w:tblInd w:w="562" w:type="dxa"/>
            </w:tblPrEx>
          </w:tblPrExChange>
        </w:tblPrEx>
        <w:trPr>
          <w:trHeight w:val="300"/>
          <w:del w:id="266" w:author="Hari Laksono" w:date="2018-05-15T15:56:00Z"/>
          <w:trPrChange w:id="267" w:author="Emmy Mutiarini" w:date="2018-05-10T18:03:00Z">
            <w:trPr>
              <w:gridAfter w:val="0"/>
              <w:trHeight w:val="300"/>
            </w:trPr>
          </w:trPrChange>
        </w:trPr>
        <w:tc>
          <w:tcPr>
            <w:tcW w:w="513" w:type="dxa"/>
            <w:tcBorders>
              <w:top w:val="nil"/>
              <w:left w:val="single" w:sz="4" w:space="0" w:color="auto"/>
              <w:bottom w:val="single" w:sz="4" w:space="0" w:color="auto"/>
              <w:right w:val="single" w:sz="4" w:space="0" w:color="auto"/>
            </w:tcBorders>
            <w:shd w:val="clear" w:color="auto" w:fill="auto"/>
            <w:noWrap/>
            <w:vAlign w:val="bottom"/>
            <w:hideMark/>
            <w:tcPrChange w:id="268" w:author="Emmy Mutiarini" w:date="2018-05-10T18:03:00Z">
              <w:tcPr>
                <w:tcW w:w="513"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3CBDC359" w14:textId="40338C40" w:rsidR="00C471D4" w:rsidRPr="00AC15A8" w:rsidDel="0000362C" w:rsidRDefault="00C471D4" w:rsidP="00FA5464">
            <w:pPr>
              <w:spacing w:after="0" w:line="240" w:lineRule="auto"/>
              <w:jc w:val="center"/>
              <w:rPr>
                <w:del w:id="269" w:author="Hari Laksono" w:date="2018-05-15T15:56:00Z"/>
                <w:rFonts w:ascii="Arial Narrow" w:eastAsia="Times New Roman" w:hAnsi="Arial Narrow" w:cs="Times New Roman"/>
                <w:color w:val="000000"/>
                <w:sz w:val="16"/>
                <w:szCs w:val="16"/>
              </w:rPr>
            </w:pPr>
            <w:del w:id="270" w:author="Hari Laksono" w:date="2018-05-15T15:56:00Z">
              <w:r w:rsidRPr="00AC15A8" w:rsidDel="0000362C">
                <w:rPr>
                  <w:rFonts w:ascii="Arial Narrow" w:eastAsia="Times New Roman" w:hAnsi="Arial Narrow" w:cs="Times New Roman"/>
                  <w:color w:val="000000"/>
                  <w:sz w:val="16"/>
                  <w:szCs w:val="16"/>
                </w:rPr>
                <w:delText>7</w:delText>
              </w:r>
            </w:del>
          </w:p>
        </w:tc>
        <w:tc>
          <w:tcPr>
            <w:tcW w:w="2970" w:type="dxa"/>
            <w:tcBorders>
              <w:top w:val="nil"/>
              <w:left w:val="nil"/>
              <w:bottom w:val="single" w:sz="4" w:space="0" w:color="auto"/>
              <w:right w:val="single" w:sz="4" w:space="0" w:color="auto"/>
            </w:tcBorders>
            <w:shd w:val="clear" w:color="auto" w:fill="auto"/>
            <w:noWrap/>
            <w:vAlign w:val="bottom"/>
            <w:hideMark/>
            <w:tcPrChange w:id="271" w:author="Emmy Mutiarini" w:date="2018-05-10T18:03:00Z">
              <w:tcPr>
                <w:tcW w:w="2970" w:type="dxa"/>
                <w:gridSpan w:val="2"/>
                <w:tcBorders>
                  <w:top w:val="nil"/>
                  <w:left w:val="nil"/>
                  <w:bottom w:val="single" w:sz="4" w:space="0" w:color="auto"/>
                  <w:right w:val="single" w:sz="4" w:space="0" w:color="auto"/>
                </w:tcBorders>
                <w:shd w:val="clear" w:color="auto" w:fill="auto"/>
                <w:noWrap/>
                <w:vAlign w:val="bottom"/>
                <w:hideMark/>
              </w:tcPr>
            </w:tcPrChange>
          </w:tcPr>
          <w:p w14:paraId="56FC0B84" w14:textId="14983B42" w:rsidR="00C471D4" w:rsidRPr="00AC15A8" w:rsidDel="0000362C" w:rsidRDefault="00C471D4" w:rsidP="00FA5464">
            <w:pPr>
              <w:spacing w:after="0" w:line="240" w:lineRule="auto"/>
              <w:rPr>
                <w:del w:id="272" w:author="Hari Laksono" w:date="2018-05-15T15:56:00Z"/>
                <w:rFonts w:ascii="Arial Narrow" w:eastAsia="Times New Roman" w:hAnsi="Arial Narrow" w:cs="Times New Roman"/>
                <w:color w:val="000000"/>
                <w:sz w:val="16"/>
                <w:szCs w:val="16"/>
              </w:rPr>
            </w:pPr>
            <w:del w:id="273" w:author="Hari Laksono" w:date="2018-05-15T15:56:00Z">
              <w:r w:rsidRPr="00AC15A8" w:rsidDel="0000362C">
                <w:rPr>
                  <w:rFonts w:ascii="Arial Narrow" w:eastAsia="Times New Roman" w:hAnsi="Arial Narrow" w:cs="Times New Roman"/>
                  <w:color w:val="000000"/>
                  <w:sz w:val="16"/>
                  <w:szCs w:val="16"/>
                </w:rPr>
                <w:delText>Dinas Kepemudaan dan Olah Raga</w:delText>
              </w:r>
            </w:del>
          </w:p>
        </w:tc>
        <w:tc>
          <w:tcPr>
            <w:tcW w:w="3870" w:type="dxa"/>
            <w:tcBorders>
              <w:top w:val="nil"/>
              <w:left w:val="nil"/>
              <w:bottom w:val="single" w:sz="4" w:space="0" w:color="auto"/>
              <w:right w:val="single" w:sz="4" w:space="0" w:color="auto"/>
            </w:tcBorders>
            <w:shd w:val="clear" w:color="auto" w:fill="auto"/>
            <w:noWrap/>
            <w:vAlign w:val="bottom"/>
            <w:hideMark/>
            <w:tcPrChange w:id="274" w:author="Emmy Mutiarini" w:date="2018-05-10T18:03:00Z">
              <w:tcPr>
                <w:tcW w:w="3870" w:type="dxa"/>
                <w:gridSpan w:val="2"/>
                <w:tcBorders>
                  <w:top w:val="nil"/>
                  <w:left w:val="nil"/>
                  <w:bottom w:val="single" w:sz="4" w:space="0" w:color="auto"/>
                  <w:right w:val="single" w:sz="4" w:space="0" w:color="auto"/>
                </w:tcBorders>
                <w:shd w:val="clear" w:color="auto" w:fill="auto"/>
                <w:noWrap/>
                <w:vAlign w:val="bottom"/>
                <w:hideMark/>
              </w:tcPr>
            </w:tcPrChange>
          </w:tcPr>
          <w:p w14:paraId="1E52AD28" w14:textId="2F261BCF" w:rsidR="00C471D4" w:rsidRPr="00AC15A8" w:rsidDel="0000362C" w:rsidRDefault="00C471D4" w:rsidP="00FA5464">
            <w:pPr>
              <w:spacing w:after="0" w:line="240" w:lineRule="auto"/>
              <w:rPr>
                <w:del w:id="275" w:author="Hari Laksono" w:date="2018-05-15T15:56:00Z"/>
                <w:rFonts w:ascii="Arial Narrow" w:eastAsia="Times New Roman" w:hAnsi="Arial Narrow" w:cs="Times New Roman"/>
                <w:color w:val="000000"/>
                <w:sz w:val="16"/>
                <w:szCs w:val="16"/>
              </w:rPr>
            </w:pPr>
            <w:del w:id="276" w:author="Hari Laksono" w:date="2018-05-15T15:56:00Z">
              <w:r w:rsidRPr="00AC15A8" w:rsidDel="0000362C">
                <w:rPr>
                  <w:rFonts w:ascii="Arial Narrow" w:eastAsia="Times New Roman" w:hAnsi="Arial Narrow" w:cs="Times New Roman"/>
                  <w:color w:val="000000"/>
                  <w:sz w:val="16"/>
                  <w:szCs w:val="16"/>
                </w:rPr>
                <w:delText>Drs. JONI HARI SUMANTRI MM</w:delText>
              </w:r>
            </w:del>
          </w:p>
        </w:tc>
      </w:tr>
      <w:tr w:rsidR="00C471D4" w:rsidRPr="00AC15A8" w:rsidDel="0000362C" w14:paraId="1CD30481" w14:textId="60FD9ABB" w:rsidTr="00027D4D">
        <w:tblPrEx>
          <w:tblW w:w="7353" w:type="dxa"/>
          <w:tblInd w:w="562" w:type="dxa"/>
          <w:tblPrExChange w:id="277" w:author="Emmy Mutiarini" w:date="2018-05-10T18:03:00Z">
            <w:tblPrEx>
              <w:tblW w:w="7353" w:type="dxa"/>
              <w:tblInd w:w="562" w:type="dxa"/>
            </w:tblPrEx>
          </w:tblPrExChange>
        </w:tblPrEx>
        <w:trPr>
          <w:trHeight w:val="300"/>
          <w:del w:id="278" w:author="Hari Laksono" w:date="2018-05-15T15:56:00Z"/>
          <w:trPrChange w:id="279" w:author="Emmy Mutiarini" w:date="2018-05-10T18:03:00Z">
            <w:trPr>
              <w:gridAfter w:val="0"/>
              <w:trHeight w:val="300"/>
            </w:trPr>
          </w:trPrChange>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280" w:author="Emmy Mutiarini" w:date="2018-05-10T18:03:00Z">
              <w:tcPr>
                <w:tcW w:w="513" w:type="dxa"/>
                <w:gridSpan w:val="2"/>
                <w:tcBorders>
                  <w:top w:val="nil"/>
                  <w:left w:val="single" w:sz="4" w:space="0" w:color="auto"/>
                  <w:bottom w:val="single" w:sz="4" w:space="0" w:color="auto"/>
                  <w:right w:val="single" w:sz="4" w:space="0" w:color="auto"/>
                </w:tcBorders>
                <w:shd w:val="clear" w:color="auto" w:fill="auto"/>
                <w:noWrap/>
                <w:vAlign w:val="bottom"/>
                <w:hideMark/>
              </w:tcPr>
            </w:tcPrChange>
          </w:tcPr>
          <w:p w14:paraId="2741EB39" w14:textId="466324CA" w:rsidR="00C471D4" w:rsidRPr="00AC15A8" w:rsidDel="0000362C" w:rsidRDefault="00C471D4" w:rsidP="00FA5464">
            <w:pPr>
              <w:spacing w:after="0" w:line="240" w:lineRule="auto"/>
              <w:jc w:val="center"/>
              <w:rPr>
                <w:del w:id="281" w:author="Hari Laksono" w:date="2018-05-15T15:56:00Z"/>
                <w:rFonts w:ascii="Arial Narrow" w:eastAsia="Times New Roman" w:hAnsi="Arial Narrow" w:cs="Times New Roman"/>
                <w:color w:val="000000"/>
                <w:sz w:val="16"/>
                <w:szCs w:val="16"/>
              </w:rPr>
            </w:pPr>
            <w:del w:id="282" w:author="Hari Laksono" w:date="2018-05-15T15:56:00Z">
              <w:r w:rsidRPr="00AC15A8" w:rsidDel="0000362C">
                <w:rPr>
                  <w:rFonts w:ascii="Arial Narrow" w:eastAsia="Times New Roman" w:hAnsi="Arial Narrow" w:cs="Times New Roman"/>
                  <w:color w:val="000000"/>
                  <w:sz w:val="16"/>
                  <w:szCs w:val="16"/>
                </w:rPr>
                <w:delText>8</w:delText>
              </w:r>
            </w:del>
          </w:p>
        </w:tc>
        <w:tc>
          <w:tcPr>
            <w:tcW w:w="2970" w:type="dxa"/>
            <w:tcBorders>
              <w:top w:val="single" w:sz="4" w:space="0" w:color="auto"/>
              <w:left w:val="nil"/>
              <w:bottom w:val="single" w:sz="4" w:space="0" w:color="auto"/>
              <w:right w:val="single" w:sz="4" w:space="0" w:color="auto"/>
            </w:tcBorders>
            <w:shd w:val="clear" w:color="auto" w:fill="auto"/>
            <w:noWrap/>
            <w:vAlign w:val="bottom"/>
            <w:hideMark/>
            <w:tcPrChange w:id="283" w:author="Emmy Mutiarini" w:date="2018-05-10T18:03:00Z">
              <w:tcPr>
                <w:tcW w:w="2970" w:type="dxa"/>
                <w:gridSpan w:val="2"/>
                <w:tcBorders>
                  <w:top w:val="nil"/>
                  <w:left w:val="nil"/>
                  <w:bottom w:val="single" w:sz="4" w:space="0" w:color="auto"/>
                  <w:right w:val="single" w:sz="4" w:space="0" w:color="auto"/>
                </w:tcBorders>
                <w:shd w:val="clear" w:color="auto" w:fill="auto"/>
                <w:noWrap/>
                <w:vAlign w:val="bottom"/>
                <w:hideMark/>
              </w:tcPr>
            </w:tcPrChange>
          </w:tcPr>
          <w:p w14:paraId="26E9A906" w14:textId="648745A7" w:rsidR="00C471D4" w:rsidRPr="00AC15A8" w:rsidDel="0000362C" w:rsidRDefault="00C471D4" w:rsidP="00FA5464">
            <w:pPr>
              <w:spacing w:after="0" w:line="240" w:lineRule="auto"/>
              <w:rPr>
                <w:del w:id="284" w:author="Hari Laksono" w:date="2018-05-15T15:56:00Z"/>
                <w:rFonts w:ascii="Arial Narrow" w:eastAsia="Times New Roman" w:hAnsi="Arial Narrow" w:cs="Times New Roman"/>
                <w:color w:val="000000"/>
                <w:sz w:val="16"/>
                <w:szCs w:val="16"/>
              </w:rPr>
            </w:pPr>
            <w:del w:id="285" w:author="Hari Laksono" w:date="2018-05-15T15:56:00Z">
              <w:r w:rsidRPr="00AC15A8" w:rsidDel="0000362C">
                <w:rPr>
                  <w:rFonts w:ascii="Arial Narrow" w:eastAsia="Times New Roman" w:hAnsi="Arial Narrow" w:cs="Times New Roman"/>
                  <w:color w:val="000000"/>
                  <w:sz w:val="16"/>
                  <w:szCs w:val="16"/>
                </w:rPr>
                <w:delText>Dinas Kependudukan dan Pencatatan Sipil</w:delText>
              </w:r>
            </w:del>
          </w:p>
        </w:tc>
        <w:tc>
          <w:tcPr>
            <w:tcW w:w="3870" w:type="dxa"/>
            <w:tcBorders>
              <w:top w:val="single" w:sz="4" w:space="0" w:color="auto"/>
              <w:left w:val="nil"/>
              <w:bottom w:val="single" w:sz="4" w:space="0" w:color="auto"/>
              <w:right w:val="single" w:sz="4" w:space="0" w:color="auto"/>
            </w:tcBorders>
            <w:shd w:val="clear" w:color="auto" w:fill="auto"/>
            <w:noWrap/>
            <w:vAlign w:val="bottom"/>
            <w:hideMark/>
            <w:tcPrChange w:id="286" w:author="Emmy Mutiarini" w:date="2018-05-10T18:03:00Z">
              <w:tcPr>
                <w:tcW w:w="3870" w:type="dxa"/>
                <w:gridSpan w:val="2"/>
                <w:tcBorders>
                  <w:top w:val="nil"/>
                  <w:left w:val="nil"/>
                  <w:bottom w:val="single" w:sz="4" w:space="0" w:color="auto"/>
                  <w:right w:val="single" w:sz="4" w:space="0" w:color="auto"/>
                </w:tcBorders>
                <w:shd w:val="clear" w:color="auto" w:fill="auto"/>
                <w:noWrap/>
                <w:vAlign w:val="bottom"/>
                <w:hideMark/>
              </w:tcPr>
            </w:tcPrChange>
          </w:tcPr>
          <w:p w14:paraId="6D06114F" w14:textId="34880391" w:rsidR="00C471D4" w:rsidRPr="00AC15A8" w:rsidDel="0000362C" w:rsidRDefault="00C471D4" w:rsidP="00FA5464">
            <w:pPr>
              <w:spacing w:after="0" w:line="240" w:lineRule="auto"/>
              <w:rPr>
                <w:del w:id="287" w:author="Hari Laksono" w:date="2018-05-15T15:56:00Z"/>
                <w:rFonts w:ascii="Arial Narrow" w:eastAsia="Times New Roman" w:hAnsi="Arial Narrow" w:cs="Times New Roman"/>
                <w:color w:val="000000"/>
                <w:sz w:val="16"/>
                <w:szCs w:val="16"/>
              </w:rPr>
            </w:pPr>
            <w:del w:id="288" w:author="Hari Laksono" w:date="2018-05-15T15:56:00Z">
              <w:r w:rsidRPr="00AC15A8" w:rsidDel="0000362C">
                <w:rPr>
                  <w:rFonts w:ascii="Arial Narrow" w:eastAsia="Times New Roman" w:hAnsi="Arial Narrow" w:cs="Times New Roman"/>
                  <w:color w:val="000000"/>
                  <w:sz w:val="16"/>
                  <w:szCs w:val="16"/>
                </w:rPr>
                <w:delText>Drs. SUWARTA SH, MM</w:delText>
              </w:r>
            </w:del>
          </w:p>
        </w:tc>
      </w:tr>
    </w:tbl>
    <w:p w14:paraId="666085A1" w14:textId="7C25D597" w:rsidR="00204C3E" w:rsidDel="0000362C" w:rsidRDefault="00204C3E">
      <w:pPr>
        <w:rPr>
          <w:del w:id="289" w:author="Hari Laksono" w:date="2018-05-15T15:56:00Z"/>
        </w:rPr>
      </w:pPr>
    </w:p>
    <w:tbl>
      <w:tblPr>
        <w:tblW w:w="7353" w:type="dxa"/>
        <w:tblInd w:w="562" w:type="dxa"/>
        <w:tblLook w:val="04A0" w:firstRow="1" w:lastRow="0" w:firstColumn="1" w:lastColumn="0" w:noHBand="0" w:noVBand="1"/>
        <w:tblPrChange w:id="290" w:author="Emmy Mutiarini" w:date="2018-05-10T18:03:00Z">
          <w:tblPr>
            <w:tblW w:w="7353" w:type="dxa"/>
            <w:tblInd w:w="562" w:type="dxa"/>
            <w:tblLook w:val="04A0" w:firstRow="1" w:lastRow="0" w:firstColumn="1" w:lastColumn="0" w:noHBand="0" w:noVBand="1"/>
          </w:tblPr>
        </w:tblPrChange>
      </w:tblPr>
      <w:tblGrid>
        <w:gridCol w:w="513"/>
        <w:gridCol w:w="2970"/>
        <w:gridCol w:w="3870"/>
        <w:tblGridChange w:id="291">
          <w:tblGrid>
            <w:gridCol w:w="513"/>
            <w:gridCol w:w="2970"/>
            <w:gridCol w:w="3870"/>
          </w:tblGrid>
        </w:tblGridChange>
      </w:tblGrid>
      <w:tr w:rsidR="00204C3E" w:rsidRPr="00AC15A8" w:rsidDel="0000362C" w14:paraId="2BA95DF3" w14:textId="559683D4" w:rsidTr="00027D4D">
        <w:trPr>
          <w:trHeight w:val="300"/>
          <w:del w:id="292" w:author="Hari Laksono" w:date="2018-05-15T15:56:00Z"/>
          <w:trPrChange w:id="293" w:author="Emmy Mutiarini" w:date="2018-05-10T18:03:00Z">
            <w:trPr>
              <w:trHeight w:val="300"/>
            </w:trPr>
          </w:trPrChange>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bottom"/>
            <w:tcPrChange w:id="294" w:author="Emmy Mutiarini" w:date="2018-05-10T18:03:00Z">
              <w:tcPr>
                <w:tcW w:w="513"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F3573E" w14:textId="52800401" w:rsidR="00204C3E" w:rsidRPr="00204C3E" w:rsidDel="0000362C" w:rsidRDefault="00204C3E" w:rsidP="00204C3E">
            <w:pPr>
              <w:spacing w:after="0" w:line="240" w:lineRule="auto"/>
              <w:jc w:val="center"/>
              <w:rPr>
                <w:del w:id="295" w:author="Hari Laksono" w:date="2018-05-15T15:56:00Z"/>
                <w:rFonts w:ascii="Arial Narrow" w:eastAsia="Times New Roman" w:hAnsi="Arial Narrow" w:cs="Times New Roman"/>
                <w:b/>
                <w:bCs/>
                <w:color w:val="000000"/>
                <w:sz w:val="16"/>
                <w:szCs w:val="16"/>
              </w:rPr>
            </w:pPr>
            <w:del w:id="296" w:author="Hari Laksono" w:date="2018-05-15T15:56:00Z">
              <w:r w:rsidRPr="00204C3E" w:rsidDel="0000362C">
                <w:rPr>
                  <w:rFonts w:ascii="Arial Narrow" w:eastAsia="Times New Roman" w:hAnsi="Arial Narrow" w:cs="Times New Roman"/>
                  <w:b/>
                  <w:bCs/>
                  <w:color w:val="000000"/>
                  <w:sz w:val="16"/>
                  <w:szCs w:val="16"/>
                </w:rPr>
                <w:delText>NO</w:delText>
              </w:r>
            </w:del>
          </w:p>
        </w:tc>
        <w:tc>
          <w:tcPr>
            <w:tcW w:w="2970" w:type="dxa"/>
            <w:tcBorders>
              <w:top w:val="single" w:sz="4" w:space="0" w:color="auto"/>
              <w:left w:val="nil"/>
              <w:bottom w:val="single" w:sz="4" w:space="0" w:color="auto"/>
              <w:right w:val="single" w:sz="4" w:space="0" w:color="auto"/>
            </w:tcBorders>
            <w:shd w:val="clear" w:color="auto" w:fill="auto"/>
            <w:noWrap/>
            <w:vAlign w:val="bottom"/>
            <w:tcPrChange w:id="297" w:author="Emmy Mutiarini" w:date="2018-05-10T18:03:00Z">
              <w:tcPr>
                <w:tcW w:w="2970" w:type="dxa"/>
                <w:tcBorders>
                  <w:top w:val="single" w:sz="4" w:space="0" w:color="auto"/>
                  <w:left w:val="nil"/>
                  <w:bottom w:val="single" w:sz="4" w:space="0" w:color="auto"/>
                  <w:right w:val="single" w:sz="4" w:space="0" w:color="auto"/>
                </w:tcBorders>
                <w:shd w:val="clear" w:color="auto" w:fill="auto"/>
                <w:noWrap/>
                <w:vAlign w:val="bottom"/>
              </w:tcPr>
            </w:tcPrChange>
          </w:tcPr>
          <w:p w14:paraId="5566B2A0" w14:textId="142687D6" w:rsidR="00204C3E" w:rsidRPr="00204C3E" w:rsidDel="0000362C" w:rsidRDefault="00204C3E" w:rsidP="00204C3E">
            <w:pPr>
              <w:spacing w:after="0" w:line="240" w:lineRule="auto"/>
              <w:jc w:val="center"/>
              <w:rPr>
                <w:del w:id="298" w:author="Hari Laksono" w:date="2018-05-15T15:56:00Z"/>
                <w:rFonts w:ascii="Arial Narrow" w:eastAsia="Times New Roman" w:hAnsi="Arial Narrow" w:cs="Times New Roman"/>
                <w:b/>
                <w:bCs/>
                <w:color w:val="000000"/>
                <w:sz w:val="16"/>
                <w:szCs w:val="16"/>
              </w:rPr>
            </w:pPr>
            <w:del w:id="299" w:author="Hari Laksono" w:date="2018-05-15T15:56:00Z">
              <w:r w:rsidRPr="00204C3E" w:rsidDel="0000362C">
                <w:rPr>
                  <w:rFonts w:ascii="Arial Narrow" w:eastAsia="Times New Roman" w:hAnsi="Arial Narrow" w:cs="Times New Roman"/>
                  <w:b/>
                  <w:bCs/>
                  <w:color w:val="000000"/>
                  <w:sz w:val="16"/>
                  <w:szCs w:val="16"/>
                </w:rPr>
                <w:delText>NAMA OPD  TA. 2017</w:delText>
              </w:r>
            </w:del>
          </w:p>
        </w:tc>
        <w:tc>
          <w:tcPr>
            <w:tcW w:w="3870" w:type="dxa"/>
            <w:tcBorders>
              <w:top w:val="single" w:sz="4" w:space="0" w:color="auto"/>
              <w:left w:val="nil"/>
              <w:bottom w:val="single" w:sz="4" w:space="0" w:color="auto"/>
              <w:right w:val="single" w:sz="4" w:space="0" w:color="auto"/>
            </w:tcBorders>
            <w:shd w:val="clear" w:color="auto" w:fill="auto"/>
            <w:noWrap/>
            <w:vAlign w:val="bottom"/>
            <w:tcPrChange w:id="300" w:author="Emmy Mutiarini" w:date="2018-05-10T18:03:00Z">
              <w:tcPr>
                <w:tcW w:w="3870" w:type="dxa"/>
                <w:tcBorders>
                  <w:top w:val="single" w:sz="4" w:space="0" w:color="auto"/>
                  <w:left w:val="nil"/>
                  <w:bottom w:val="single" w:sz="4" w:space="0" w:color="auto"/>
                  <w:right w:val="single" w:sz="4" w:space="0" w:color="auto"/>
                </w:tcBorders>
                <w:shd w:val="clear" w:color="auto" w:fill="auto"/>
                <w:noWrap/>
                <w:vAlign w:val="bottom"/>
              </w:tcPr>
            </w:tcPrChange>
          </w:tcPr>
          <w:p w14:paraId="5FDF7A71" w14:textId="2535DEAE" w:rsidR="00204C3E" w:rsidRPr="00204C3E" w:rsidDel="0000362C" w:rsidRDefault="00204C3E" w:rsidP="00204C3E">
            <w:pPr>
              <w:spacing w:after="0" w:line="240" w:lineRule="auto"/>
              <w:jc w:val="center"/>
              <w:rPr>
                <w:del w:id="301" w:author="Hari Laksono" w:date="2018-05-15T15:56:00Z"/>
                <w:rFonts w:ascii="Arial Narrow" w:eastAsia="Times New Roman" w:hAnsi="Arial Narrow" w:cs="Times New Roman"/>
                <w:b/>
                <w:bCs/>
                <w:color w:val="000000"/>
                <w:sz w:val="16"/>
                <w:szCs w:val="16"/>
              </w:rPr>
            </w:pPr>
          </w:p>
          <w:p w14:paraId="1B69247C" w14:textId="5CAC35BD" w:rsidR="00204C3E" w:rsidRPr="00204C3E" w:rsidDel="0000362C" w:rsidRDefault="00204C3E" w:rsidP="00204C3E">
            <w:pPr>
              <w:spacing w:after="0" w:line="240" w:lineRule="auto"/>
              <w:jc w:val="center"/>
              <w:rPr>
                <w:del w:id="302" w:author="Hari Laksono" w:date="2018-05-15T15:56:00Z"/>
                <w:rFonts w:ascii="Arial Narrow" w:eastAsia="Times New Roman" w:hAnsi="Arial Narrow" w:cs="Times New Roman"/>
                <w:b/>
                <w:bCs/>
                <w:color w:val="000000"/>
                <w:sz w:val="16"/>
                <w:szCs w:val="16"/>
              </w:rPr>
            </w:pPr>
            <w:del w:id="303" w:author="Hari Laksono" w:date="2018-05-15T15:56:00Z">
              <w:r w:rsidRPr="00204C3E" w:rsidDel="0000362C">
                <w:rPr>
                  <w:rFonts w:ascii="Arial Narrow" w:eastAsia="Times New Roman" w:hAnsi="Arial Narrow" w:cs="Times New Roman"/>
                  <w:b/>
                  <w:bCs/>
                  <w:color w:val="000000"/>
                  <w:sz w:val="16"/>
                  <w:szCs w:val="16"/>
                </w:rPr>
                <w:delText>NAMA KEPALA OPD</w:delText>
              </w:r>
            </w:del>
          </w:p>
        </w:tc>
      </w:tr>
      <w:tr w:rsidR="00C471D4" w:rsidRPr="00AC15A8" w:rsidDel="0000362C" w14:paraId="4B82BE2F" w14:textId="2D6CE829" w:rsidTr="00204C3E">
        <w:trPr>
          <w:trHeight w:val="300"/>
          <w:del w:id="304" w:author="Hari Laksono" w:date="2018-05-15T15:56:00Z"/>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5EFE6" w14:textId="0A4C32A3" w:rsidR="00C471D4" w:rsidRPr="00AC15A8" w:rsidDel="0000362C" w:rsidRDefault="00C471D4" w:rsidP="00FA5464">
            <w:pPr>
              <w:spacing w:after="0" w:line="240" w:lineRule="auto"/>
              <w:jc w:val="center"/>
              <w:rPr>
                <w:del w:id="305" w:author="Hari Laksono" w:date="2018-05-15T15:56:00Z"/>
                <w:rFonts w:ascii="Arial Narrow" w:eastAsia="Times New Roman" w:hAnsi="Arial Narrow" w:cs="Times New Roman"/>
                <w:color w:val="000000"/>
                <w:sz w:val="16"/>
                <w:szCs w:val="16"/>
              </w:rPr>
            </w:pPr>
            <w:del w:id="306" w:author="Hari Laksono" w:date="2018-05-15T15:56:00Z">
              <w:r w:rsidRPr="00AC15A8" w:rsidDel="0000362C">
                <w:rPr>
                  <w:rFonts w:ascii="Arial Narrow" w:eastAsia="Times New Roman" w:hAnsi="Arial Narrow" w:cs="Times New Roman"/>
                  <w:color w:val="000000"/>
                  <w:sz w:val="16"/>
                  <w:szCs w:val="16"/>
                </w:rPr>
                <w:delText>9</w:delText>
              </w:r>
            </w:del>
          </w:p>
        </w:tc>
        <w:tc>
          <w:tcPr>
            <w:tcW w:w="2970" w:type="dxa"/>
            <w:tcBorders>
              <w:top w:val="single" w:sz="4" w:space="0" w:color="auto"/>
              <w:left w:val="nil"/>
              <w:bottom w:val="single" w:sz="4" w:space="0" w:color="auto"/>
              <w:right w:val="single" w:sz="4" w:space="0" w:color="auto"/>
            </w:tcBorders>
            <w:shd w:val="clear" w:color="auto" w:fill="auto"/>
            <w:noWrap/>
            <w:vAlign w:val="bottom"/>
            <w:hideMark/>
          </w:tcPr>
          <w:p w14:paraId="7C50FC01" w14:textId="283F49CB" w:rsidR="00C471D4" w:rsidRPr="00AC15A8" w:rsidDel="0000362C" w:rsidRDefault="00C471D4" w:rsidP="00FA5464">
            <w:pPr>
              <w:spacing w:after="0" w:line="240" w:lineRule="auto"/>
              <w:rPr>
                <w:del w:id="307" w:author="Hari Laksono" w:date="2018-05-15T15:56:00Z"/>
                <w:rFonts w:ascii="Arial Narrow" w:eastAsia="Times New Roman" w:hAnsi="Arial Narrow" w:cs="Times New Roman"/>
                <w:color w:val="000000"/>
                <w:sz w:val="16"/>
                <w:szCs w:val="16"/>
              </w:rPr>
            </w:pPr>
            <w:del w:id="308" w:author="Hari Laksono" w:date="2018-05-15T15:56:00Z">
              <w:r w:rsidRPr="00AC15A8" w:rsidDel="0000362C">
                <w:rPr>
                  <w:rFonts w:ascii="Arial Narrow" w:eastAsia="Times New Roman" w:hAnsi="Arial Narrow" w:cs="Times New Roman"/>
                  <w:color w:val="000000"/>
                  <w:sz w:val="16"/>
                  <w:szCs w:val="16"/>
                </w:rPr>
                <w:delText>Dinas Kesehatan</w:delText>
              </w:r>
            </w:del>
          </w:p>
        </w:tc>
        <w:tc>
          <w:tcPr>
            <w:tcW w:w="3870" w:type="dxa"/>
            <w:tcBorders>
              <w:top w:val="single" w:sz="4" w:space="0" w:color="auto"/>
              <w:left w:val="nil"/>
              <w:bottom w:val="single" w:sz="4" w:space="0" w:color="auto"/>
              <w:right w:val="single" w:sz="4" w:space="0" w:color="auto"/>
            </w:tcBorders>
            <w:shd w:val="clear" w:color="auto" w:fill="auto"/>
            <w:noWrap/>
            <w:vAlign w:val="bottom"/>
            <w:hideMark/>
          </w:tcPr>
          <w:p w14:paraId="49E0AE12" w14:textId="1EFEBB87" w:rsidR="00C471D4" w:rsidRPr="00AC15A8" w:rsidDel="0000362C" w:rsidRDefault="00C471D4" w:rsidP="00FA5464">
            <w:pPr>
              <w:spacing w:after="0" w:line="240" w:lineRule="auto"/>
              <w:rPr>
                <w:del w:id="309" w:author="Hari Laksono" w:date="2018-05-15T15:56:00Z"/>
                <w:rFonts w:ascii="Arial Narrow" w:eastAsia="Times New Roman" w:hAnsi="Arial Narrow" w:cs="Times New Roman"/>
                <w:color w:val="000000"/>
                <w:sz w:val="16"/>
                <w:szCs w:val="16"/>
              </w:rPr>
            </w:pPr>
            <w:del w:id="310" w:author="Hari Laksono" w:date="2018-05-15T15:56:00Z">
              <w:r w:rsidRPr="00AC15A8" w:rsidDel="0000362C">
                <w:rPr>
                  <w:rFonts w:ascii="Arial Narrow" w:eastAsia="Times New Roman" w:hAnsi="Arial Narrow" w:cs="Times New Roman"/>
                  <w:color w:val="000000"/>
                  <w:sz w:val="16"/>
                  <w:szCs w:val="16"/>
                </w:rPr>
                <w:delText>dr. SITI WAHYUNINGSIH M.Kes</w:delText>
              </w:r>
            </w:del>
          </w:p>
        </w:tc>
      </w:tr>
      <w:tr w:rsidR="00C471D4" w:rsidRPr="00AC15A8" w:rsidDel="0000362C" w14:paraId="03BDCA2D" w14:textId="1BAD21AE" w:rsidTr="00FA5464">
        <w:trPr>
          <w:trHeight w:val="300"/>
          <w:del w:id="311"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71C6DC26" w14:textId="461336A0" w:rsidR="00C471D4" w:rsidRPr="00AC15A8" w:rsidDel="0000362C" w:rsidRDefault="00C471D4" w:rsidP="00FA5464">
            <w:pPr>
              <w:spacing w:after="0" w:line="240" w:lineRule="auto"/>
              <w:jc w:val="center"/>
              <w:rPr>
                <w:del w:id="312" w:author="Hari Laksono" w:date="2018-05-15T15:56:00Z"/>
                <w:rFonts w:ascii="Arial Narrow" w:eastAsia="Times New Roman" w:hAnsi="Arial Narrow" w:cs="Times New Roman"/>
                <w:color w:val="000000"/>
                <w:sz w:val="16"/>
                <w:szCs w:val="16"/>
              </w:rPr>
            </w:pPr>
            <w:del w:id="313" w:author="Hari Laksono" w:date="2018-05-15T15:56:00Z">
              <w:r w:rsidRPr="00AC15A8" w:rsidDel="0000362C">
                <w:rPr>
                  <w:rFonts w:ascii="Arial Narrow" w:eastAsia="Times New Roman" w:hAnsi="Arial Narrow" w:cs="Times New Roman"/>
                  <w:color w:val="000000"/>
                  <w:sz w:val="16"/>
                  <w:szCs w:val="16"/>
                </w:rPr>
                <w:delText>10</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74F89E27" w14:textId="6A2367C6" w:rsidR="00C471D4" w:rsidRPr="00AC15A8" w:rsidDel="0000362C" w:rsidRDefault="00C471D4" w:rsidP="00FA5464">
            <w:pPr>
              <w:spacing w:after="0" w:line="240" w:lineRule="auto"/>
              <w:rPr>
                <w:del w:id="314" w:author="Hari Laksono" w:date="2018-05-15T15:56:00Z"/>
                <w:rFonts w:ascii="Arial Narrow" w:eastAsia="Times New Roman" w:hAnsi="Arial Narrow" w:cs="Times New Roman"/>
                <w:color w:val="000000"/>
                <w:sz w:val="16"/>
                <w:szCs w:val="16"/>
              </w:rPr>
            </w:pPr>
            <w:del w:id="315" w:author="Hari Laksono" w:date="2018-05-15T15:56:00Z">
              <w:r w:rsidRPr="00AC15A8" w:rsidDel="0000362C">
                <w:rPr>
                  <w:rFonts w:ascii="Arial Narrow" w:eastAsia="Times New Roman" w:hAnsi="Arial Narrow" w:cs="Times New Roman"/>
                  <w:color w:val="000000"/>
                  <w:sz w:val="16"/>
                  <w:szCs w:val="16"/>
                </w:rPr>
                <w:delText>Dinas Komunikasi, Informatika, Statistik dan Persandian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0D84438" w14:textId="6B50F3FD" w:rsidR="00C471D4" w:rsidRPr="00AC15A8" w:rsidDel="0000362C" w:rsidRDefault="00C471D4" w:rsidP="00FA5464">
            <w:pPr>
              <w:spacing w:after="0" w:line="240" w:lineRule="auto"/>
              <w:rPr>
                <w:del w:id="316" w:author="Hari Laksono" w:date="2018-05-15T15:56:00Z"/>
                <w:rFonts w:ascii="Arial Narrow" w:eastAsia="Times New Roman" w:hAnsi="Arial Narrow" w:cs="Times New Roman"/>
                <w:color w:val="000000"/>
                <w:sz w:val="16"/>
                <w:szCs w:val="16"/>
              </w:rPr>
            </w:pPr>
            <w:del w:id="317" w:author="Hari Laksono" w:date="2018-05-15T15:56:00Z">
              <w:r w:rsidRPr="00AC15A8" w:rsidDel="0000362C">
                <w:rPr>
                  <w:rFonts w:ascii="Arial Narrow" w:eastAsia="Times New Roman" w:hAnsi="Arial Narrow" w:cs="Times New Roman"/>
                  <w:color w:val="000000"/>
                  <w:sz w:val="16"/>
                  <w:szCs w:val="16"/>
                </w:rPr>
                <w:delText>Ir. SRI WARDHANI POERBOWIDJOJO M.T.</w:delText>
              </w:r>
            </w:del>
          </w:p>
        </w:tc>
      </w:tr>
      <w:tr w:rsidR="00C471D4" w:rsidRPr="00AC15A8" w:rsidDel="0000362C" w14:paraId="250A3EA6" w14:textId="7F7B148F" w:rsidTr="00FA5464">
        <w:trPr>
          <w:trHeight w:val="300"/>
          <w:del w:id="318"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2301CBCF" w14:textId="5BF1D1EC" w:rsidR="00C471D4" w:rsidRPr="00AC15A8" w:rsidDel="0000362C" w:rsidRDefault="00C471D4" w:rsidP="00FA5464">
            <w:pPr>
              <w:spacing w:after="0" w:line="240" w:lineRule="auto"/>
              <w:jc w:val="center"/>
              <w:rPr>
                <w:del w:id="319" w:author="Hari Laksono" w:date="2018-05-15T15:56:00Z"/>
                <w:rFonts w:ascii="Arial Narrow" w:eastAsia="Times New Roman" w:hAnsi="Arial Narrow" w:cs="Times New Roman"/>
                <w:color w:val="000000"/>
                <w:sz w:val="16"/>
                <w:szCs w:val="16"/>
              </w:rPr>
            </w:pPr>
            <w:del w:id="320" w:author="Hari Laksono" w:date="2018-05-15T15:56:00Z">
              <w:r w:rsidRPr="00AC15A8" w:rsidDel="0000362C">
                <w:rPr>
                  <w:rFonts w:ascii="Arial Narrow" w:eastAsia="Times New Roman" w:hAnsi="Arial Narrow" w:cs="Times New Roman"/>
                  <w:color w:val="000000"/>
                  <w:sz w:val="16"/>
                  <w:szCs w:val="16"/>
                </w:rPr>
                <w:delText>11</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16F490A9" w14:textId="670F3009" w:rsidR="00C471D4" w:rsidRPr="00AC15A8" w:rsidDel="0000362C" w:rsidRDefault="00C471D4" w:rsidP="00FA5464">
            <w:pPr>
              <w:spacing w:after="0" w:line="240" w:lineRule="auto"/>
              <w:rPr>
                <w:del w:id="321" w:author="Hari Laksono" w:date="2018-05-15T15:56:00Z"/>
                <w:rFonts w:ascii="Arial Narrow" w:eastAsia="Times New Roman" w:hAnsi="Arial Narrow" w:cs="Times New Roman"/>
                <w:color w:val="000000"/>
                <w:sz w:val="16"/>
                <w:szCs w:val="16"/>
              </w:rPr>
            </w:pPr>
            <w:del w:id="322" w:author="Hari Laksono" w:date="2018-05-15T15:56:00Z">
              <w:r w:rsidRPr="00AC15A8" w:rsidDel="0000362C">
                <w:rPr>
                  <w:rFonts w:ascii="Arial Narrow" w:eastAsia="Times New Roman" w:hAnsi="Arial Narrow" w:cs="Times New Roman"/>
                  <w:color w:val="000000"/>
                  <w:sz w:val="16"/>
                  <w:szCs w:val="16"/>
                </w:rPr>
                <w:delText>Dinas Koperasi dan Usaha Kecil Menengah</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3F5E7062" w14:textId="4CB2B949" w:rsidR="00C471D4" w:rsidRPr="00AC15A8" w:rsidDel="0000362C" w:rsidRDefault="00C471D4" w:rsidP="00FA5464">
            <w:pPr>
              <w:spacing w:after="0" w:line="240" w:lineRule="auto"/>
              <w:rPr>
                <w:del w:id="323" w:author="Hari Laksono" w:date="2018-05-15T15:56:00Z"/>
                <w:rFonts w:ascii="Arial Narrow" w:eastAsia="Times New Roman" w:hAnsi="Arial Narrow" w:cs="Times New Roman"/>
                <w:color w:val="000000"/>
                <w:sz w:val="16"/>
                <w:szCs w:val="16"/>
              </w:rPr>
            </w:pPr>
            <w:del w:id="324" w:author="Hari Laksono" w:date="2018-05-15T15:56:00Z">
              <w:r w:rsidRPr="00AC15A8" w:rsidDel="0000362C">
                <w:rPr>
                  <w:rFonts w:ascii="Arial Narrow" w:eastAsia="Times New Roman" w:hAnsi="Arial Narrow" w:cs="Times New Roman"/>
                  <w:color w:val="000000"/>
                  <w:sz w:val="16"/>
                  <w:szCs w:val="16"/>
                </w:rPr>
                <w:delText xml:space="preserve"> NUR HARYANI SE, MM</w:delText>
              </w:r>
            </w:del>
          </w:p>
        </w:tc>
      </w:tr>
      <w:tr w:rsidR="00C471D4" w:rsidRPr="00AC15A8" w:rsidDel="0000362C" w14:paraId="07BA4B34" w14:textId="2EA233E7" w:rsidTr="00FA5464">
        <w:trPr>
          <w:trHeight w:val="300"/>
          <w:del w:id="325"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15123CC6" w14:textId="2FD0B97F" w:rsidR="00C471D4" w:rsidRPr="00AC15A8" w:rsidDel="0000362C" w:rsidRDefault="00C471D4" w:rsidP="00FA5464">
            <w:pPr>
              <w:spacing w:after="0" w:line="240" w:lineRule="auto"/>
              <w:jc w:val="center"/>
              <w:rPr>
                <w:del w:id="326" w:author="Hari Laksono" w:date="2018-05-15T15:56:00Z"/>
                <w:rFonts w:ascii="Arial Narrow" w:eastAsia="Times New Roman" w:hAnsi="Arial Narrow" w:cs="Times New Roman"/>
                <w:color w:val="000000"/>
                <w:sz w:val="16"/>
                <w:szCs w:val="16"/>
              </w:rPr>
            </w:pPr>
            <w:del w:id="327" w:author="Hari Laksono" w:date="2018-05-15T15:56:00Z">
              <w:r w:rsidRPr="00AC15A8" w:rsidDel="0000362C">
                <w:rPr>
                  <w:rFonts w:ascii="Arial Narrow" w:eastAsia="Times New Roman" w:hAnsi="Arial Narrow" w:cs="Times New Roman"/>
                  <w:color w:val="000000"/>
                  <w:sz w:val="16"/>
                  <w:szCs w:val="16"/>
                </w:rPr>
                <w:delText>12</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77B242EE" w14:textId="7569073D" w:rsidR="00C471D4" w:rsidRPr="00AC15A8" w:rsidDel="0000362C" w:rsidRDefault="00C471D4" w:rsidP="00FA5464">
            <w:pPr>
              <w:spacing w:after="0" w:line="240" w:lineRule="auto"/>
              <w:rPr>
                <w:del w:id="328" w:author="Hari Laksono" w:date="2018-05-15T15:56:00Z"/>
                <w:rFonts w:ascii="Arial Narrow" w:eastAsia="Times New Roman" w:hAnsi="Arial Narrow" w:cs="Times New Roman"/>
                <w:color w:val="000000"/>
                <w:sz w:val="16"/>
                <w:szCs w:val="16"/>
              </w:rPr>
            </w:pPr>
            <w:del w:id="329" w:author="Hari Laksono" w:date="2018-05-15T15:56:00Z">
              <w:r w:rsidRPr="00AC15A8" w:rsidDel="0000362C">
                <w:rPr>
                  <w:rFonts w:ascii="Arial Narrow" w:eastAsia="Times New Roman" w:hAnsi="Arial Narrow" w:cs="Times New Roman"/>
                  <w:color w:val="000000"/>
                  <w:sz w:val="16"/>
                  <w:szCs w:val="16"/>
                </w:rPr>
                <w:delText>Dinas Lingkungan Hidup</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CBE9DD9" w14:textId="2C114C20" w:rsidR="00C471D4" w:rsidRPr="00AC15A8" w:rsidDel="0000362C" w:rsidRDefault="00C471D4" w:rsidP="00FA5464">
            <w:pPr>
              <w:spacing w:after="0" w:line="240" w:lineRule="auto"/>
              <w:rPr>
                <w:del w:id="330" w:author="Hari Laksono" w:date="2018-05-15T15:56:00Z"/>
                <w:rFonts w:ascii="Arial Narrow" w:eastAsia="Times New Roman" w:hAnsi="Arial Narrow" w:cs="Times New Roman"/>
                <w:color w:val="000000"/>
                <w:sz w:val="16"/>
                <w:szCs w:val="16"/>
              </w:rPr>
            </w:pPr>
            <w:del w:id="331" w:author="Hari Laksono" w:date="2018-05-15T15:56:00Z">
              <w:r w:rsidRPr="00AC15A8" w:rsidDel="0000362C">
                <w:rPr>
                  <w:rFonts w:ascii="Arial Narrow" w:eastAsia="Times New Roman" w:hAnsi="Arial Narrow" w:cs="Times New Roman"/>
                  <w:color w:val="000000"/>
                  <w:sz w:val="16"/>
                  <w:szCs w:val="16"/>
                </w:rPr>
                <w:delText>Drs. HASTA GUNAWAN MM</w:delText>
              </w:r>
            </w:del>
          </w:p>
        </w:tc>
      </w:tr>
      <w:tr w:rsidR="00C471D4" w:rsidRPr="00AC15A8" w:rsidDel="0000362C" w14:paraId="03F975E8" w14:textId="5DCA5C23" w:rsidTr="00FA5464">
        <w:trPr>
          <w:trHeight w:val="300"/>
          <w:del w:id="332"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10E3B44E" w14:textId="1FADFB50" w:rsidR="00C471D4" w:rsidRPr="00AC15A8" w:rsidDel="0000362C" w:rsidRDefault="00C471D4" w:rsidP="00FA5464">
            <w:pPr>
              <w:spacing w:after="0" w:line="240" w:lineRule="auto"/>
              <w:jc w:val="center"/>
              <w:rPr>
                <w:del w:id="333" w:author="Hari Laksono" w:date="2018-05-15T15:56:00Z"/>
                <w:rFonts w:ascii="Arial Narrow" w:eastAsia="Times New Roman" w:hAnsi="Arial Narrow" w:cs="Times New Roman"/>
                <w:color w:val="000000"/>
                <w:sz w:val="16"/>
                <w:szCs w:val="16"/>
              </w:rPr>
            </w:pPr>
            <w:del w:id="334" w:author="Hari Laksono" w:date="2018-05-15T15:56:00Z">
              <w:r w:rsidRPr="00AC15A8" w:rsidDel="0000362C">
                <w:rPr>
                  <w:rFonts w:ascii="Arial Narrow" w:eastAsia="Times New Roman" w:hAnsi="Arial Narrow" w:cs="Times New Roman"/>
                  <w:color w:val="000000"/>
                  <w:sz w:val="16"/>
                  <w:szCs w:val="16"/>
                </w:rPr>
                <w:delText>13</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0A88C079" w14:textId="708EF018" w:rsidR="00C471D4" w:rsidRPr="00AC15A8" w:rsidDel="0000362C" w:rsidRDefault="00C471D4" w:rsidP="00FA5464">
            <w:pPr>
              <w:spacing w:after="0" w:line="240" w:lineRule="auto"/>
              <w:rPr>
                <w:del w:id="335" w:author="Hari Laksono" w:date="2018-05-15T15:56:00Z"/>
                <w:rFonts w:ascii="Arial Narrow" w:eastAsia="Times New Roman" w:hAnsi="Arial Narrow" w:cs="Times New Roman"/>
                <w:color w:val="000000"/>
                <w:sz w:val="16"/>
                <w:szCs w:val="16"/>
              </w:rPr>
            </w:pPr>
            <w:del w:id="336" w:author="Hari Laksono" w:date="2018-05-15T15:56:00Z">
              <w:r w:rsidRPr="00AC15A8" w:rsidDel="0000362C">
                <w:rPr>
                  <w:rFonts w:ascii="Arial Narrow" w:eastAsia="Times New Roman" w:hAnsi="Arial Narrow" w:cs="Times New Roman"/>
                  <w:color w:val="000000"/>
                  <w:sz w:val="16"/>
                  <w:szCs w:val="16"/>
                </w:rPr>
                <w:delText>Dinas Pariwisata</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3B4C94E9" w14:textId="369DC639" w:rsidR="00C471D4" w:rsidRPr="00AC15A8" w:rsidDel="0000362C" w:rsidRDefault="00C471D4" w:rsidP="00FA5464">
            <w:pPr>
              <w:spacing w:after="0" w:line="240" w:lineRule="auto"/>
              <w:rPr>
                <w:del w:id="337" w:author="Hari Laksono" w:date="2018-05-15T15:56:00Z"/>
                <w:rFonts w:ascii="Arial Narrow" w:eastAsia="Times New Roman" w:hAnsi="Arial Narrow" w:cs="Times New Roman"/>
                <w:color w:val="000000"/>
                <w:sz w:val="16"/>
                <w:szCs w:val="16"/>
              </w:rPr>
            </w:pPr>
            <w:del w:id="338" w:author="Hari Laksono" w:date="2018-05-15T15:56:00Z">
              <w:r w:rsidRPr="00AC15A8" w:rsidDel="0000362C">
                <w:rPr>
                  <w:rFonts w:ascii="Arial Narrow" w:eastAsia="Times New Roman" w:hAnsi="Arial Narrow" w:cs="Times New Roman"/>
                  <w:color w:val="000000"/>
                  <w:sz w:val="16"/>
                  <w:szCs w:val="16"/>
                </w:rPr>
                <w:delText xml:space="preserve"> BASUKI ANGGORO HEXA SE</w:delText>
              </w:r>
            </w:del>
          </w:p>
        </w:tc>
      </w:tr>
      <w:tr w:rsidR="00C471D4" w:rsidRPr="00AC15A8" w:rsidDel="0000362C" w14:paraId="46A5FC6C" w14:textId="21A3B63A" w:rsidTr="00FA5464">
        <w:trPr>
          <w:trHeight w:val="300"/>
          <w:del w:id="339"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142CEECB" w14:textId="373D85FA" w:rsidR="00C471D4" w:rsidRPr="00AC15A8" w:rsidDel="0000362C" w:rsidRDefault="00C471D4" w:rsidP="00FA5464">
            <w:pPr>
              <w:spacing w:after="0" w:line="240" w:lineRule="auto"/>
              <w:jc w:val="center"/>
              <w:rPr>
                <w:del w:id="340" w:author="Hari Laksono" w:date="2018-05-15T15:56:00Z"/>
                <w:rFonts w:ascii="Arial Narrow" w:eastAsia="Times New Roman" w:hAnsi="Arial Narrow" w:cs="Times New Roman"/>
                <w:color w:val="000000"/>
                <w:sz w:val="16"/>
                <w:szCs w:val="16"/>
              </w:rPr>
            </w:pPr>
            <w:del w:id="341" w:author="Hari Laksono" w:date="2018-05-15T15:56:00Z">
              <w:r w:rsidRPr="00AC15A8" w:rsidDel="0000362C">
                <w:rPr>
                  <w:rFonts w:ascii="Arial Narrow" w:eastAsia="Times New Roman" w:hAnsi="Arial Narrow" w:cs="Times New Roman"/>
                  <w:color w:val="000000"/>
                  <w:sz w:val="16"/>
                  <w:szCs w:val="16"/>
                </w:rPr>
                <w:delText>14</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1AD1AD5A" w14:textId="4E49AACD" w:rsidR="00C471D4" w:rsidRPr="00AC15A8" w:rsidDel="0000362C" w:rsidRDefault="00C471D4" w:rsidP="00FA5464">
            <w:pPr>
              <w:spacing w:after="0" w:line="240" w:lineRule="auto"/>
              <w:rPr>
                <w:del w:id="342" w:author="Hari Laksono" w:date="2018-05-15T15:56:00Z"/>
                <w:rFonts w:ascii="Arial Narrow" w:eastAsia="Times New Roman" w:hAnsi="Arial Narrow" w:cs="Times New Roman"/>
                <w:color w:val="000000"/>
                <w:sz w:val="16"/>
                <w:szCs w:val="16"/>
              </w:rPr>
            </w:pPr>
            <w:del w:id="343" w:author="Hari Laksono" w:date="2018-05-15T15:56:00Z">
              <w:r w:rsidRPr="00AC15A8" w:rsidDel="0000362C">
                <w:rPr>
                  <w:rFonts w:ascii="Arial Narrow" w:eastAsia="Times New Roman" w:hAnsi="Arial Narrow" w:cs="Times New Roman"/>
                  <w:color w:val="000000"/>
                  <w:sz w:val="16"/>
                  <w:szCs w:val="16"/>
                </w:rPr>
                <w:delText>Dinas Pekerjaan Umum dan Penataan Ruang</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78F413BC" w14:textId="7B2A5249" w:rsidR="00C471D4" w:rsidRPr="00AC15A8" w:rsidDel="0000362C" w:rsidRDefault="00C471D4" w:rsidP="00FA5464">
            <w:pPr>
              <w:spacing w:after="0" w:line="240" w:lineRule="auto"/>
              <w:rPr>
                <w:del w:id="344" w:author="Hari Laksono" w:date="2018-05-15T15:56:00Z"/>
                <w:rFonts w:ascii="Arial Narrow" w:eastAsia="Times New Roman" w:hAnsi="Arial Narrow" w:cs="Times New Roman"/>
                <w:color w:val="000000"/>
                <w:sz w:val="16"/>
                <w:szCs w:val="16"/>
              </w:rPr>
            </w:pPr>
            <w:del w:id="345" w:author="Hari Laksono" w:date="2018-05-15T15:56:00Z">
              <w:r w:rsidRPr="00AC15A8" w:rsidDel="0000362C">
                <w:rPr>
                  <w:rFonts w:ascii="Arial Narrow" w:eastAsia="Times New Roman" w:hAnsi="Arial Narrow" w:cs="Times New Roman"/>
                  <w:color w:val="000000"/>
                  <w:sz w:val="16"/>
                  <w:szCs w:val="16"/>
                </w:rPr>
                <w:delText xml:space="preserve">Ir. ENDAH SITARESMI SURYANDARI </w:delText>
              </w:r>
            </w:del>
          </w:p>
        </w:tc>
      </w:tr>
      <w:tr w:rsidR="00C471D4" w:rsidRPr="00AC15A8" w:rsidDel="0000362C" w14:paraId="598BECC0" w14:textId="785A04CB" w:rsidTr="00FA5464">
        <w:trPr>
          <w:trHeight w:val="300"/>
          <w:del w:id="346"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68D18F14" w14:textId="2092A4B7" w:rsidR="00C471D4" w:rsidRPr="00AC15A8" w:rsidDel="0000362C" w:rsidRDefault="00C471D4" w:rsidP="00FA5464">
            <w:pPr>
              <w:spacing w:after="0" w:line="240" w:lineRule="auto"/>
              <w:jc w:val="center"/>
              <w:rPr>
                <w:del w:id="347" w:author="Hari Laksono" w:date="2018-05-15T15:56:00Z"/>
                <w:rFonts w:ascii="Arial Narrow" w:eastAsia="Times New Roman" w:hAnsi="Arial Narrow" w:cs="Times New Roman"/>
                <w:color w:val="000000"/>
                <w:sz w:val="16"/>
                <w:szCs w:val="16"/>
              </w:rPr>
            </w:pPr>
            <w:del w:id="348" w:author="Hari Laksono" w:date="2018-05-15T15:56:00Z">
              <w:r w:rsidRPr="00AC15A8" w:rsidDel="0000362C">
                <w:rPr>
                  <w:rFonts w:ascii="Arial Narrow" w:eastAsia="Times New Roman" w:hAnsi="Arial Narrow" w:cs="Times New Roman"/>
                  <w:color w:val="000000"/>
                  <w:sz w:val="16"/>
                  <w:szCs w:val="16"/>
                </w:rPr>
                <w:delText>15</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4A6AD5EC" w14:textId="34C5CB8F" w:rsidR="00C471D4" w:rsidRPr="00AC15A8" w:rsidDel="0000362C" w:rsidRDefault="00C471D4" w:rsidP="00FA5464">
            <w:pPr>
              <w:spacing w:after="0" w:line="240" w:lineRule="auto"/>
              <w:rPr>
                <w:del w:id="349" w:author="Hari Laksono" w:date="2018-05-15T15:56:00Z"/>
                <w:rFonts w:ascii="Arial Narrow" w:eastAsia="Times New Roman" w:hAnsi="Arial Narrow" w:cs="Times New Roman"/>
                <w:color w:val="000000"/>
                <w:sz w:val="16"/>
                <w:szCs w:val="16"/>
              </w:rPr>
            </w:pPr>
            <w:del w:id="350" w:author="Hari Laksono" w:date="2018-05-15T15:56:00Z">
              <w:r w:rsidRPr="00AC15A8" w:rsidDel="0000362C">
                <w:rPr>
                  <w:rFonts w:ascii="Arial Narrow" w:eastAsia="Times New Roman" w:hAnsi="Arial Narrow" w:cs="Times New Roman"/>
                  <w:color w:val="000000"/>
                  <w:sz w:val="16"/>
                  <w:szCs w:val="16"/>
                </w:rPr>
                <w:delText>Dinas Pemadam Kebakaran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7F9D8889" w14:textId="231F06F1" w:rsidR="00C471D4" w:rsidRPr="00AC15A8" w:rsidDel="0000362C" w:rsidRDefault="00C471D4" w:rsidP="00FA5464">
            <w:pPr>
              <w:spacing w:after="0" w:line="240" w:lineRule="auto"/>
              <w:rPr>
                <w:del w:id="351" w:author="Hari Laksono" w:date="2018-05-15T15:56:00Z"/>
                <w:rFonts w:ascii="Arial Narrow" w:eastAsia="Times New Roman" w:hAnsi="Arial Narrow" w:cs="Times New Roman"/>
                <w:color w:val="000000"/>
                <w:sz w:val="16"/>
                <w:szCs w:val="16"/>
              </w:rPr>
            </w:pPr>
            <w:del w:id="352" w:author="Hari Laksono" w:date="2018-05-15T15:56:00Z">
              <w:r w:rsidRPr="00AC15A8" w:rsidDel="0000362C">
                <w:rPr>
                  <w:rFonts w:ascii="Arial Narrow" w:eastAsia="Times New Roman" w:hAnsi="Arial Narrow" w:cs="Times New Roman"/>
                  <w:color w:val="000000"/>
                  <w:sz w:val="16"/>
                  <w:szCs w:val="16"/>
                </w:rPr>
                <w:delText>Ir. GATOT SUTANTO M.Si</w:delText>
              </w:r>
            </w:del>
          </w:p>
        </w:tc>
      </w:tr>
      <w:tr w:rsidR="00C471D4" w:rsidRPr="00AC15A8" w:rsidDel="0000362C" w14:paraId="3FBC3B1E" w14:textId="47C6A27C" w:rsidTr="00FA5464">
        <w:trPr>
          <w:trHeight w:val="300"/>
          <w:del w:id="353" w:author="Hari Laksono" w:date="2018-05-15T15:56:00Z"/>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065AB0" w14:textId="3076D742" w:rsidR="00C471D4" w:rsidRPr="00AC15A8" w:rsidDel="0000362C" w:rsidRDefault="00C471D4" w:rsidP="00FA5464">
            <w:pPr>
              <w:spacing w:after="0" w:line="240" w:lineRule="auto"/>
              <w:jc w:val="center"/>
              <w:rPr>
                <w:del w:id="354" w:author="Hari Laksono" w:date="2018-05-15T15:56:00Z"/>
                <w:rFonts w:ascii="Arial Narrow" w:eastAsia="Times New Roman" w:hAnsi="Arial Narrow" w:cs="Times New Roman"/>
                <w:color w:val="000000"/>
                <w:sz w:val="16"/>
                <w:szCs w:val="16"/>
              </w:rPr>
            </w:pPr>
            <w:del w:id="355" w:author="Hari Laksono" w:date="2018-05-15T15:56:00Z">
              <w:r w:rsidRPr="00AC15A8" w:rsidDel="0000362C">
                <w:rPr>
                  <w:rFonts w:ascii="Arial Narrow" w:eastAsia="Times New Roman" w:hAnsi="Arial Narrow" w:cs="Times New Roman"/>
                  <w:color w:val="000000"/>
                  <w:sz w:val="16"/>
                  <w:szCs w:val="16"/>
                </w:rPr>
                <w:delText>16</w:delText>
              </w:r>
            </w:del>
          </w:p>
        </w:tc>
        <w:tc>
          <w:tcPr>
            <w:tcW w:w="2970" w:type="dxa"/>
            <w:tcBorders>
              <w:top w:val="single" w:sz="4" w:space="0" w:color="auto"/>
              <w:left w:val="nil"/>
              <w:bottom w:val="single" w:sz="4" w:space="0" w:color="auto"/>
              <w:right w:val="single" w:sz="4" w:space="0" w:color="auto"/>
            </w:tcBorders>
            <w:shd w:val="clear" w:color="auto" w:fill="auto"/>
            <w:noWrap/>
            <w:vAlign w:val="bottom"/>
            <w:hideMark/>
          </w:tcPr>
          <w:p w14:paraId="56D20314" w14:textId="5A2CCE06" w:rsidR="00C471D4" w:rsidRPr="00AC15A8" w:rsidDel="0000362C" w:rsidRDefault="00C471D4" w:rsidP="00FA5464">
            <w:pPr>
              <w:spacing w:after="0" w:line="240" w:lineRule="auto"/>
              <w:rPr>
                <w:del w:id="356" w:author="Hari Laksono" w:date="2018-05-15T15:56:00Z"/>
                <w:rFonts w:ascii="Arial Narrow" w:eastAsia="Times New Roman" w:hAnsi="Arial Narrow" w:cs="Times New Roman"/>
                <w:color w:val="000000"/>
                <w:sz w:val="16"/>
                <w:szCs w:val="16"/>
              </w:rPr>
            </w:pPr>
            <w:del w:id="357" w:author="Hari Laksono" w:date="2018-05-15T15:56:00Z">
              <w:r w:rsidRPr="00AC15A8" w:rsidDel="0000362C">
                <w:rPr>
                  <w:rFonts w:ascii="Arial Narrow" w:eastAsia="Times New Roman" w:hAnsi="Arial Narrow" w:cs="Times New Roman"/>
                  <w:color w:val="000000"/>
                  <w:sz w:val="16"/>
                  <w:szCs w:val="16"/>
                </w:rPr>
                <w:delText>Dinas Pemberdayaan Perempuan, Perlindungan Anak dan Pemberdayaan Masyarakat</w:delText>
              </w:r>
            </w:del>
          </w:p>
        </w:tc>
        <w:tc>
          <w:tcPr>
            <w:tcW w:w="3870" w:type="dxa"/>
            <w:tcBorders>
              <w:top w:val="single" w:sz="4" w:space="0" w:color="auto"/>
              <w:left w:val="nil"/>
              <w:bottom w:val="single" w:sz="4" w:space="0" w:color="auto"/>
              <w:right w:val="single" w:sz="4" w:space="0" w:color="auto"/>
            </w:tcBorders>
            <w:shd w:val="clear" w:color="auto" w:fill="auto"/>
            <w:noWrap/>
            <w:vAlign w:val="bottom"/>
            <w:hideMark/>
          </w:tcPr>
          <w:p w14:paraId="51CCFABE" w14:textId="107085B8" w:rsidR="00C471D4" w:rsidRPr="00AC15A8" w:rsidDel="0000362C" w:rsidRDefault="00C471D4" w:rsidP="00FA5464">
            <w:pPr>
              <w:spacing w:after="0" w:line="240" w:lineRule="auto"/>
              <w:rPr>
                <w:del w:id="358" w:author="Hari Laksono" w:date="2018-05-15T15:56:00Z"/>
                <w:rFonts w:ascii="Arial Narrow" w:eastAsia="Times New Roman" w:hAnsi="Arial Narrow" w:cs="Times New Roman"/>
                <w:color w:val="000000"/>
                <w:sz w:val="16"/>
                <w:szCs w:val="16"/>
              </w:rPr>
            </w:pPr>
            <w:del w:id="359" w:author="Hari Laksono" w:date="2018-05-15T15:56:00Z">
              <w:r w:rsidRPr="00AC15A8" w:rsidDel="0000362C">
                <w:rPr>
                  <w:rFonts w:ascii="Arial Narrow" w:eastAsia="Times New Roman" w:hAnsi="Arial Narrow" w:cs="Times New Roman"/>
                  <w:color w:val="000000"/>
                  <w:sz w:val="16"/>
                  <w:szCs w:val="16"/>
                </w:rPr>
                <w:delText>Drs. WIDDI SRIHANTO MM</w:delText>
              </w:r>
            </w:del>
          </w:p>
        </w:tc>
      </w:tr>
      <w:tr w:rsidR="00C471D4" w:rsidRPr="00AC15A8" w:rsidDel="0000362C" w14:paraId="4E7D2EB7" w14:textId="3F3530B3" w:rsidTr="00FA5464">
        <w:trPr>
          <w:trHeight w:val="300"/>
          <w:del w:id="360"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334BD8C" w14:textId="2A544331" w:rsidR="00C471D4" w:rsidRPr="00AC15A8" w:rsidDel="0000362C" w:rsidRDefault="00C471D4" w:rsidP="00FA5464">
            <w:pPr>
              <w:spacing w:after="0" w:line="240" w:lineRule="auto"/>
              <w:jc w:val="center"/>
              <w:rPr>
                <w:del w:id="361" w:author="Hari Laksono" w:date="2018-05-15T15:56:00Z"/>
                <w:rFonts w:ascii="Arial Narrow" w:eastAsia="Times New Roman" w:hAnsi="Arial Narrow" w:cs="Times New Roman"/>
                <w:color w:val="000000"/>
                <w:sz w:val="16"/>
                <w:szCs w:val="16"/>
              </w:rPr>
            </w:pPr>
            <w:del w:id="362" w:author="Hari Laksono" w:date="2018-05-15T15:56:00Z">
              <w:r w:rsidRPr="00AC15A8" w:rsidDel="0000362C">
                <w:rPr>
                  <w:rFonts w:ascii="Arial Narrow" w:eastAsia="Times New Roman" w:hAnsi="Arial Narrow" w:cs="Times New Roman"/>
                  <w:color w:val="000000"/>
                  <w:sz w:val="16"/>
                  <w:szCs w:val="16"/>
                </w:rPr>
                <w:delText>17</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095880ED" w14:textId="7DA287F6" w:rsidR="00C471D4" w:rsidRPr="00AC15A8" w:rsidDel="0000362C" w:rsidRDefault="00C471D4" w:rsidP="00FA5464">
            <w:pPr>
              <w:spacing w:after="0" w:line="240" w:lineRule="auto"/>
              <w:rPr>
                <w:del w:id="363" w:author="Hari Laksono" w:date="2018-05-15T15:56:00Z"/>
                <w:rFonts w:ascii="Arial Narrow" w:eastAsia="Times New Roman" w:hAnsi="Arial Narrow" w:cs="Times New Roman"/>
                <w:color w:val="000000"/>
                <w:sz w:val="16"/>
                <w:szCs w:val="16"/>
              </w:rPr>
            </w:pPr>
            <w:del w:id="364" w:author="Hari Laksono" w:date="2018-05-15T15:56:00Z">
              <w:r w:rsidRPr="00AC15A8" w:rsidDel="0000362C">
                <w:rPr>
                  <w:rFonts w:ascii="Arial Narrow" w:eastAsia="Times New Roman" w:hAnsi="Arial Narrow" w:cs="Times New Roman"/>
                  <w:color w:val="000000"/>
                  <w:sz w:val="16"/>
                  <w:szCs w:val="16"/>
                </w:rPr>
                <w:delText>Dinas Penanaman Modal dan Pelayanan Terpadu Satu Pintu</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2356A824" w14:textId="5F46EE6A" w:rsidR="00C471D4" w:rsidRPr="00AC15A8" w:rsidDel="0000362C" w:rsidRDefault="00C471D4" w:rsidP="00FA5464">
            <w:pPr>
              <w:spacing w:after="0" w:line="240" w:lineRule="auto"/>
              <w:rPr>
                <w:del w:id="365" w:author="Hari Laksono" w:date="2018-05-15T15:56:00Z"/>
                <w:rFonts w:ascii="Arial Narrow" w:eastAsia="Times New Roman" w:hAnsi="Arial Narrow" w:cs="Times New Roman"/>
                <w:color w:val="000000"/>
                <w:sz w:val="16"/>
                <w:szCs w:val="16"/>
              </w:rPr>
            </w:pPr>
            <w:del w:id="366" w:author="Hari Laksono" w:date="2018-05-15T15:56:00Z">
              <w:r w:rsidRPr="00AC15A8" w:rsidDel="0000362C">
                <w:rPr>
                  <w:rFonts w:ascii="Arial Narrow" w:eastAsia="Times New Roman" w:hAnsi="Arial Narrow" w:cs="Times New Roman"/>
                  <w:color w:val="000000"/>
                  <w:sz w:val="16"/>
                  <w:szCs w:val="16"/>
                </w:rPr>
                <w:delText>Drs. TOTO AMANTO MM</w:delText>
              </w:r>
            </w:del>
          </w:p>
        </w:tc>
      </w:tr>
      <w:tr w:rsidR="00C471D4" w:rsidRPr="00AC15A8" w:rsidDel="0000362C" w14:paraId="1A14055F" w14:textId="5FD4961C" w:rsidTr="00FA5464">
        <w:trPr>
          <w:trHeight w:val="300"/>
          <w:del w:id="367"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37600D1" w14:textId="769A14D9" w:rsidR="00C471D4" w:rsidRPr="00AC15A8" w:rsidDel="0000362C" w:rsidRDefault="00C471D4" w:rsidP="00FA5464">
            <w:pPr>
              <w:spacing w:after="0" w:line="240" w:lineRule="auto"/>
              <w:jc w:val="center"/>
              <w:rPr>
                <w:del w:id="368" w:author="Hari Laksono" w:date="2018-05-15T15:56:00Z"/>
                <w:rFonts w:ascii="Arial Narrow" w:eastAsia="Times New Roman" w:hAnsi="Arial Narrow" w:cs="Times New Roman"/>
                <w:color w:val="000000"/>
                <w:sz w:val="16"/>
                <w:szCs w:val="16"/>
              </w:rPr>
            </w:pPr>
            <w:del w:id="369" w:author="Hari Laksono" w:date="2018-05-15T15:56:00Z">
              <w:r w:rsidRPr="00AC15A8" w:rsidDel="0000362C">
                <w:rPr>
                  <w:rFonts w:ascii="Arial Narrow" w:eastAsia="Times New Roman" w:hAnsi="Arial Narrow" w:cs="Times New Roman"/>
                  <w:color w:val="000000"/>
                  <w:sz w:val="16"/>
                  <w:szCs w:val="16"/>
                </w:rPr>
                <w:delText>18</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510A1FB3" w14:textId="101EB029" w:rsidR="00C471D4" w:rsidRPr="00AC15A8" w:rsidDel="0000362C" w:rsidRDefault="00C471D4" w:rsidP="00FA5464">
            <w:pPr>
              <w:spacing w:after="0" w:line="240" w:lineRule="auto"/>
              <w:rPr>
                <w:del w:id="370" w:author="Hari Laksono" w:date="2018-05-15T15:56:00Z"/>
                <w:rFonts w:ascii="Arial Narrow" w:eastAsia="Times New Roman" w:hAnsi="Arial Narrow" w:cs="Times New Roman"/>
                <w:color w:val="000000"/>
                <w:sz w:val="16"/>
                <w:szCs w:val="16"/>
              </w:rPr>
            </w:pPr>
            <w:del w:id="371" w:author="Hari Laksono" w:date="2018-05-15T15:56:00Z">
              <w:r w:rsidRPr="00AC15A8" w:rsidDel="0000362C">
                <w:rPr>
                  <w:rFonts w:ascii="Arial Narrow" w:eastAsia="Times New Roman" w:hAnsi="Arial Narrow" w:cs="Times New Roman"/>
                  <w:color w:val="000000"/>
                  <w:sz w:val="16"/>
                  <w:szCs w:val="16"/>
                </w:rPr>
                <w:delText>Dinas Pendidikan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C6F04B3" w14:textId="0458DAF5" w:rsidR="00C471D4" w:rsidRPr="00AC15A8" w:rsidDel="0000362C" w:rsidRDefault="00C471D4" w:rsidP="00FA5464">
            <w:pPr>
              <w:spacing w:after="0" w:line="240" w:lineRule="auto"/>
              <w:rPr>
                <w:del w:id="372" w:author="Hari Laksono" w:date="2018-05-15T15:56:00Z"/>
                <w:rFonts w:ascii="Arial Narrow" w:eastAsia="Times New Roman" w:hAnsi="Arial Narrow" w:cs="Times New Roman"/>
                <w:color w:val="000000"/>
                <w:sz w:val="16"/>
                <w:szCs w:val="16"/>
              </w:rPr>
            </w:pPr>
            <w:del w:id="373" w:author="Hari Laksono" w:date="2018-05-15T15:56:00Z">
              <w:r w:rsidRPr="00AC15A8" w:rsidDel="0000362C">
                <w:rPr>
                  <w:rFonts w:ascii="Arial Narrow" w:eastAsia="Times New Roman" w:hAnsi="Arial Narrow" w:cs="Times New Roman"/>
                  <w:color w:val="000000"/>
                  <w:sz w:val="16"/>
                  <w:szCs w:val="16"/>
                </w:rPr>
                <w:delText xml:space="preserve"> ETTY RETNOWATI SH, M.H.</w:delText>
              </w:r>
            </w:del>
          </w:p>
        </w:tc>
      </w:tr>
      <w:tr w:rsidR="00C471D4" w:rsidRPr="00AC15A8" w:rsidDel="0000362C" w14:paraId="5E27B598" w14:textId="095609C1" w:rsidTr="00FA5464">
        <w:trPr>
          <w:trHeight w:val="300"/>
          <w:del w:id="374"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0D1EC5C9" w14:textId="798F9758" w:rsidR="00C471D4" w:rsidRPr="00AC15A8" w:rsidDel="0000362C" w:rsidRDefault="00C471D4" w:rsidP="00FA5464">
            <w:pPr>
              <w:spacing w:after="0" w:line="240" w:lineRule="auto"/>
              <w:jc w:val="center"/>
              <w:rPr>
                <w:del w:id="375" w:author="Hari Laksono" w:date="2018-05-15T15:56:00Z"/>
                <w:rFonts w:ascii="Arial Narrow" w:eastAsia="Times New Roman" w:hAnsi="Arial Narrow" w:cs="Times New Roman"/>
                <w:color w:val="000000"/>
                <w:sz w:val="16"/>
                <w:szCs w:val="16"/>
              </w:rPr>
            </w:pPr>
            <w:del w:id="376" w:author="Hari Laksono" w:date="2018-05-15T15:56:00Z">
              <w:r w:rsidRPr="00AC15A8" w:rsidDel="0000362C">
                <w:rPr>
                  <w:rFonts w:ascii="Arial Narrow" w:eastAsia="Times New Roman" w:hAnsi="Arial Narrow" w:cs="Times New Roman"/>
                  <w:color w:val="000000"/>
                  <w:sz w:val="16"/>
                  <w:szCs w:val="16"/>
                </w:rPr>
                <w:delText>19</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7096734D" w14:textId="14AE0FBF" w:rsidR="00C471D4" w:rsidRPr="00AC15A8" w:rsidDel="0000362C" w:rsidRDefault="00C471D4" w:rsidP="00FA5464">
            <w:pPr>
              <w:spacing w:after="0" w:line="240" w:lineRule="auto"/>
              <w:rPr>
                <w:del w:id="377" w:author="Hari Laksono" w:date="2018-05-15T15:56:00Z"/>
                <w:rFonts w:ascii="Arial Narrow" w:eastAsia="Times New Roman" w:hAnsi="Arial Narrow" w:cs="Times New Roman"/>
                <w:color w:val="000000"/>
                <w:sz w:val="16"/>
                <w:szCs w:val="16"/>
              </w:rPr>
            </w:pPr>
            <w:del w:id="378" w:author="Hari Laksono" w:date="2018-05-15T15:56:00Z">
              <w:r w:rsidRPr="00AC15A8" w:rsidDel="0000362C">
                <w:rPr>
                  <w:rFonts w:ascii="Arial Narrow" w:eastAsia="Times New Roman" w:hAnsi="Arial Narrow" w:cs="Times New Roman"/>
                  <w:color w:val="000000"/>
                  <w:sz w:val="16"/>
                  <w:szCs w:val="16"/>
                </w:rPr>
                <w:delText>Dinas Pengendalian Penduduk dan Keluarga Berencana</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56D25585" w14:textId="749EC0C4" w:rsidR="00C471D4" w:rsidRPr="00AC15A8" w:rsidDel="0000362C" w:rsidRDefault="00C471D4" w:rsidP="00FA5464">
            <w:pPr>
              <w:spacing w:after="0" w:line="240" w:lineRule="auto"/>
              <w:rPr>
                <w:del w:id="379" w:author="Hari Laksono" w:date="2018-05-15T15:56:00Z"/>
                <w:rFonts w:ascii="Arial Narrow" w:eastAsia="Times New Roman" w:hAnsi="Arial Narrow" w:cs="Times New Roman"/>
                <w:color w:val="000000"/>
                <w:sz w:val="16"/>
                <w:szCs w:val="16"/>
              </w:rPr>
            </w:pPr>
            <w:del w:id="380" w:author="Hari Laksono" w:date="2018-05-15T15:56:00Z">
              <w:r w:rsidRPr="00AC15A8" w:rsidDel="0000362C">
                <w:rPr>
                  <w:rFonts w:ascii="Arial Narrow" w:eastAsia="Times New Roman" w:hAnsi="Arial Narrow" w:cs="Times New Roman"/>
                  <w:color w:val="000000"/>
                  <w:sz w:val="16"/>
                  <w:szCs w:val="16"/>
                </w:rPr>
                <w:delText xml:space="preserve"> ARIANI INDRIASTUTI SH</w:delText>
              </w:r>
            </w:del>
          </w:p>
        </w:tc>
      </w:tr>
      <w:tr w:rsidR="00C471D4" w:rsidRPr="00AC15A8" w:rsidDel="0000362C" w14:paraId="3910279C" w14:textId="53A78F10" w:rsidTr="00FA5464">
        <w:trPr>
          <w:trHeight w:val="300"/>
          <w:del w:id="381"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46E5FBC" w14:textId="44C0EFFA" w:rsidR="00C471D4" w:rsidRPr="00AC15A8" w:rsidDel="0000362C" w:rsidRDefault="00C471D4" w:rsidP="00FA5464">
            <w:pPr>
              <w:spacing w:after="0" w:line="240" w:lineRule="auto"/>
              <w:jc w:val="center"/>
              <w:rPr>
                <w:del w:id="382" w:author="Hari Laksono" w:date="2018-05-15T15:56:00Z"/>
                <w:rFonts w:ascii="Arial Narrow" w:eastAsia="Times New Roman" w:hAnsi="Arial Narrow" w:cs="Times New Roman"/>
                <w:color w:val="000000"/>
                <w:sz w:val="16"/>
                <w:szCs w:val="16"/>
              </w:rPr>
            </w:pPr>
            <w:del w:id="383" w:author="Hari Laksono" w:date="2018-05-15T15:56:00Z">
              <w:r w:rsidRPr="00AC15A8" w:rsidDel="0000362C">
                <w:rPr>
                  <w:rFonts w:ascii="Arial Narrow" w:eastAsia="Times New Roman" w:hAnsi="Arial Narrow" w:cs="Times New Roman"/>
                  <w:color w:val="000000"/>
                  <w:sz w:val="16"/>
                  <w:szCs w:val="16"/>
                </w:rPr>
                <w:delText>20</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095B8F22" w14:textId="38C332DF" w:rsidR="00C471D4" w:rsidRPr="00AC15A8" w:rsidDel="0000362C" w:rsidRDefault="00C471D4" w:rsidP="00FA5464">
            <w:pPr>
              <w:spacing w:after="0" w:line="240" w:lineRule="auto"/>
              <w:rPr>
                <w:del w:id="384" w:author="Hari Laksono" w:date="2018-05-15T15:56:00Z"/>
                <w:rFonts w:ascii="Arial Narrow" w:eastAsia="Times New Roman" w:hAnsi="Arial Narrow" w:cs="Times New Roman"/>
                <w:color w:val="000000"/>
                <w:sz w:val="16"/>
                <w:szCs w:val="16"/>
              </w:rPr>
            </w:pPr>
            <w:del w:id="385" w:author="Hari Laksono" w:date="2018-05-15T15:56:00Z">
              <w:r w:rsidRPr="00AC15A8" w:rsidDel="0000362C">
                <w:rPr>
                  <w:rFonts w:ascii="Arial Narrow" w:eastAsia="Times New Roman" w:hAnsi="Arial Narrow" w:cs="Times New Roman"/>
                  <w:color w:val="000000"/>
                  <w:sz w:val="16"/>
                  <w:szCs w:val="16"/>
                </w:rPr>
                <w:delText>Dinas Perdagangan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188ECB0B" w14:textId="524C495E" w:rsidR="00C471D4" w:rsidRPr="00AC15A8" w:rsidDel="0000362C" w:rsidRDefault="00C471D4" w:rsidP="00FA5464">
            <w:pPr>
              <w:spacing w:after="0" w:line="240" w:lineRule="auto"/>
              <w:rPr>
                <w:del w:id="386" w:author="Hari Laksono" w:date="2018-05-15T15:56:00Z"/>
                <w:rFonts w:ascii="Arial Narrow" w:eastAsia="Times New Roman" w:hAnsi="Arial Narrow" w:cs="Times New Roman"/>
                <w:color w:val="000000"/>
                <w:sz w:val="16"/>
                <w:szCs w:val="16"/>
              </w:rPr>
            </w:pPr>
            <w:del w:id="387" w:author="Hari Laksono" w:date="2018-05-15T15:56:00Z">
              <w:r w:rsidRPr="00AC15A8" w:rsidDel="0000362C">
                <w:rPr>
                  <w:rFonts w:ascii="Arial Narrow" w:eastAsia="Times New Roman" w:hAnsi="Arial Narrow" w:cs="Times New Roman"/>
                  <w:color w:val="000000"/>
                  <w:sz w:val="16"/>
                  <w:szCs w:val="16"/>
                </w:rPr>
                <w:delText xml:space="preserve"> SUBAGIYO MM</w:delText>
              </w:r>
            </w:del>
          </w:p>
        </w:tc>
      </w:tr>
      <w:tr w:rsidR="00C471D4" w:rsidRPr="00AC15A8" w:rsidDel="0000362C" w14:paraId="0EDAE906" w14:textId="24E160A9" w:rsidTr="00FA5464">
        <w:trPr>
          <w:trHeight w:val="300"/>
          <w:del w:id="388"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BCC5181" w14:textId="5E283293" w:rsidR="00C471D4" w:rsidRPr="00AC15A8" w:rsidDel="0000362C" w:rsidRDefault="00C471D4" w:rsidP="00FA5464">
            <w:pPr>
              <w:spacing w:after="0" w:line="240" w:lineRule="auto"/>
              <w:jc w:val="center"/>
              <w:rPr>
                <w:del w:id="389" w:author="Hari Laksono" w:date="2018-05-15T15:56:00Z"/>
                <w:rFonts w:ascii="Arial Narrow" w:eastAsia="Times New Roman" w:hAnsi="Arial Narrow" w:cs="Times New Roman"/>
                <w:color w:val="000000"/>
                <w:sz w:val="16"/>
                <w:szCs w:val="16"/>
              </w:rPr>
            </w:pPr>
            <w:del w:id="390" w:author="Hari Laksono" w:date="2018-05-15T15:56:00Z">
              <w:r w:rsidRPr="00AC15A8" w:rsidDel="0000362C">
                <w:rPr>
                  <w:rFonts w:ascii="Arial Narrow" w:eastAsia="Times New Roman" w:hAnsi="Arial Narrow" w:cs="Times New Roman"/>
                  <w:color w:val="000000"/>
                  <w:sz w:val="16"/>
                  <w:szCs w:val="16"/>
                </w:rPr>
                <w:delText>21</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285FA6CB" w14:textId="47292278" w:rsidR="00C471D4" w:rsidRPr="00AC15A8" w:rsidDel="0000362C" w:rsidRDefault="00C471D4" w:rsidP="00FA5464">
            <w:pPr>
              <w:spacing w:after="0" w:line="240" w:lineRule="auto"/>
              <w:rPr>
                <w:del w:id="391" w:author="Hari Laksono" w:date="2018-05-15T15:56:00Z"/>
                <w:rFonts w:ascii="Arial Narrow" w:eastAsia="Times New Roman" w:hAnsi="Arial Narrow" w:cs="Times New Roman"/>
                <w:color w:val="000000"/>
                <w:sz w:val="16"/>
                <w:szCs w:val="16"/>
              </w:rPr>
            </w:pPr>
            <w:del w:id="392" w:author="Hari Laksono" w:date="2018-05-15T15:56:00Z">
              <w:r w:rsidRPr="00AC15A8" w:rsidDel="0000362C">
                <w:rPr>
                  <w:rFonts w:ascii="Arial Narrow" w:eastAsia="Times New Roman" w:hAnsi="Arial Narrow" w:cs="Times New Roman"/>
                  <w:color w:val="000000"/>
                  <w:sz w:val="16"/>
                  <w:szCs w:val="16"/>
                </w:rPr>
                <w:delText>Dinas Perhubungan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788E86EB" w14:textId="101C331C" w:rsidR="00C471D4" w:rsidRPr="00AC15A8" w:rsidDel="0000362C" w:rsidRDefault="00C471D4" w:rsidP="00FA5464">
            <w:pPr>
              <w:spacing w:after="0" w:line="240" w:lineRule="auto"/>
              <w:rPr>
                <w:del w:id="393" w:author="Hari Laksono" w:date="2018-05-15T15:56:00Z"/>
                <w:rFonts w:ascii="Arial Narrow" w:eastAsia="Times New Roman" w:hAnsi="Arial Narrow" w:cs="Times New Roman"/>
                <w:color w:val="000000"/>
                <w:sz w:val="16"/>
                <w:szCs w:val="16"/>
              </w:rPr>
            </w:pPr>
            <w:del w:id="394" w:author="Hari Laksono" w:date="2018-05-15T15:56:00Z">
              <w:r w:rsidRPr="00AC15A8" w:rsidDel="0000362C">
                <w:rPr>
                  <w:rFonts w:ascii="Arial Narrow" w:eastAsia="Times New Roman" w:hAnsi="Arial Narrow" w:cs="Times New Roman"/>
                  <w:color w:val="000000"/>
                  <w:sz w:val="16"/>
                  <w:szCs w:val="16"/>
                </w:rPr>
                <w:delText xml:space="preserve">Drs. HARI PRIHATNO </w:delText>
              </w:r>
            </w:del>
          </w:p>
        </w:tc>
      </w:tr>
      <w:tr w:rsidR="00C471D4" w:rsidRPr="00AC15A8" w:rsidDel="0000362C" w14:paraId="4B7AE3E3" w14:textId="4251110E" w:rsidTr="00FA5464">
        <w:trPr>
          <w:trHeight w:val="300"/>
          <w:del w:id="395"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7F2A4432" w14:textId="754602AA" w:rsidR="00C471D4" w:rsidRPr="00AC15A8" w:rsidDel="0000362C" w:rsidRDefault="00C471D4" w:rsidP="00FA5464">
            <w:pPr>
              <w:spacing w:after="0" w:line="240" w:lineRule="auto"/>
              <w:jc w:val="center"/>
              <w:rPr>
                <w:del w:id="396" w:author="Hari Laksono" w:date="2018-05-15T15:56:00Z"/>
                <w:rFonts w:ascii="Arial Narrow" w:eastAsia="Times New Roman" w:hAnsi="Arial Narrow" w:cs="Times New Roman"/>
                <w:color w:val="000000"/>
                <w:sz w:val="16"/>
                <w:szCs w:val="16"/>
              </w:rPr>
            </w:pPr>
            <w:del w:id="397" w:author="Hari Laksono" w:date="2018-05-15T15:56:00Z">
              <w:r w:rsidRPr="00AC15A8" w:rsidDel="0000362C">
                <w:rPr>
                  <w:rFonts w:ascii="Arial Narrow" w:eastAsia="Times New Roman" w:hAnsi="Arial Narrow" w:cs="Times New Roman"/>
                  <w:color w:val="000000"/>
                  <w:sz w:val="16"/>
                  <w:szCs w:val="16"/>
                </w:rPr>
                <w:delText>22</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13873B23" w14:textId="19E13AB5" w:rsidR="00C471D4" w:rsidRPr="00AC15A8" w:rsidDel="0000362C" w:rsidRDefault="00C471D4" w:rsidP="00FA5464">
            <w:pPr>
              <w:spacing w:after="0" w:line="240" w:lineRule="auto"/>
              <w:rPr>
                <w:del w:id="398" w:author="Hari Laksono" w:date="2018-05-15T15:56:00Z"/>
                <w:rFonts w:ascii="Arial Narrow" w:eastAsia="Times New Roman" w:hAnsi="Arial Narrow" w:cs="Times New Roman"/>
                <w:color w:val="000000"/>
                <w:sz w:val="16"/>
                <w:szCs w:val="16"/>
              </w:rPr>
            </w:pPr>
            <w:del w:id="399" w:author="Hari Laksono" w:date="2018-05-15T15:56:00Z">
              <w:r w:rsidRPr="00AC15A8" w:rsidDel="0000362C">
                <w:rPr>
                  <w:rFonts w:ascii="Arial Narrow" w:eastAsia="Times New Roman" w:hAnsi="Arial Narrow" w:cs="Times New Roman"/>
                  <w:color w:val="000000"/>
                  <w:sz w:val="16"/>
                  <w:szCs w:val="16"/>
                </w:rPr>
                <w:delText>Dinas Pertanian, Ketahanan Pangan dan Perikanan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45F462B0" w14:textId="7095EA79" w:rsidR="00C471D4" w:rsidRPr="00AC15A8" w:rsidDel="0000362C" w:rsidRDefault="00C471D4" w:rsidP="00FA5464">
            <w:pPr>
              <w:spacing w:after="0" w:line="240" w:lineRule="auto"/>
              <w:rPr>
                <w:del w:id="400" w:author="Hari Laksono" w:date="2018-05-15T15:56:00Z"/>
                <w:rFonts w:ascii="Arial Narrow" w:eastAsia="Times New Roman" w:hAnsi="Arial Narrow" w:cs="Times New Roman"/>
                <w:color w:val="000000"/>
                <w:sz w:val="16"/>
                <w:szCs w:val="16"/>
              </w:rPr>
            </w:pPr>
            <w:del w:id="401" w:author="Hari Laksono" w:date="2018-05-15T15:56:00Z">
              <w:r w:rsidRPr="00AC15A8" w:rsidDel="0000362C">
                <w:rPr>
                  <w:rFonts w:ascii="Arial Narrow" w:eastAsia="Times New Roman" w:hAnsi="Arial Narrow" w:cs="Times New Roman"/>
                  <w:color w:val="000000"/>
                  <w:sz w:val="16"/>
                  <w:szCs w:val="16"/>
                </w:rPr>
                <w:delText xml:space="preserve">drh. WENI EKAYANTI </w:delText>
              </w:r>
            </w:del>
          </w:p>
        </w:tc>
      </w:tr>
      <w:tr w:rsidR="00C471D4" w:rsidRPr="00AC15A8" w:rsidDel="0000362C" w14:paraId="4045257F" w14:textId="4188CC14" w:rsidTr="00FA5464">
        <w:trPr>
          <w:trHeight w:val="300"/>
          <w:del w:id="402"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4854F29" w14:textId="3B080B8C" w:rsidR="00C471D4" w:rsidRPr="00AC15A8" w:rsidDel="0000362C" w:rsidRDefault="00C471D4" w:rsidP="00FA5464">
            <w:pPr>
              <w:spacing w:after="0" w:line="240" w:lineRule="auto"/>
              <w:jc w:val="center"/>
              <w:rPr>
                <w:del w:id="403" w:author="Hari Laksono" w:date="2018-05-15T15:56:00Z"/>
                <w:rFonts w:ascii="Arial Narrow" w:eastAsia="Times New Roman" w:hAnsi="Arial Narrow" w:cs="Times New Roman"/>
                <w:color w:val="000000"/>
                <w:sz w:val="16"/>
                <w:szCs w:val="16"/>
              </w:rPr>
            </w:pPr>
            <w:del w:id="404" w:author="Hari Laksono" w:date="2018-05-15T15:56:00Z">
              <w:r w:rsidRPr="00AC15A8" w:rsidDel="0000362C">
                <w:rPr>
                  <w:rFonts w:ascii="Arial Narrow" w:eastAsia="Times New Roman" w:hAnsi="Arial Narrow" w:cs="Times New Roman"/>
                  <w:color w:val="000000"/>
                  <w:sz w:val="16"/>
                  <w:szCs w:val="16"/>
                </w:rPr>
                <w:delText>23</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493AAD9D" w14:textId="3EAFBBF2" w:rsidR="00C471D4" w:rsidRPr="00AC15A8" w:rsidDel="0000362C" w:rsidRDefault="00C471D4" w:rsidP="00FA5464">
            <w:pPr>
              <w:spacing w:after="0" w:line="240" w:lineRule="auto"/>
              <w:rPr>
                <w:del w:id="405" w:author="Hari Laksono" w:date="2018-05-15T15:56:00Z"/>
                <w:rFonts w:ascii="Arial Narrow" w:eastAsia="Times New Roman" w:hAnsi="Arial Narrow" w:cs="Times New Roman"/>
                <w:color w:val="000000"/>
                <w:sz w:val="16"/>
                <w:szCs w:val="16"/>
              </w:rPr>
            </w:pPr>
            <w:del w:id="406" w:author="Hari Laksono" w:date="2018-05-15T15:56:00Z">
              <w:r w:rsidRPr="00AC15A8" w:rsidDel="0000362C">
                <w:rPr>
                  <w:rFonts w:ascii="Arial Narrow" w:eastAsia="Times New Roman" w:hAnsi="Arial Narrow" w:cs="Times New Roman"/>
                  <w:color w:val="000000"/>
                  <w:sz w:val="16"/>
                  <w:szCs w:val="16"/>
                </w:rPr>
                <w:delText>Dinas Perumahan, Kawasan Permukiman dan Pertanahan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6B233214" w14:textId="76CA14B1" w:rsidR="00C471D4" w:rsidRPr="00AC15A8" w:rsidDel="0000362C" w:rsidRDefault="00C471D4" w:rsidP="00FA5464">
            <w:pPr>
              <w:spacing w:after="0" w:line="240" w:lineRule="auto"/>
              <w:rPr>
                <w:del w:id="407" w:author="Hari Laksono" w:date="2018-05-15T15:56:00Z"/>
                <w:rFonts w:ascii="Arial Narrow" w:eastAsia="Times New Roman" w:hAnsi="Arial Narrow" w:cs="Times New Roman"/>
                <w:color w:val="000000"/>
                <w:sz w:val="16"/>
                <w:szCs w:val="16"/>
              </w:rPr>
            </w:pPr>
            <w:del w:id="408" w:author="Hari Laksono" w:date="2018-05-15T15:56:00Z">
              <w:r w:rsidRPr="00AC15A8" w:rsidDel="0000362C">
                <w:rPr>
                  <w:rFonts w:ascii="Arial Narrow" w:eastAsia="Times New Roman" w:hAnsi="Arial Narrow" w:cs="Times New Roman"/>
                  <w:color w:val="000000"/>
                  <w:sz w:val="16"/>
                  <w:szCs w:val="16"/>
                </w:rPr>
                <w:delText>Drs. AGUS DJOKO WITIARSO ST, M.Si</w:delText>
              </w:r>
            </w:del>
          </w:p>
        </w:tc>
      </w:tr>
      <w:tr w:rsidR="00C471D4" w:rsidRPr="00AC15A8" w:rsidDel="0000362C" w14:paraId="3EC67B84" w14:textId="5E4D33D6" w:rsidTr="00FA5464">
        <w:trPr>
          <w:trHeight w:val="300"/>
          <w:del w:id="409"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7BC5945" w14:textId="3809E5D2" w:rsidR="00C471D4" w:rsidRPr="00AC15A8" w:rsidDel="0000362C" w:rsidRDefault="00C471D4" w:rsidP="00FA5464">
            <w:pPr>
              <w:spacing w:after="0" w:line="240" w:lineRule="auto"/>
              <w:jc w:val="center"/>
              <w:rPr>
                <w:del w:id="410" w:author="Hari Laksono" w:date="2018-05-15T15:56:00Z"/>
                <w:rFonts w:ascii="Arial Narrow" w:eastAsia="Times New Roman" w:hAnsi="Arial Narrow" w:cs="Times New Roman"/>
                <w:color w:val="000000"/>
                <w:sz w:val="16"/>
                <w:szCs w:val="16"/>
              </w:rPr>
            </w:pPr>
            <w:del w:id="411" w:author="Hari Laksono" w:date="2018-05-15T15:56:00Z">
              <w:r w:rsidRPr="00AC15A8" w:rsidDel="0000362C">
                <w:rPr>
                  <w:rFonts w:ascii="Arial Narrow" w:eastAsia="Times New Roman" w:hAnsi="Arial Narrow" w:cs="Times New Roman"/>
                  <w:color w:val="000000"/>
                  <w:sz w:val="16"/>
                  <w:szCs w:val="16"/>
                </w:rPr>
                <w:delText>24</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4FB987A1" w14:textId="6EC278DC" w:rsidR="00C471D4" w:rsidRPr="00AC15A8" w:rsidDel="0000362C" w:rsidRDefault="00C471D4" w:rsidP="00FA5464">
            <w:pPr>
              <w:spacing w:after="0" w:line="240" w:lineRule="auto"/>
              <w:rPr>
                <w:del w:id="412" w:author="Hari Laksono" w:date="2018-05-15T15:56:00Z"/>
                <w:rFonts w:ascii="Arial Narrow" w:eastAsia="Times New Roman" w:hAnsi="Arial Narrow" w:cs="Times New Roman"/>
                <w:color w:val="000000"/>
                <w:sz w:val="16"/>
                <w:szCs w:val="16"/>
              </w:rPr>
            </w:pPr>
            <w:del w:id="413" w:author="Hari Laksono" w:date="2018-05-15T15:56:00Z">
              <w:r w:rsidRPr="00AC15A8" w:rsidDel="0000362C">
                <w:rPr>
                  <w:rFonts w:ascii="Arial Narrow" w:eastAsia="Times New Roman" w:hAnsi="Arial Narrow" w:cs="Times New Roman"/>
                  <w:color w:val="000000"/>
                  <w:sz w:val="16"/>
                  <w:szCs w:val="16"/>
                </w:rPr>
                <w:delText>Dinas Sosial</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1B9503FB" w14:textId="35A38C61" w:rsidR="00C471D4" w:rsidRPr="00AC15A8" w:rsidDel="0000362C" w:rsidRDefault="00C471D4" w:rsidP="00FA5464">
            <w:pPr>
              <w:spacing w:after="0" w:line="240" w:lineRule="auto"/>
              <w:rPr>
                <w:del w:id="414" w:author="Hari Laksono" w:date="2018-05-15T15:56:00Z"/>
                <w:rFonts w:ascii="Arial Narrow" w:eastAsia="Times New Roman" w:hAnsi="Arial Narrow" w:cs="Times New Roman"/>
                <w:color w:val="000000"/>
                <w:sz w:val="16"/>
                <w:szCs w:val="16"/>
              </w:rPr>
            </w:pPr>
            <w:del w:id="415" w:author="Hari Laksono" w:date="2018-05-15T15:56:00Z">
              <w:r w:rsidRPr="00AC15A8" w:rsidDel="0000362C">
                <w:rPr>
                  <w:rFonts w:ascii="Arial Narrow" w:eastAsia="Times New Roman" w:hAnsi="Arial Narrow" w:cs="Times New Roman"/>
                  <w:color w:val="000000"/>
                  <w:sz w:val="16"/>
                  <w:szCs w:val="16"/>
                </w:rPr>
                <w:delText xml:space="preserve"> ROHANAH SH, MM</w:delText>
              </w:r>
            </w:del>
          </w:p>
        </w:tc>
      </w:tr>
      <w:tr w:rsidR="00C471D4" w:rsidRPr="00AC15A8" w:rsidDel="0000362C" w14:paraId="3222DF75" w14:textId="6CDED68D" w:rsidTr="00FA5464">
        <w:trPr>
          <w:trHeight w:val="300"/>
          <w:del w:id="416"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5F7D4DCB" w14:textId="52CA8756" w:rsidR="00C471D4" w:rsidRPr="00AC15A8" w:rsidDel="0000362C" w:rsidRDefault="00C471D4" w:rsidP="00FA5464">
            <w:pPr>
              <w:spacing w:after="0" w:line="240" w:lineRule="auto"/>
              <w:jc w:val="center"/>
              <w:rPr>
                <w:del w:id="417" w:author="Hari Laksono" w:date="2018-05-15T15:56:00Z"/>
                <w:rFonts w:ascii="Arial Narrow" w:eastAsia="Times New Roman" w:hAnsi="Arial Narrow" w:cs="Times New Roman"/>
                <w:color w:val="000000"/>
                <w:sz w:val="16"/>
                <w:szCs w:val="16"/>
              </w:rPr>
            </w:pPr>
            <w:del w:id="418" w:author="Hari Laksono" w:date="2018-05-15T15:56:00Z">
              <w:r w:rsidRPr="00AC15A8" w:rsidDel="0000362C">
                <w:rPr>
                  <w:rFonts w:ascii="Arial Narrow" w:eastAsia="Times New Roman" w:hAnsi="Arial Narrow" w:cs="Times New Roman"/>
                  <w:color w:val="000000"/>
                  <w:sz w:val="16"/>
                  <w:szCs w:val="16"/>
                </w:rPr>
                <w:delText>25</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51E5297" w14:textId="05BC1894" w:rsidR="00C471D4" w:rsidRPr="00AC15A8" w:rsidDel="0000362C" w:rsidRDefault="00C471D4" w:rsidP="00FA5464">
            <w:pPr>
              <w:spacing w:after="0" w:line="240" w:lineRule="auto"/>
              <w:rPr>
                <w:del w:id="419" w:author="Hari Laksono" w:date="2018-05-15T15:56:00Z"/>
                <w:rFonts w:ascii="Arial Narrow" w:eastAsia="Times New Roman" w:hAnsi="Arial Narrow" w:cs="Times New Roman"/>
                <w:color w:val="000000"/>
                <w:sz w:val="16"/>
                <w:szCs w:val="16"/>
              </w:rPr>
            </w:pPr>
            <w:del w:id="420" w:author="Hari Laksono" w:date="2018-05-15T15:56:00Z">
              <w:r w:rsidRPr="00AC15A8" w:rsidDel="0000362C">
                <w:rPr>
                  <w:rFonts w:ascii="Arial Narrow" w:eastAsia="Times New Roman" w:hAnsi="Arial Narrow" w:cs="Times New Roman"/>
                  <w:color w:val="000000"/>
                  <w:sz w:val="16"/>
                  <w:szCs w:val="16"/>
                </w:rPr>
                <w:delText>Dinas Tenaga Kerja dan Perindustrian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57534FA2" w14:textId="1C07A8AE" w:rsidR="00C471D4" w:rsidRPr="00AC15A8" w:rsidDel="0000362C" w:rsidRDefault="00C471D4" w:rsidP="00FA5464">
            <w:pPr>
              <w:spacing w:after="0" w:line="240" w:lineRule="auto"/>
              <w:rPr>
                <w:del w:id="421" w:author="Hari Laksono" w:date="2018-05-15T15:56:00Z"/>
                <w:rFonts w:ascii="Arial Narrow" w:eastAsia="Times New Roman" w:hAnsi="Arial Narrow" w:cs="Times New Roman"/>
                <w:color w:val="000000"/>
                <w:sz w:val="16"/>
                <w:szCs w:val="16"/>
              </w:rPr>
            </w:pPr>
            <w:del w:id="422" w:author="Hari Laksono" w:date="2018-05-15T15:56:00Z">
              <w:r w:rsidRPr="00AC15A8" w:rsidDel="0000362C">
                <w:rPr>
                  <w:rFonts w:ascii="Arial Narrow" w:eastAsia="Times New Roman" w:hAnsi="Arial Narrow" w:cs="Times New Roman"/>
                  <w:color w:val="000000"/>
                  <w:sz w:val="16"/>
                  <w:szCs w:val="16"/>
                </w:rPr>
                <w:delText>Ir. AGUS SUTRISNO M.Si</w:delText>
              </w:r>
            </w:del>
          </w:p>
        </w:tc>
      </w:tr>
      <w:tr w:rsidR="00C471D4" w:rsidRPr="00AC15A8" w:rsidDel="0000362C" w14:paraId="09392DF4" w14:textId="7BA29C04" w:rsidTr="00FA5464">
        <w:trPr>
          <w:trHeight w:val="300"/>
          <w:del w:id="423"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7EE34AAA" w14:textId="3BD9DA08" w:rsidR="00C471D4" w:rsidRPr="00AC15A8" w:rsidDel="0000362C" w:rsidRDefault="00C471D4" w:rsidP="00FA5464">
            <w:pPr>
              <w:spacing w:after="0" w:line="240" w:lineRule="auto"/>
              <w:jc w:val="center"/>
              <w:rPr>
                <w:del w:id="424" w:author="Hari Laksono" w:date="2018-05-15T15:56:00Z"/>
                <w:rFonts w:ascii="Arial Narrow" w:eastAsia="Times New Roman" w:hAnsi="Arial Narrow" w:cs="Times New Roman"/>
                <w:color w:val="000000"/>
                <w:sz w:val="16"/>
                <w:szCs w:val="16"/>
              </w:rPr>
            </w:pPr>
            <w:del w:id="425" w:author="Hari Laksono" w:date="2018-05-15T15:56:00Z">
              <w:r w:rsidRPr="00AC15A8" w:rsidDel="0000362C">
                <w:rPr>
                  <w:rFonts w:ascii="Arial Narrow" w:eastAsia="Times New Roman" w:hAnsi="Arial Narrow" w:cs="Times New Roman"/>
                  <w:color w:val="000000"/>
                  <w:sz w:val="16"/>
                  <w:szCs w:val="16"/>
                </w:rPr>
                <w:delText>26</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70B460AE" w14:textId="2F8E33A8" w:rsidR="00C471D4" w:rsidRPr="00AC15A8" w:rsidDel="0000362C" w:rsidRDefault="00C471D4" w:rsidP="00FA5464">
            <w:pPr>
              <w:spacing w:after="0" w:line="240" w:lineRule="auto"/>
              <w:rPr>
                <w:del w:id="426" w:author="Hari Laksono" w:date="2018-05-15T15:56:00Z"/>
                <w:rFonts w:ascii="Arial Narrow" w:eastAsia="Times New Roman" w:hAnsi="Arial Narrow" w:cs="Times New Roman"/>
                <w:color w:val="000000"/>
                <w:sz w:val="16"/>
                <w:szCs w:val="16"/>
              </w:rPr>
            </w:pPr>
            <w:del w:id="427" w:author="Hari Laksono" w:date="2018-05-15T15:56:00Z">
              <w:r w:rsidRPr="00AC15A8" w:rsidDel="0000362C">
                <w:rPr>
                  <w:rFonts w:ascii="Arial Narrow" w:eastAsia="Times New Roman" w:hAnsi="Arial Narrow" w:cs="Times New Roman"/>
                  <w:color w:val="000000"/>
                  <w:sz w:val="16"/>
                  <w:szCs w:val="16"/>
                </w:rPr>
                <w:delText xml:space="preserve"> Inspektorat</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52EDD60A" w14:textId="7D608A32" w:rsidR="00C471D4" w:rsidRPr="00AC15A8" w:rsidDel="0000362C" w:rsidRDefault="00C471D4" w:rsidP="00FA5464">
            <w:pPr>
              <w:spacing w:after="0" w:line="240" w:lineRule="auto"/>
              <w:rPr>
                <w:del w:id="428" w:author="Hari Laksono" w:date="2018-05-15T15:56:00Z"/>
                <w:rFonts w:ascii="Arial Narrow" w:eastAsia="Times New Roman" w:hAnsi="Arial Narrow" w:cs="Times New Roman"/>
                <w:color w:val="000000"/>
                <w:sz w:val="16"/>
                <w:szCs w:val="16"/>
              </w:rPr>
            </w:pPr>
            <w:del w:id="429" w:author="Hari Laksono" w:date="2018-05-15T15:56:00Z">
              <w:r w:rsidRPr="00AC15A8" w:rsidDel="0000362C">
                <w:rPr>
                  <w:rFonts w:ascii="Arial Narrow" w:eastAsia="Times New Roman" w:hAnsi="Arial Narrow" w:cs="Times New Roman"/>
                  <w:color w:val="000000"/>
                  <w:sz w:val="16"/>
                  <w:szCs w:val="16"/>
                </w:rPr>
                <w:delText xml:space="preserve"> UNTARA SH, MH</w:delText>
              </w:r>
            </w:del>
          </w:p>
        </w:tc>
      </w:tr>
      <w:tr w:rsidR="00C471D4" w:rsidRPr="00AC15A8" w:rsidDel="0000362C" w14:paraId="68816A0D" w14:textId="7A80FC21" w:rsidTr="00FA5464">
        <w:trPr>
          <w:trHeight w:val="300"/>
          <w:del w:id="430"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71A4A7D4" w14:textId="28484F66" w:rsidR="00C471D4" w:rsidRPr="00AC15A8" w:rsidDel="0000362C" w:rsidRDefault="00C471D4" w:rsidP="00FA5464">
            <w:pPr>
              <w:spacing w:after="0" w:line="240" w:lineRule="auto"/>
              <w:jc w:val="center"/>
              <w:rPr>
                <w:del w:id="431" w:author="Hari Laksono" w:date="2018-05-15T15:56:00Z"/>
                <w:rFonts w:ascii="Arial Narrow" w:eastAsia="Times New Roman" w:hAnsi="Arial Narrow" w:cs="Times New Roman"/>
                <w:color w:val="000000"/>
                <w:sz w:val="16"/>
                <w:szCs w:val="16"/>
              </w:rPr>
            </w:pPr>
            <w:del w:id="432" w:author="Hari Laksono" w:date="2018-05-15T15:56:00Z">
              <w:r w:rsidRPr="00AC15A8" w:rsidDel="0000362C">
                <w:rPr>
                  <w:rFonts w:ascii="Arial Narrow" w:eastAsia="Times New Roman" w:hAnsi="Arial Narrow" w:cs="Times New Roman"/>
                  <w:color w:val="000000"/>
                  <w:sz w:val="16"/>
                  <w:szCs w:val="16"/>
                </w:rPr>
                <w:delText>27</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54C76713" w14:textId="791ABEF6" w:rsidR="00C471D4" w:rsidRPr="00AC15A8" w:rsidDel="0000362C" w:rsidRDefault="00C471D4" w:rsidP="00FA5464">
            <w:pPr>
              <w:spacing w:after="0" w:line="240" w:lineRule="auto"/>
              <w:rPr>
                <w:del w:id="433" w:author="Hari Laksono" w:date="2018-05-15T15:56:00Z"/>
                <w:rFonts w:ascii="Arial Narrow" w:eastAsia="Times New Roman" w:hAnsi="Arial Narrow" w:cs="Times New Roman"/>
                <w:color w:val="000000"/>
                <w:sz w:val="16"/>
                <w:szCs w:val="16"/>
              </w:rPr>
            </w:pPr>
            <w:del w:id="434" w:author="Hari Laksono" w:date="2018-05-15T15:56:00Z">
              <w:r w:rsidRPr="00AC15A8" w:rsidDel="0000362C">
                <w:rPr>
                  <w:rFonts w:ascii="Arial Narrow" w:eastAsia="Times New Roman" w:hAnsi="Arial Narrow" w:cs="Times New Roman"/>
                  <w:color w:val="000000"/>
                  <w:sz w:val="16"/>
                  <w:szCs w:val="16"/>
                </w:rPr>
                <w:delText>Kantor Kesatuan Bangsa dan Politik</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0CA35DF" w14:textId="121CEB71" w:rsidR="00C471D4" w:rsidRPr="00AC15A8" w:rsidDel="0000362C" w:rsidRDefault="00C471D4" w:rsidP="00FA5464">
            <w:pPr>
              <w:spacing w:after="0" w:line="240" w:lineRule="auto"/>
              <w:rPr>
                <w:del w:id="435" w:author="Hari Laksono" w:date="2018-05-15T15:56:00Z"/>
                <w:rFonts w:ascii="Arial Narrow" w:eastAsia="Times New Roman" w:hAnsi="Arial Narrow" w:cs="Times New Roman"/>
                <w:color w:val="000000"/>
                <w:sz w:val="16"/>
                <w:szCs w:val="16"/>
              </w:rPr>
            </w:pPr>
            <w:del w:id="436" w:author="Hari Laksono" w:date="2018-05-15T15:56:00Z">
              <w:r w:rsidRPr="00AC15A8" w:rsidDel="0000362C">
                <w:rPr>
                  <w:rFonts w:ascii="Arial Narrow" w:eastAsia="Times New Roman" w:hAnsi="Arial Narrow" w:cs="Times New Roman"/>
                  <w:color w:val="000000"/>
                  <w:sz w:val="16"/>
                  <w:szCs w:val="16"/>
                </w:rPr>
                <w:delText>Drs. TAMSO MM</w:delText>
              </w:r>
            </w:del>
          </w:p>
        </w:tc>
      </w:tr>
      <w:tr w:rsidR="00C471D4" w:rsidRPr="00AC15A8" w:rsidDel="0000362C" w14:paraId="742A770C" w14:textId="26F42021" w:rsidTr="00FA5464">
        <w:trPr>
          <w:trHeight w:val="300"/>
          <w:del w:id="437"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7CE5DD9" w14:textId="41557307" w:rsidR="00C471D4" w:rsidRPr="00AC15A8" w:rsidDel="0000362C" w:rsidRDefault="00C471D4" w:rsidP="00FA5464">
            <w:pPr>
              <w:spacing w:after="0" w:line="240" w:lineRule="auto"/>
              <w:jc w:val="center"/>
              <w:rPr>
                <w:del w:id="438" w:author="Hari Laksono" w:date="2018-05-15T15:56:00Z"/>
                <w:rFonts w:ascii="Arial Narrow" w:eastAsia="Times New Roman" w:hAnsi="Arial Narrow" w:cs="Times New Roman"/>
                <w:color w:val="000000"/>
                <w:sz w:val="16"/>
                <w:szCs w:val="16"/>
              </w:rPr>
            </w:pPr>
            <w:del w:id="439" w:author="Hari Laksono" w:date="2018-05-15T15:56:00Z">
              <w:r w:rsidRPr="00AC15A8" w:rsidDel="0000362C">
                <w:rPr>
                  <w:rFonts w:ascii="Arial Narrow" w:eastAsia="Times New Roman" w:hAnsi="Arial Narrow" w:cs="Times New Roman"/>
                  <w:color w:val="000000"/>
                  <w:sz w:val="16"/>
                  <w:szCs w:val="16"/>
                </w:rPr>
                <w:delText>28</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52F32D11" w14:textId="062AA2E5" w:rsidR="00C471D4" w:rsidRPr="00AC15A8" w:rsidDel="0000362C" w:rsidRDefault="00C471D4" w:rsidP="00FA5464">
            <w:pPr>
              <w:spacing w:after="0" w:line="240" w:lineRule="auto"/>
              <w:rPr>
                <w:del w:id="440" w:author="Hari Laksono" w:date="2018-05-15T15:56:00Z"/>
                <w:rFonts w:ascii="Arial Narrow" w:eastAsia="Times New Roman" w:hAnsi="Arial Narrow" w:cs="Times New Roman"/>
                <w:color w:val="000000"/>
                <w:sz w:val="16"/>
                <w:szCs w:val="16"/>
              </w:rPr>
            </w:pPr>
            <w:del w:id="441" w:author="Hari Laksono" w:date="2018-05-15T15:56:00Z">
              <w:r w:rsidRPr="00AC15A8" w:rsidDel="0000362C">
                <w:rPr>
                  <w:rFonts w:ascii="Arial Narrow" w:eastAsia="Times New Roman" w:hAnsi="Arial Narrow" w:cs="Times New Roman"/>
                  <w:color w:val="000000"/>
                  <w:sz w:val="16"/>
                  <w:szCs w:val="16"/>
                </w:rPr>
                <w:delText xml:space="preserve"> Kecamatan Banjarsari</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5614B9D8" w14:textId="2CB7EC61" w:rsidR="00C471D4" w:rsidRPr="00AC15A8" w:rsidDel="0000362C" w:rsidRDefault="00C471D4" w:rsidP="00FA5464">
            <w:pPr>
              <w:spacing w:after="0" w:line="240" w:lineRule="auto"/>
              <w:rPr>
                <w:del w:id="442" w:author="Hari Laksono" w:date="2018-05-15T15:56:00Z"/>
                <w:rFonts w:ascii="Arial Narrow" w:eastAsia="Times New Roman" w:hAnsi="Arial Narrow" w:cs="Times New Roman"/>
                <w:color w:val="000000"/>
                <w:sz w:val="16"/>
                <w:szCs w:val="16"/>
              </w:rPr>
            </w:pPr>
            <w:del w:id="443" w:author="Hari Laksono" w:date="2018-05-15T15:56:00Z">
              <w:r w:rsidRPr="00AC15A8" w:rsidDel="0000362C">
                <w:rPr>
                  <w:rFonts w:ascii="Arial Narrow" w:eastAsia="Times New Roman" w:hAnsi="Arial Narrow" w:cs="Times New Roman"/>
                  <w:color w:val="000000"/>
                  <w:sz w:val="16"/>
                  <w:szCs w:val="16"/>
                </w:rPr>
                <w:delText xml:space="preserve"> INDRADI AP, SH.M.M.</w:delText>
              </w:r>
            </w:del>
          </w:p>
        </w:tc>
      </w:tr>
      <w:tr w:rsidR="00C471D4" w:rsidRPr="00AC15A8" w:rsidDel="0000362C" w14:paraId="1FFFB351" w14:textId="4F716110" w:rsidTr="00FA5464">
        <w:trPr>
          <w:trHeight w:val="300"/>
          <w:del w:id="444"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1C25F090" w14:textId="7E815220" w:rsidR="00C471D4" w:rsidRPr="00AC15A8" w:rsidDel="0000362C" w:rsidRDefault="00C471D4" w:rsidP="00FA5464">
            <w:pPr>
              <w:spacing w:after="0" w:line="240" w:lineRule="auto"/>
              <w:jc w:val="center"/>
              <w:rPr>
                <w:del w:id="445" w:author="Hari Laksono" w:date="2018-05-15T15:56:00Z"/>
                <w:rFonts w:ascii="Arial Narrow" w:eastAsia="Times New Roman" w:hAnsi="Arial Narrow" w:cs="Times New Roman"/>
                <w:color w:val="000000"/>
                <w:sz w:val="16"/>
                <w:szCs w:val="16"/>
              </w:rPr>
            </w:pPr>
            <w:del w:id="446" w:author="Hari Laksono" w:date="2018-05-15T15:56:00Z">
              <w:r w:rsidRPr="00AC15A8" w:rsidDel="0000362C">
                <w:rPr>
                  <w:rFonts w:ascii="Arial Narrow" w:eastAsia="Times New Roman" w:hAnsi="Arial Narrow" w:cs="Times New Roman"/>
                  <w:color w:val="000000"/>
                  <w:sz w:val="16"/>
                  <w:szCs w:val="16"/>
                </w:rPr>
                <w:delText>29</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768A78AF" w14:textId="4238820C" w:rsidR="00C471D4" w:rsidRPr="00AC15A8" w:rsidDel="0000362C" w:rsidRDefault="00C471D4" w:rsidP="00FA5464">
            <w:pPr>
              <w:spacing w:after="0" w:line="240" w:lineRule="auto"/>
              <w:rPr>
                <w:del w:id="447" w:author="Hari Laksono" w:date="2018-05-15T15:56:00Z"/>
                <w:rFonts w:ascii="Arial Narrow" w:eastAsia="Times New Roman" w:hAnsi="Arial Narrow" w:cs="Times New Roman"/>
                <w:color w:val="000000"/>
                <w:sz w:val="16"/>
                <w:szCs w:val="16"/>
              </w:rPr>
            </w:pPr>
            <w:del w:id="448" w:author="Hari Laksono" w:date="2018-05-15T15:56:00Z">
              <w:r w:rsidRPr="00AC15A8" w:rsidDel="0000362C">
                <w:rPr>
                  <w:rFonts w:ascii="Arial Narrow" w:eastAsia="Times New Roman" w:hAnsi="Arial Narrow" w:cs="Times New Roman"/>
                  <w:color w:val="000000"/>
                  <w:sz w:val="16"/>
                  <w:szCs w:val="16"/>
                </w:rPr>
                <w:delText xml:space="preserve"> Kecamatan Jebres</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3944D081" w14:textId="0CE1D9E8" w:rsidR="00C471D4" w:rsidRPr="00AC15A8" w:rsidDel="0000362C" w:rsidRDefault="00C471D4" w:rsidP="00FA5464">
            <w:pPr>
              <w:spacing w:after="0" w:line="240" w:lineRule="auto"/>
              <w:rPr>
                <w:del w:id="449" w:author="Hari Laksono" w:date="2018-05-15T15:56:00Z"/>
                <w:rFonts w:ascii="Arial Narrow" w:eastAsia="Times New Roman" w:hAnsi="Arial Narrow" w:cs="Times New Roman"/>
                <w:color w:val="000000"/>
                <w:sz w:val="16"/>
                <w:szCs w:val="16"/>
              </w:rPr>
            </w:pPr>
            <w:del w:id="450" w:author="Hari Laksono" w:date="2018-05-15T15:56:00Z">
              <w:r w:rsidRPr="00AC15A8" w:rsidDel="0000362C">
                <w:rPr>
                  <w:rFonts w:ascii="Arial Narrow" w:eastAsia="Times New Roman" w:hAnsi="Arial Narrow" w:cs="Times New Roman"/>
                  <w:color w:val="000000"/>
                  <w:sz w:val="16"/>
                  <w:szCs w:val="16"/>
                </w:rPr>
                <w:delText>AGUNG RIYADI S.Sos, SH, MM</w:delText>
              </w:r>
            </w:del>
          </w:p>
        </w:tc>
      </w:tr>
      <w:tr w:rsidR="00C471D4" w:rsidRPr="00AC15A8" w:rsidDel="0000362C" w14:paraId="46D98B90" w14:textId="2FBB5041" w:rsidTr="00FA5464">
        <w:trPr>
          <w:trHeight w:val="300"/>
          <w:del w:id="451"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2F8EE4B9" w14:textId="4BA57D1A" w:rsidR="00C471D4" w:rsidRPr="00AC15A8" w:rsidDel="0000362C" w:rsidRDefault="00C471D4" w:rsidP="00FA5464">
            <w:pPr>
              <w:spacing w:after="0" w:line="240" w:lineRule="auto"/>
              <w:jc w:val="center"/>
              <w:rPr>
                <w:del w:id="452" w:author="Hari Laksono" w:date="2018-05-15T15:56:00Z"/>
                <w:rFonts w:ascii="Arial Narrow" w:eastAsia="Times New Roman" w:hAnsi="Arial Narrow" w:cs="Times New Roman"/>
                <w:color w:val="000000"/>
                <w:sz w:val="16"/>
                <w:szCs w:val="16"/>
              </w:rPr>
            </w:pPr>
            <w:del w:id="453" w:author="Hari Laksono" w:date="2018-05-15T15:56:00Z">
              <w:r w:rsidRPr="00AC15A8" w:rsidDel="0000362C">
                <w:rPr>
                  <w:rFonts w:ascii="Arial Narrow" w:eastAsia="Times New Roman" w:hAnsi="Arial Narrow" w:cs="Times New Roman"/>
                  <w:color w:val="000000"/>
                  <w:sz w:val="16"/>
                  <w:szCs w:val="16"/>
                </w:rPr>
                <w:delText>30</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17E94CD3" w14:textId="26BD2391" w:rsidR="00C471D4" w:rsidRPr="00AC15A8" w:rsidDel="0000362C" w:rsidRDefault="00C471D4" w:rsidP="00FA5464">
            <w:pPr>
              <w:spacing w:after="0" w:line="240" w:lineRule="auto"/>
              <w:rPr>
                <w:del w:id="454" w:author="Hari Laksono" w:date="2018-05-15T15:56:00Z"/>
                <w:rFonts w:ascii="Arial Narrow" w:eastAsia="Times New Roman" w:hAnsi="Arial Narrow" w:cs="Times New Roman"/>
                <w:color w:val="000000"/>
                <w:sz w:val="16"/>
                <w:szCs w:val="16"/>
              </w:rPr>
            </w:pPr>
            <w:del w:id="455" w:author="Hari Laksono" w:date="2018-05-15T15:56:00Z">
              <w:r w:rsidRPr="00AC15A8" w:rsidDel="0000362C">
                <w:rPr>
                  <w:rFonts w:ascii="Arial Narrow" w:eastAsia="Times New Roman" w:hAnsi="Arial Narrow" w:cs="Times New Roman"/>
                  <w:color w:val="000000"/>
                  <w:sz w:val="16"/>
                  <w:szCs w:val="16"/>
                </w:rPr>
                <w:delText xml:space="preserve"> Kecamatan Laweyan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6C34F64B" w14:textId="3F3A0414" w:rsidR="00C471D4" w:rsidRPr="00AC15A8" w:rsidDel="0000362C" w:rsidRDefault="00C471D4" w:rsidP="00FA5464">
            <w:pPr>
              <w:spacing w:after="0" w:line="240" w:lineRule="auto"/>
              <w:rPr>
                <w:del w:id="456" w:author="Hari Laksono" w:date="2018-05-15T15:56:00Z"/>
                <w:rFonts w:ascii="Arial Narrow" w:eastAsia="Times New Roman" w:hAnsi="Arial Narrow" w:cs="Times New Roman"/>
                <w:color w:val="000000"/>
                <w:sz w:val="16"/>
                <w:szCs w:val="16"/>
              </w:rPr>
            </w:pPr>
            <w:del w:id="457" w:author="Hari Laksono" w:date="2018-05-15T15:56:00Z">
              <w:r w:rsidRPr="00AC15A8" w:rsidDel="0000362C">
                <w:rPr>
                  <w:rFonts w:ascii="Arial Narrow" w:eastAsia="Times New Roman" w:hAnsi="Arial Narrow" w:cs="Times New Roman"/>
                  <w:color w:val="000000"/>
                  <w:sz w:val="16"/>
                  <w:szCs w:val="16"/>
                </w:rPr>
                <w:delText>ENDANG SABAR WIDIASIH S.Sos, MM</w:delText>
              </w:r>
            </w:del>
          </w:p>
        </w:tc>
      </w:tr>
      <w:tr w:rsidR="00C471D4" w:rsidRPr="00AC15A8" w:rsidDel="0000362C" w14:paraId="7B81728F" w14:textId="4387743D" w:rsidTr="00FA5464">
        <w:trPr>
          <w:trHeight w:val="300"/>
          <w:del w:id="458"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22CBF7F1" w14:textId="4002910D" w:rsidR="00C471D4" w:rsidRPr="00AC15A8" w:rsidDel="0000362C" w:rsidRDefault="00C471D4" w:rsidP="00FA5464">
            <w:pPr>
              <w:spacing w:after="0" w:line="240" w:lineRule="auto"/>
              <w:jc w:val="center"/>
              <w:rPr>
                <w:del w:id="459" w:author="Hari Laksono" w:date="2018-05-15T15:56:00Z"/>
                <w:rFonts w:ascii="Arial Narrow" w:eastAsia="Times New Roman" w:hAnsi="Arial Narrow" w:cs="Times New Roman"/>
                <w:color w:val="000000"/>
                <w:sz w:val="16"/>
                <w:szCs w:val="16"/>
              </w:rPr>
            </w:pPr>
            <w:del w:id="460" w:author="Hari Laksono" w:date="2018-05-15T15:56:00Z">
              <w:r w:rsidRPr="00AC15A8" w:rsidDel="0000362C">
                <w:rPr>
                  <w:rFonts w:ascii="Arial Narrow" w:eastAsia="Times New Roman" w:hAnsi="Arial Narrow" w:cs="Times New Roman"/>
                  <w:color w:val="000000"/>
                  <w:sz w:val="16"/>
                  <w:szCs w:val="16"/>
                </w:rPr>
                <w:delText>31</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05F3B039" w14:textId="3D83657B" w:rsidR="00C471D4" w:rsidRPr="00AC15A8" w:rsidDel="0000362C" w:rsidRDefault="00C471D4" w:rsidP="00FA5464">
            <w:pPr>
              <w:spacing w:after="0" w:line="240" w:lineRule="auto"/>
              <w:rPr>
                <w:del w:id="461" w:author="Hari Laksono" w:date="2018-05-15T15:56:00Z"/>
                <w:rFonts w:ascii="Arial Narrow" w:eastAsia="Times New Roman" w:hAnsi="Arial Narrow" w:cs="Times New Roman"/>
                <w:color w:val="000000"/>
                <w:sz w:val="16"/>
                <w:szCs w:val="16"/>
              </w:rPr>
            </w:pPr>
            <w:del w:id="462" w:author="Hari Laksono" w:date="2018-05-15T15:56:00Z">
              <w:r w:rsidRPr="00AC15A8" w:rsidDel="0000362C">
                <w:rPr>
                  <w:rFonts w:ascii="Arial Narrow" w:eastAsia="Times New Roman" w:hAnsi="Arial Narrow" w:cs="Times New Roman"/>
                  <w:color w:val="000000"/>
                  <w:sz w:val="16"/>
                  <w:szCs w:val="16"/>
                </w:rPr>
                <w:delText>Kecamatan Pasar Kliwon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70BC1BBF" w14:textId="74D8FDA4" w:rsidR="00C471D4" w:rsidRPr="00AC15A8" w:rsidDel="0000362C" w:rsidRDefault="00C471D4" w:rsidP="00FA5464">
            <w:pPr>
              <w:spacing w:after="0" w:line="240" w:lineRule="auto"/>
              <w:rPr>
                <w:del w:id="463" w:author="Hari Laksono" w:date="2018-05-15T15:56:00Z"/>
                <w:rFonts w:ascii="Arial Narrow" w:eastAsia="Times New Roman" w:hAnsi="Arial Narrow" w:cs="Times New Roman"/>
                <w:color w:val="000000"/>
                <w:sz w:val="16"/>
                <w:szCs w:val="16"/>
              </w:rPr>
            </w:pPr>
            <w:del w:id="464" w:author="Hari Laksono" w:date="2018-05-15T15:56:00Z">
              <w:r w:rsidRPr="00AC15A8" w:rsidDel="0000362C">
                <w:rPr>
                  <w:rFonts w:ascii="Arial Narrow" w:eastAsia="Times New Roman" w:hAnsi="Arial Narrow" w:cs="Times New Roman"/>
                  <w:color w:val="000000"/>
                  <w:sz w:val="16"/>
                  <w:szCs w:val="16"/>
                </w:rPr>
                <w:delText>Drs. AGUS SANTOSO MM</w:delText>
              </w:r>
            </w:del>
          </w:p>
        </w:tc>
      </w:tr>
      <w:tr w:rsidR="00C471D4" w:rsidRPr="00AC15A8" w:rsidDel="0000362C" w14:paraId="1C71596D" w14:textId="11D20E1F" w:rsidTr="00FA5464">
        <w:trPr>
          <w:trHeight w:val="300"/>
          <w:del w:id="465"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014C1AD" w14:textId="3E832526" w:rsidR="00C471D4" w:rsidRPr="00AC15A8" w:rsidDel="0000362C" w:rsidRDefault="00C471D4" w:rsidP="00FA5464">
            <w:pPr>
              <w:spacing w:after="0" w:line="240" w:lineRule="auto"/>
              <w:jc w:val="center"/>
              <w:rPr>
                <w:del w:id="466" w:author="Hari Laksono" w:date="2018-05-15T15:56:00Z"/>
                <w:rFonts w:ascii="Arial Narrow" w:eastAsia="Times New Roman" w:hAnsi="Arial Narrow" w:cs="Times New Roman"/>
                <w:color w:val="000000"/>
                <w:sz w:val="16"/>
                <w:szCs w:val="16"/>
              </w:rPr>
            </w:pPr>
            <w:del w:id="467" w:author="Hari Laksono" w:date="2018-05-15T15:56:00Z">
              <w:r w:rsidRPr="00AC15A8" w:rsidDel="0000362C">
                <w:rPr>
                  <w:rFonts w:ascii="Arial Narrow" w:eastAsia="Times New Roman" w:hAnsi="Arial Narrow" w:cs="Times New Roman"/>
                  <w:color w:val="000000"/>
                  <w:sz w:val="16"/>
                  <w:szCs w:val="16"/>
                </w:rPr>
                <w:delText>32</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2756C8B7" w14:textId="4834E63D" w:rsidR="00C471D4" w:rsidRPr="00AC15A8" w:rsidDel="0000362C" w:rsidRDefault="00C471D4" w:rsidP="00FA5464">
            <w:pPr>
              <w:spacing w:after="0" w:line="240" w:lineRule="auto"/>
              <w:rPr>
                <w:del w:id="468" w:author="Hari Laksono" w:date="2018-05-15T15:56:00Z"/>
                <w:rFonts w:ascii="Arial Narrow" w:eastAsia="Times New Roman" w:hAnsi="Arial Narrow" w:cs="Times New Roman"/>
                <w:color w:val="000000"/>
                <w:sz w:val="16"/>
                <w:szCs w:val="16"/>
              </w:rPr>
            </w:pPr>
            <w:del w:id="469" w:author="Hari Laksono" w:date="2018-05-15T15:56:00Z">
              <w:r w:rsidRPr="00AC15A8" w:rsidDel="0000362C">
                <w:rPr>
                  <w:rFonts w:ascii="Arial Narrow" w:eastAsia="Times New Roman" w:hAnsi="Arial Narrow" w:cs="Times New Roman"/>
                  <w:color w:val="000000"/>
                  <w:sz w:val="16"/>
                  <w:szCs w:val="16"/>
                </w:rPr>
                <w:delText xml:space="preserve"> Kecamatan Serengan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475ED72B" w14:textId="30719E48" w:rsidR="00C471D4" w:rsidRPr="00AC15A8" w:rsidDel="0000362C" w:rsidRDefault="00C471D4" w:rsidP="00FA5464">
            <w:pPr>
              <w:spacing w:after="0" w:line="240" w:lineRule="auto"/>
              <w:rPr>
                <w:del w:id="470" w:author="Hari Laksono" w:date="2018-05-15T15:56:00Z"/>
                <w:rFonts w:ascii="Arial Narrow" w:eastAsia="Times New Roman" w:hAnsi="Arial Narrow" w:cs="Times New Roman"/>
                <w:color w:val="000000"/>
                <w:sz w:val="16"/>
                <w:szCs w:val="16"/>
              </w:rPr>
            </w:pPr>
            <w:del w:id="471" w:author="Hari Laksono" w:date="2018-05-15T15:56:00Z">
              <w:r w:rsidRPr="00AC15A8" w:rsidDel="0000362C">
                <w:rPr>
                  <w:rFonts w:ascii="Arial Narrow" w:eastAsia="Times New Roman" w:hAnsi="Arial Narrow" w:cs="Times New Roman"/>
                  <w:color w:val="000000"/>
                  <w:sz w:val="16"/>
                  <w:szCs w:val="16"/>
                </w:rPr>
                <w:delText xml:space="preserve">Dra. ISLAMTINI </w:delText>
              </w:r>
            </w:del>
          </w:p>
        </w:tc>
      </w:tr>
      <w:tr w:rsidR="00C471D4" w:rsidRPr="00AC15A8" w:rsidDel="0000362C" w14:paraId="11900CD5" w14:textId="42C2562D" w:rsidTr="00FA5464">
        <w:trPr>
          <w:trHeight w:val="300"/>
          <w:del w:id="472"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380650B" w14:textId="42746632" w:rsidR="00C471D4" w:rsidRPr="00AC15A8" w:rsidDel="0000362C" w:rsidRDefault="00C471D4" w:rsidP="00FA5464">
            <w:pPr>
              <w:spacing w:after="0" w:line="240" w:lineRule="auto"/>
              <w:jc w:val="center"/>
              <w:rPr>
                <w:del w:id="473" w:author="Hari Laksono" w:date="2018-05-15T15:56:00Z"/>
                <w:rFonts w:ascii="Arial Narrow" w:eastAsia="Times New Roman" w:hAnsi="Arial Narrow" w:cs="Times New Roman"/>
                <w:color w:val="000000"/>
                <w:sz w:val="16"/>
                <w:szCs w:val="16"/>
              </w:rPr>
            </w:pPr>
            <w:del w:id="474" w:author="Hari Laksono" w:date="2018-05-15T15:56:00Z">
              <w:r w:rsidRPr="00AC15A8" w:rsidDel="0000362C">
                <w:rPr>
                  <w:rFonts w:ascii="Arial Narrow" w:eastAsia="Times New Roman" w:hAnsi="Arial Narrow" w:cs="Times New Roman"/>
                  <w:color w:val="000000"/>
                  <w:sz w:val="16"/>
                  <w:szCs w:val="16"/>
                </w:rPr>
                <w:delText>33</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2FB1248C" w14:textId="06816914" w:rsidR="00C471D4" w:rsidRPr="00AC15A8" w:rsidDel="0000362C" w:rsidRDefault="00C471D4" w:rsidP="00FA5464">
            <w:pPr>
              <w:spacing w:after="0" w:line="240" w:lineRule="auto"/>
              <w:rPr>
                <w:del w:id="475" w:author="Hari Laksono" w:date="2018-05-15T15:56:00Z"/>
                <w:rFonts w:ascii="Arial Narrow" w:eastAsia="Times New Roman" w:hAnsi="Arial Narrow" w:cs="Times New Roman"/>
                <w:color w:val="000000"/>
                <w:sz w:val="16"/>
                <w:szCs w:val="16"/>
              </w:rPr>
            </w:pPr>
            <w:del w:id="476" w:author="Hari Laksono" w:date="2018-05-15T15:56:00Z">
              <w:r w:rsidRPr="00AC15A8" w:rsidDel="0000362C">
                <w:rPr>
                  <w:rFonts w:ascii="Arial Narrow" w:eastAsia="Times New Roman" w:hAnsi="Arial Narrow" w:cs="Times New Roman"/>
                  <w:color w:val="000000"/>
                  <w:sz w:val="16"/>
                  <w:szCs w:val="16"/>
                </w:rPr>
                <w:delText xml:space="preserve"> Kepala Satuan Polisi Pamong Praja</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39D3E8A0" w14:textId="2DA8E0BC" w:rsidR="00C471D4" w:rsidRPr="00AC15A8" w:rsidDel="0000362C" w:rsidRDefault="00C471D4" w:rsidP="00FA5464">
            <w:pPr>
              <w:spacing w:after="0" w:line="240" w:lineRule="auto"/>
              <w:rPr>
                <w:del w:id="477" w:author="Hari Laksono" w:date="2018-05-15T15:56:00Z"/>
                <w:rFonts w:ascii="Arial Narrow" w:eastAsia="Times New Roman" w:hAnsi="Arial Narrow" w:cs="Times New Roman"/>
                <w:color w:val="000000"/>
                <w:sz w:val="16"/>
                <w:szCs w:val="16"/>
              </w:rPr>
            </w:pPr>
            <w:del w:id="478" w:author="Hari Laksono" w:date="2018-05-15T15:56:00Z">
              <w:r w:rsidRPr="00AC15A8" w:rsidDel="0000362C">
                <w:rPr>
                  <w:rFonts w:ascii="Arial Narrow" w:eastAsia="Times New Roman" w:hAnsi="Arial Narrow" w:cs="Times New Roman"/>
                  <w:color w:val="000000"/>
                  <w:sz w:val="16"/>
                  <w:szCs w:val="16"/>
                </w:rPr>
                <w:delText>Drs. SUTARJA MM</w:delText>
              </w:r>
            </w:del>
          </w:p>
        </w:tc>
      </w:tr>
      <w:tr w:rsidR="00C471D4" w:rsidRPr="00AC15A8" w:rsidDel="0000362C" w14:paraId="59B193D0" w14:textId="722E94AC" w:rsidTr="00FA5464">
        <w:trPr>
          <w:trHeight w:val="300"/>
          <w:del w:id="479"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5E48FE86" w14:textId="3470D9EF" w:rsidR="00C471D4" w:rsidRPr="00AC15A8" w:rsidDel="0000362C" w:rsidRDefault="00C471D4" w:rsidP="00FA5464">
            <w:pPr>
              <w:spacing w:after="0" w:line="240" w:lineRule="auto"/>
              <w:jc w:val="center"/>
              <w:rPr>
                <w:del w:id="480" w:author="Hari Laksono" w:date="2018-05-15T15:56:00Z"/>
                <w:rFonts w:ascii="Arial Narrow" w:eastAsia="Times New Roman" w:hAnsi="Arial Narrow" w:cs="Times New Roman"/>
                <w:color w:val="000000"/>
                <w:sz w:val="16"/>
                <w:szCs w:val="16"/>
              </w:rPr>
            </w:pPr>
            <w:del w:id="481" w:author="Hari Laksono" w:date="2018-05-15T15:56:00Z">
              <w:r w:rsidRPr="00AC15A8" w:rsidDel="0000362C">
                <w:rPr>
                  <w:rFonts w:ascii="Arial Narrow" w:eastAsia="Times New Roman" w:hAnsi="Arial Narrow" w:cs="Times New Roman"/>
                  <w:color w:val="000000"/>
                  <w:sz w:val="16"/>
                  <w:szCs w:val="16"/>
                </w:rPr>
                <w:delText>34</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31594EE5" w14:textId="68657AA4" w:rsidR="00C471D4" w:rsidRPr="00AC15A8" w:rsidDel="0000362C" w:rsidRDefault="00C471D4" w:rsidP="00FA5464">
            <w:pPr>
              <w:spacing w:after="0" w:line="240" w:lineRule="auto"/>
              <w:rPr>
                <w:del w:id="482" w:author="Hari Laksono" w:date="2018-05-15T15:56:00Z"/>
                <w:rFonts w:ascii="Arial Narrow" w:eastAsia="Times New Roman" w:hAnsi="Arial Narrow" w:cs="Times New Roman"/>
                <w:color w:val="000000"/>
                <w:sz w:val="16"/>
                <w:szCs w:val="16"/>
              </w:rPr>
            </w:pPr>
            <w:del w:id="483" w:author="Hari Laksono" w:date="2018-05-15T15:56:00Z">
              <w:r w:rsidRPr="00AC15A8" w:rsidDel="0000362C">
                <w:rPr>
                  <w:rFonts w:ascii="Arial Narrow" w:eastAsia="Times New Roman" w:hAnsi="Arial Narrow" w:cs="Times New Roman"/>
                  <w:color w:val="000000"/>
                  <w:sz w:val="16"/>
                  <w:szCs w:val="16"/>
                </w:rPr>
                <w:delText>Kelurahan Baluwarti</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4A347677" w14:textId="181ED719" w:rsidR="00C471D4" w:rsidRPr="00AC15A8" w:rsidDel="0000362C" w:rsidRDefault="00C471D4" w:rsidP="00FA5464">
            <w:pPr>
              <w:spacing w:after="0" w:line="240" w:lineRule="auto"/>
              <w:rPr>
                <w:del w:id="484" w:author="Hari Laksono" w:date="2018-05-15T15:56:00Z"/>
                <w:rFonts w:ascii="Arial Narrow" w:eastAsia="Times New Roman" w:hAnsi="Arial Narrow" w:cs="Times New Roman"/>
                <w:color w:val="000000"/>
                <w:sz w:val="16"/>
                <w:szCs w:val="16"/>
              </w:rPr>
            </w:pPr>
            <w:del w:id="485" w:author="Hari Laksono" w:date="2018-05-15T15:56:00Z">
              <w:r w:rsidRPr="00AC15A8" w:rsidDel="0000362C">
                <w:rPr>
                  <w:rFonts w:ascii="Arial Narrow" w:eastAsia="Times New Roman" w:hAnsi="Arial Narrow" w:cs="Times New Roman"/>
                  <w:color w:val="000000"/>
                  <w:sz w:val="16"/>
                  <w:szCs w:val="16"/>
                </w:rPr>
                <w:delText>SUHADI WAHONO, SH</w:delText>
              </w:r>
            </w:del>
          </w:p>
        </w:tc>
      </w:tr>
      <w:tr w:rsidR="00C471D4" w:rsidRPr="00AC15A8" w:rsidDel="0000362C" w14:paraId="79D66F99" w14:textId="2BE6532C" w:rsidTr="00FA5464">
        <w:trPr>
          <w:trHeight w:val="300"/>
          <w:del w:id="486"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0C807193" w14:textId="000A8C57" w:rsidR="00C471D4" w:rsidRPr="00AC15A8" w:rsidDel="0000362C" w:rsidRDefault="00C471D4" w:rsidP="00FA5464">
            <w:pPr>
              <w:spacing w:after="0" w:line="240" w:lineRule="auto"/>
              <w:jc w:val="center"/>
              <w:rPr>
                <w:del w:id="487" w:author="Hari Laksono" w:date="2018-05-15T15:56:00Z"/>
                <w:rFonts w:ascii="Arial Narrow" w:eastAsia="Times New Roman" w:hAnsi="Arial Narrow" w:cs="Times New Roman"/>
                <w:color w:val="000000"/>
                <w:sz w:val="16"/>
                <w:szCs w:val="16"/>
              </w:rPr>
            </w:pPr>
            <w:del w:id="488" w:author="Hari Laksono" w:date="2018-05-15T15:56:00Z">
              <w:r w:rsidRPr="00AC15A8" w:rsidDel="0000362C">
                <w:rPr>
                  <w:rFonts w:ascii="Arial Narrow" w:eastAsia="Times New Roman" w:hAnsi="Arial Narrow" w:cs="Times New Roman"/>
                  <w:color w:val="000000"/>
                  <w:sz w:val="16"/>
                  <w:szCs w:val="16"/>
                </w:rPr>
                <w:delText>35</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3691D42B" w14:textId="2FB690D7" w:rsidR="00C471D4" w:rsidRPr="00AC15A8" w:rsidDel="0000362C" w:rsidRDefault="00C471D4" w:rsidP="00FA5464">
            <w:pPr>
              <w:spacing w:after="0" w:line="240" w:lineRule="auto"/>
              <w:rPr>
                <w:del w:id="489" w:author="Hari Laksono" w:date="2018-05-15T15:56:00Z"/>
                <w:rFonts w:ascii="Arial Narrow" w:eastAsia="Times New Roman" w:hAnsi="Arial Narrow" w:cs="Times New Roman"/>
                <w:color w:val="000000"/>
                <w:sz w:val="16"/>
                <w:szCs w:val="16"/>
              </w:rPr>
            </w:pPr>
            <w:del w:id="490" w:author="Hari Laksono" w:date="2018-05-15T15:56:00Z">
              <w:r w:rsidRPr="00AC15A8" w:rsidDel="0000362C">
                <w:rPr>
                  <w:rFonts w:ascii="Arial Narrow" w:eastAsia="Times New Roman" w:hAnsi="Arial Narrow" w:cs="Times New Roman"/>
                  <w:color w:val="000000"/>
                  <w:sz w:val="16"/>
                  <w:szCs w:val="16"/>
                </w:rPr>
                <w:delText>Kelurahan Banyuanyar</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13853F34" w14:textId="58A0CD06" w:rsidR="00C471D4" w:rsidRPr="00AC15A8" w:rsidDel="0000362C" w:rsidRDefault="00C471D4" w:rsidP="00FA5464">
            <w:pPr>
              <w:spacing w:after="0" w:line="240" w:lineRule="auto"/>
              <w:rPr>
                <w:del w:id="491" w:author="Hari Laksono" w:date="2018-05-15T15:56:00Z"/>
                <w:rFonts w:ascii="Arial Narrow" w:eastAsia="Times New Roman" w:hAnsi="Arial Narrow" w:cs="Times New Roman"/>
                <w:color w:val="000000"/>
                <w:sz w:val="16"/>
                <w:szCs w:val="16"/>
              </w:rPr>
            </w:pPr>
            <w:del w:id="492" w:author="Hari Laksono" w:date="2018-05-15T15:56:00Z">
              <w:r w:rsidRPr="00AC15A8" w:rsidDel="0000362C">
                <w:rPr>
                  <w:rFonts w:ascii="Arial Narrow" w:eastAsia="Times New Roman" w:hAnsi="Arial Narrow" w:cs="Times New Roman"/>
                  <w:color w:val="000000"/>
                  <w:sz w:val="16"/>
                  <w:szCs w:val="16"/>
                </w:rPr>
                <w:delText>BUDI UTOMO, SE, MM</w:delText>
              </w:r>
            </w:del>
          </w:p>
        </w:tc>
      </w:tr>
      <w:tr w:rsidR="00C471D4" w:rsidRPr="00AC15A8" w:rsidDel="0000362C" w14:paraId="6FA6768C" w14:textId="3C9F7A8F" w:rsidTr="00FA5464">
        <w:trPr>
          <w:trHeight w:val="300"/>
          <w:del w:id="493"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2844C40" w14:textId="3E11795B" w:rsidR="00C471D4" w:rsidRPr="00AC15A8" w:rsidDel="0000362C" w:rsidRDefault="00C471D4" w:rsidP="00FA5464">
            <w:pPr>
              <w:spacing w:after="0" w:line="240" w:lineRule="auto"/>
              <w:jc w:val="center"/>
              <w:rPr>
                <w:del w:id="494" w:author="Hari Laksono" w:date="2018-05-15T15:56:00Z"/>
                <w:rFonts w:ascii="Arial Narrow" w:eastAsia="Times New Roman" w:hAnsi="Arial Narrow" w:cs="Times New Roman"/>
                <w:color w:val="000000"/>
                <w:sz w:val="16"/>
                <w:szCs w:val="16"/>
              </w:rPr>
            </w:pPr>
            <w:del w:id="495" w:author="Hari Laksono" w:date="2018-05-15T15:56:00Z">
              <w:r w:rsidRPr="00AC15A8" w:rsidDel="0000362C">
                <w:rPr>
                  <w:rFonts w:ascii="Arial Narrow" w:eastAsia="Times New Roman" w:hAnsi="Arial Narrow" w:cs="Times New Roman"/>
                  <w:color w:val="000000"/>
                  <w:sz w:val="16"/>
                  <w:szCs w:val="16"/>
                </w:rPr>
                <w:delText>36</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186DFCE8" w14:textId="3F695EA4" w:rsidR="00C471D4" w:rsidRPr="00AC15A8" w:rsidDel="0000362C" w:rsidRDefault="00C471D4" w:rsidP="00FA5464">
            <w:pPr>
              <w:spacing w:after="0" w:line="240" w:lineRule="auto"/>
              <w:rPr>
                <w:del w:id="496" w:author="Hari Laksono" w:date="2018-05-15T15:56:00Z"/>
                <w:rFonts w:ascii="Arial Narrow" w:eastAsia="Times New Roman" w:hAnsi="Arial Narrow" w:cs="Times New Roman"/>
                <w:color w:val="000000"/>
                <w:sz w:val="16"/>
                <w:szCs w:val="16"/>
              </w:rPr>
            </w:pPr>
            <w:del w:id="497" w:author="Hari Laksono" w:date="2018-05-15T15:56:00Z">
              <w:r w:rsidRPr="00AC15A8" w:rsidDel="0000362C">
                <w:rPr>
                  <w:rFonts w:ascii="Arial Narrow" w:eastAsia="Times New Roman" w:hAnsi="Arial Narrow" w:cs="Times New Roman"/>
                  <w:color w:val="000000"/>
                  <w:sz w:val="16"/>
                  <w:szCs w:val="16"/>
                </w:rPr>
                <w:delText>Kelurahan Bumi</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4E8C18F6" w14:textId="48609777" w:rsidR="00C471D4" w:rsidRPr="00AC15A8" w:rsidDel="0000362C" w:rsidRDefault="00C471D4" w:rsidP="00FA5464">
            <w:pPr>
              <w:spacing w:after="0" w:line="240" w:lineRule="auto"/>
              <w:rPr>
                <w:del w:id="498" w:author="Hari Laksono" w:date="2018-05-15T15:56:00Z"/>
                <w:rFonts w:ascii="Arial Narrow" w:eastAsia="Times New Roman" w:hAnsi="Arial Narrow" w:cs="Times New Roman"/>
                <w:color w:val="000000"/>
                <w:sz w:val="16"/>
                <w:szCs w:val="16"/>
              </w:rPr>
            </w:pPr>
            <w:del w:id="499" w:author="Hari Laksono" w:date="2018-05-15T15:56:00Z">
              <w:r w:rsidRPr="00AC15A8" w:rsidDel="0000362C">
                <w:rPr>
                  <w:rFonts w:ascii="Arial Narrow" w:eastAsia="Times New Roman" w:hAnsi="Arial Narrow" w:cs="Times New Roman"/>
                  <w:color w:val="000000"/>
                  <w:sz w:val="16"/>
                  <w:szCs w:val="16"/>
                </w:rPr>
                <w:delText>EVI MAHANANI AVIANTO, SE, MM</w:delText>
              </w:r>
            </w:del>
          </w:p>
        </w:tc>
      </w:tr>
      <w:tr w:rsidR="00C471D4" w:rsidRPr="00AC15A8" w:rsidDel="0000362C" w14:paraId="40A5DE21" w14:textId="6E532002" w:rsidTr="00FA5464">
        <w:trPr>
          <w:trHeight w:val="300"/>
          <w:del w:id="500"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601EC940" w14:textId="4D2DA0FB" w:rsidR="00C471D4" w:rsidRPr="00AC15A8" w:rsidDel="0000362C" w:rsidRDefault="00C471D4" w:rsidP="00FA5464">
            <w:pPr>
              <w:spacing w:after="0" w:line="240" w:lineRule="auto"/>
              <w:jc w:val="center"/>
              <w:rPr>
                <w:del w:id="501" w:author="Hari Laksono" w:date="2018-05-15T15:56:00Z"/>
                <w:rFonts w:ascii="Arial Narrow" w:eastAsia="Times New Roman" w:hAnsi="Arial Narrow" w:cs="Times New Roman"/>
                <w:color w:val="000000"/>
                <w:sz w:val="16"/>
                <w:szCs w:val="16"/>
              </w:rPr>
            </w:pPr>
            <w:del w:id="502" w:author="Hari Laksono" w:date="2018-05-15T15:56:00Z">
              <w:r w:rsidRPr="00AC15A8" w:rsidDel="0000362C">
                <w:rPr>
                  <w:rFonts w:ascii="Arial Narrow" w:eastAsia="Times New Roman" w:hAnsi="Arial Narrow" w:cs="Times New Roman"/>
                  <w:color w:val="000000"/>
                  <w:sz w:val="16"/>
                  <w:szCs w:val="16"/>
                </w:rPr>
                <w:delText>37</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181B87C6" w14:textId="6A859FA3" w:rsidR="00C471D4" w:rsidRPr="00AC15A8" w:rsidDel="0000362C" w:rsidRDefault="00C471D4" w:rsidP="00FA5464">
            <w:pPr>
              <w:spacing w:after="0" w:line="240" w:lineRule="auto"/>
              <w:rPr>
                <w:del w:id="503" w:author="Hari Laksono" w:date="2018-05-15T15:56:00Z"/>
                <w:rFonts w:ascii="Arial Narrow" w:eastAsia="Times New Roman" w:hAnsi="Arial Narrow" w:cs="Times New Roman"/>
                <w:color w:val="000000"/>
                <w:sz w:val="16"/>
                <w:szCs w:val="16"/>
              </w:rPr>
            </w:pPr>
            <w:del w:id="504" w:author="Hari Laksono" w:date="2018-05-15T15:56:00Z">
              <w:r w:rsidRPr="00AC15A8" w:rsidDel="0000362C">
                <w:rPr>
                  <w:rFonts w:ascii="Arial Narrow" w:eastAsia="Times New Roman" w:hAnsi="Arial Narrow" w:cs="Times New Roman"/>
                  <w:color w:val="000000"/>
                  <w:sz w:val="16"/>
                  <w:szCs w:val="16"/>
                </w:rPr>
                <w:delText>Kelurahan Danukusuman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73348381" w14:textId="234A23FB" w:rsidR="00C471D4" w:rsidRPr="00AC15A8" w:rsidDel="0000362C" w:rsidRDefault="00C471D4" w:rsidP="00FA5464">
            <w:pPr>
              <w:spacing w:after="0" w:line="240" w:lineRule="auto"/>
              <w:rPr>
                <w:del w:id="505" w:author="Hari Laksono" w:date="2018-05-15T15:56:00Z"/>
                <w:rFonts w:ascii="Arial Narrow" w:eastAsia="Times New Roman" w:hAnsi="Arial Narrow" w:cs="Times New Roman"/>
                <w:color w:val="000000"/>
                <w:sz w:val="16"/>
                <w:szCs w:val="16"/>
              </w:rPr>
            </w:pPr>
            <w:del w:id="506" w:author="Hari Laksono" w:date="2018-05-15T15:56:00Z">
              <w:r w:rsidRPr="00AC15A8" w:rsidDel="0000362C">
                <w:rPr>
                  <w:rFonts w:ascii="Arial Narrow" w:eastAsia="Times New Roman" w:hAnsi="Arial Narrow" w:cs="Times New Roman"/>
                  <w:color w:val="000000"/>
                  <w:sz w:val="16"/>
                  <w:szCs w:val="16"/>
                </w:rPr>
                <w:delText>SARYOTO, SH</w:delText>
              </w:r>
            </w:del>
          </w:p>
        </w:tc>
      </w:tr>
      <w:tr w:rsidR="00C471D4" w:rsidRPr="00AC15A8" w:rsidDel="0000362C" w14:paraId="7ED4B538" w14:textId="144A637D" w:rsidTr="00FA5464">
        <w:trPr>
          <w:trHeight w:val="300"/>
          <w:del w:id="507"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64771FA" w14:textId="05FFE60A" w:rsidR="00C471D4" w:rsidRPr="00AC15A8" w:rsidDel="0000362C" w:rsidRDefault="00C471D4" w:rsidP="00FA5464">
            <w:pPr>
              <w:spacing w:after="0" w:line="240" w:lineRule="auto"/>
              <w:jc w:val="center"/>
              <w:rPr>
                <w:del w:id="508" w:author="Hari Laksono" w:date="2018-05-15T15:56:00Z"/>
                <w:rFonts w:ascii="Arial Narrow" w:eastAsia="Times New Roman" w:hAnsi="Arial Narrow" w:cs="Times New Roman"/>
                <w:color w:val="000000"/>
                <w:sz w:val="16"/>
                <w:szCs w:val="16"/>
              </w:rPr>
            </w:pPr>
            <w:del w:id="509" w:author="Hari Laksono" w:date="2018-05-15T15:56:00Z">
              <w:r w:rsidRPr="00AC15A8" w:rsidDel="0000362C">
                <w:rPr>
                  <w:rFonts w:ascii="Arial Narrow" w:eastAsia="Times New Roman" w:hAnsi="Arial Narrow" w:cs="Times New Roman"/>
                  <w:color w:val="000000"/>
                  <w:sz w:val="16"/>
                  <w:szCs w:val="16"/>
                </w:rPr>
                <w:delText>38</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DEC636D" w14:textId="4528C41B" w:rsidR="00C471D4" w:rsidRPr="00AC15A8" w:rsidDel="0000362C" w:rsidRDefault="00C471D4" w:rsidP="00FA5464">
            <w:pPr>
              <w:spacing w:after="0" w:line="240" w:lineRule="auto"/>
              <w:rPr>
                <w:del w:id="510" w:author="Hari Laksono" w:date="2018-05-15T15:56:00Z"/>
                <w:rFonts w:ascii="Arial Narrow" w:eastAsia="Times New Roman" w:hAnsi="Arial Narrow" w:cs="Times New Roman"/>
                <w:color w:val="000000"/>
                <w:sz w:val="16"/>
                <w:szCs w:val="16"/>
              </w:rPr>
            </w:pPr>
            <w:del w:id="511" w:author="Hari Laksono" w:date="2018-05-15T15:56:00Z">
              <w:r w:rsidRPr="00AC15A8" w:rsidDel="0000362C">
                <w:rPr>
                  <w:rFonts w:ascii="Arial Narrow" w:eastAsia="Times New Roman" w:hAnsi="Arial Narrow" w:cs="Times New Roman"/>
                  <w:color w:val="000000"/>
                  <w:sz w:val="16"/>
                  <w:szCs w:val="16"/>
                </w:rPr>
                <w:delText>Kelurahan Gajahan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20AF441C" w14:textId="47F81BAC" w:rsidR="00C471D4" w:rsidRPr="00AC15A8" w:rsidDel="0000362C" w:rsidRDefault="00C471D4" w:rsidP="00FA5464">
            <w:pPr>
              <w:spacing w:after="0" w:line="240" w:lineRule="auto"/>
              <w:rPr>
                <w:del w:id="512" w:author="Hari Laksono" w:date="2018-05-15T15:56:00Z"/>
                <w:rFonts w:ascii="Arial Narrow" w:eastAsia="Times New Roman" w:hAnsi="Arial Narrow" w:cs="Times New Roman"/>
                <w:color w:val="000000"/>
                <w:sz w:val="16"/>
                <w:szCs w:val="16"/>
              </w:rPr>
            </w:pPr>
            <w:del w:id="513" w:author="Hari Laksono" w:date="2018-05-15T15:56:00Z">
              <w:r w:rsidRPr="00AC15A8" w:rsidDel="0000362C">
                <w:rPr>
                  <w:rFonts w:ascii="Arial Narrow" w:eastAsia="Times New Roman" w:hAnsi="Arial Narrow" w:cs="Times New Roman"/>
                  <w:color w:val="000000"/>
                  <w:sz w:val="16"/>
                  <w:szCs w:val="16"/>
                </w:rPr>
                <w:delText>SUSANTO, SE</w:delText>
              </w:r>
            </w:del>
          </w:p>
        </w:tc>
      </w:tr>
      <w:tr w:rsidR="00C471D4" w:rsidRPr="00AC15A8" w:rsidDel="0000362C" w14:paraId="3139F4CB" w14:textId="687EAA28" w:rsidTr="00FA5464">
        <w:trPr>
          <w:trHeight w:val="300"/>
          <w:del w:id="514"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1391763" w14:textId="04D76943" w:rsidR="00C471D4" w:rsidRPr="00AC15A8" w:rsidDel="0000362C" w:rsidRDefault="00C471D4" w:rsidP="00FA5464">
            <w:pPr>
              <w:spacing w:after="0" w:line="240" w:lineRule="auto"/>
              <w:jc w:val="center"/>
              <w:rPr>
                <w:del w:id="515" w:author="Hari Laksono" w:date="2018-05-15T15:56:00Z"/>
                <w:rFonts w:ascii="Arial Narrow" w:eastAsia="Times New Roman" w:hAnsi="Arial Narrow" w:cs="Times New Roman"/>
                <w:color w:val="000000"/>
                <w:sz w:val="16"/>
                <w:szCs w:val="16"/>
              </w:rPr>
            </w:pPr>
            <w:del w:id="516" w:author="Hari Laksono" w:date="2018-05-15T15:56:00Z">
              <w:r w:rsidRPr="00AC15A8" w:rsidDel="0000362C">
                <w:rPr>
                  <w:rFonts w:ascii="Arial Narrow" w:eastAsia="Times New Roman" w:hAnsi="Arial Narrow" w:cs="Times New Roman"/>
                  <w:color w:val="000000"/>
                  <w:sz w:val="16"/>
                  <w:szCs w:val="16"/>
                </w:rPr>
                <w:delText>39</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4642F620" w14:textId="56EDE151" w:rsidR="00C471D4" w:rsidRPr="00AC15A8" w:rsidDel="0000362C" w:rsidRDefault="00C471D4" w:rsidP="00FA5464">
            <w:pPr>
              <w:spacing w:after="0" w:line="240" w:lineRule="auto"/>
              <w:rPr>
                <w:del w:id="517" w:author="Hari Laksono" w:date="2018-05-15T15:56:00Z"/>
                <w:rFonts w:ascii="Arial Narrow" w:eastAsia="Times New Roman" w:hAnsi="Arial Narrow" w:cs="Times New Roman"/>
                <w:color w:val="000000"/>
                <w:sz w:val="16"/>
                <w:szCs w:val="16"/>
              </w:rPr>
            </w:pPr>
            <w:del w:id="518" w:author="Hari Laksono" w:date="2018-05-15T15:56:00Z">
              <w:r w:rsidRPr="00AC15A8" w:rsidDel="0000362C">
                <w:rPr>
                  <w:rFonts w:ascii="Arial Narrow" w:eastAsia="Times New Roman" w:hAnsi="Arial Narrow" w:cs="Times New Roman"/>
                  <w:color w:val="000000"/>
                  <w:sz w:val="16"/>
                  <w:szCs w:val="16"/>
                </w:rPr>
                <w:delText>Kelurahan Gandekan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11E8F634" w14:textId="7EE9C02E" w:rsidR="00C471D4" w:rsidRPr="00AC15A8" w:rsidDel="0000362C" w:rsidRDefault="00C471D4" w:rsidP="00FA5464">
            <w:pPr>
              <w:spacing w:after="0" w:line="240" w:lineRule="auto"/>
              <w:rPr>
                <w:del w:id="519" w:author="Hari Laksono" w:date="2018-05-15T15:56:00Z"/>
                <w:rFonts w:ascii="Arial Narrow" w:eastAsia="Times New Roman" w:hAnsi="Arial Narrow" w:cs="Times New Roman"/>
                <w:color w:val="000000"/>
                <w:sz w:val="16"/>
                <w:szCs w:val="16"/>
              </w:rPr>
            </w:pPr>
            <w:del w:id="520" w:author="Hari Laksono" w:date="2018-05-15T15:56:00Z">
              <w:r w:rsidRPr="00AC15A8" w:rsidDel="0000362C">
                <w:rPr>
                  <w:rFonts w:ascii="Arial Narrow" w:eastAsia="Times New Roman" w:hAnsi="Arial Narrow" w:cs="Times New Roman"/>
                  <w:color w:val="000000"/>
                  <w:sz w:val="16"/>
                  <w:szCs w:val="16"/>
                </w:rPr>
                <w:delText>Drs. DALIMAN</w:delText>
              </w:r>
            </w:del>
          </w:p>
        </w:tc>
      </w:tr>
      <w:tr w:rsidR="00C471D4" w:rsidRPr="00AC15A8" w:rsidDel="0000362C" w14:paraId="13CD4BBC" w14:textId="399A4BC5" w:rsidTr="00FA5464">
        <w:trPr>
          <w:trHeight w:val="300"/>
          <w:del w:id="521"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1770E9AA" w14:textId="5E52ADB3" w:rsidR="00C471D4" w:rsidRPr="00AC15A8" w:rsidDel="0000362C" w:rsidRDefault="00C471D4" w:rsidP="00FA5464">
            <w:pPr>
              <w:spacing w:after="0" w:line="240" w:lineRule="auto"/>
              <w:jc w:val="center"/>
              <w:rPr>
                <w:del w:id="522" w:author="Hari Laksono" w:date="2018-05-15T15:56:00Z"/>
                <w:rFonts w:ascii="Arial Narrow" w:eastAsia="Times New Roman" w:hAnsi="Arial Narrow" w:cs="Times New Roman"/>
                <w:color w:val="000000"/>
                <w:sz w:val="16"/>
                <w:szCs w:val="16"/>
              </w:rPr>
            </w:pPr>
            <w:del w:id="523" w:author="Hari Laksono" w:date="2018-05-15T15:56:00Z">
              <w:r w:rsidRPr="00AC15A8" w:rsidDel="0000362C">
                <w:rPr>
                  <w:rFonts w:ascii="Arial Narrow" w:eastAsia="Times New Roman" w:hAnsi="Arial Narrow" w:cs="Times New Roman"/>
                  <w:color w:val="000000"/>
                  <w:sz w:val="16"/>
                  <w:szCs w:val="16"/>
                </w:rPr>
                <w:delText>40</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1C0D108" w14:textId="24DE9ED2" w:rsidR="00C471D4" w:rsidRPr="00AC15A8" w:rsidDel="0000362C" w:rsidRDefault="00C471D4" w:rsidP="00FA5464">
            <w:pPr>
              <w:spacing w:after="0" w:line="240" w:lineRule="auto"/>
              <w:rPr>
                <w:del w:id="524" w:author="Hari Laksono" w:date="2018-05-15T15:56:00Z"/>
                <w:rFonts w:ascii="Arial Narrow" w:eastAsia="Times New Roman" w:hAnsi="Arial Narrow" w:cs="Times New Roman"/>
                <w:color w:val="000000"/>
                <w:sz w:val="16"/>
                <w:szCs w:val="16"/>
              </w:rPr>
            </w:pPr>
            <w:del w:id="525" w:author="Hari Laksono" w:date="2018-05-15T15:56:00Z">
              <w:r w:rsidRPr="00AC15A8" w:rsidDel="0000362C">
                <w:rPr>
                  <w:rFonts w:ascii="Arial Narrow" w:eastAsia="Times New Roman" w:hAnsi="Arial Narrow" w:cs="Times New Roman"/>
                  <w:color w:val="000000"/>
                  <w:sz w:val="16"/>
                  <w:szCs w:val="16"/>
                </w:rPr>
                <w:delText>Kelurahan Gilingan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3D201B8A" w14:textId="0B7F9C42" w:rsidR="00C471D4" w:rsidRPr="00AC15A8" w:rsidDel="0000362C" w:rsidRDefault="00C471D4" w:rsidP="00FA5464">
            <w:pPr>
              <w:spacing w:after="0" w:line="240" w:lineRule="auto"/>
              <w:rPr>
                <w:del w:id="526" w:author="Hari Laksono" w:date="2018-05-15T15:56:00Z"/>
                <w:rFonts w:ascii="Arial Narrow" w:eastAsia="Times New Roman" w:hAnsi="Arial Narrow" w:cs="Times New Roman"/>
                <w:color w:val="000000"/>
                <w:sz w:val="16"/>
                <w:szCs w:val="16"/>
              </w:rPr>
            </w:pPr>
            <w:del w:id="527" w:author="Hari Laksono" w:date="2018-05-15T15:56:00Z">
              <w:r w:rsidRPr="00AC15A8" w:rsidDel="0000362C">
                <w:rPr>
                  <w:rFonts w:ascii="Arial Narrow" w:eastAsia="Times New Roman" w:hAnsi="Arial Narrow" w:cs="Times New Roman"/>
                  <w:color w:val="000000"/>
                  <w:sz w:val="16"/>
                  <w:szCs w:val="16"/>
                </w:rPr>
                <w:delText>JOKO PARTONO, ST, M.Si</w:delText>
              </w:r>
            </w:del>
          </w:p>
        </w:tc>
      </w:tr>
      <w:tr w:rsidR="00C471D4" w:rsidRPr="00AC15A8" w:rsidDel="0000362C" w14:paraId="3A584DA2" w14:textId="2BE49A29" w:rsidTr="00FA5464">
        <w:trPr>
          <w:trHeight w:val="300"/>
          <w:del w:id="528"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5DF3387" w14:textId="6F599C74" w:rsidR="00C471D4" w:rsidRPr="00AC15A8" w:rsidDel="0000362C" w:rsidRDefault="00C471D4" w:rsidP="00FA5464">
            <w:pPr>
              <w:spacing w:after="0" w:line="240" w:lineRule="auto"/>
              <w:jc w:val="center"/>
              <w:rPr>
                <w:del w:id="529" w:author="Hari Laksono" w:date="2018-05-15T15:56:00Z"/>
                <w:rFonts w:ascii="Arial Narrow" w:eastAsia="Times New Roman" w:hAnsi="Arial Narrow" w:cs="Times New Roman"/>
                <w:color w:val="000000"/>
                <w:sz w:val="16"/>
                <w:szCs w:val="16"/>
              </w:rPr>
            </w:pPr>
            <w:del w:id="530" w:author="Hari Laksono" w:date="2018-05-15T15:56:00Z">
              <w:r w:rsidRPr="00AC15A8" w:rsidDel="0000362C">
                <w:rPr>
                  <w:rFonts w:ascii="Arial Narrow" w:eastAsia="Times New Roman" w:hAnsi="Arial Narrow" w:cs="Times New Roman"/>
                  <w:color w:val="000000"/>
                  <w:sz w:val="16"/>
                  <w:szCs w:val="16"/>
                </w:rPr>
                <w:delText>41</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1EC89FC8" w14:textId="5BD410D0" w:rsidR="00C471D4" w:rsidRPr="00AC15A8" w:rsidDel="0000362C" w:rsidRDefault="00C471D4" w:rsidP="00FA5464">
            <w:pPr>
              <w:spacing w:after="0" w:line="240" w:lineRule="auto"/>
              <w:rPr>
                <w:del w:id="531" w:author="Hari Laksono" w:date="2018-05-15T15:56:00Z"/>
                <w:rFonts w:ascii="Arial Narrow" w:eastAsia="Times New Roman" w:hAnsi="Arial Narrow" w:cs="Times New Roman"/>
                <w:color w:val="000000"/>
                <w:sz w:val="16"/>
                <w:szCs w:val="16"/>
              </w:rPr>
            </w:pPr>
            <w:del w:id="532" w:author="Hari Laksono" w:date="2018-05-15T15:56:00Z">
              <w:r w:rsidRPr="00AC15A8" w:rsidDel="0000362C">
                <w:rPr>
                  <w:rFonts w:ascii="Arial Narrow" w:eastAsia="Times New Roman" w:hAnsi="Arial Narrow" w:cs="Times New Roman"/>
                  <w:color w:val="000000"/>
                  <w:sz w:val="16"/>
                  <w:szCs w:val="16"/>
                </w:rPr>
                <w:delText>Kelurahan Jagalan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11A6780D" w14:textId="20A66E5D" w:rsidR="00C471D4" w:rsidRPr="00AC15A8" w:rsidDel="0000362C" w:rsidRDefault="00C471D4" w:rsidP="00FA5464">
            <w:pPr>
              <w:spacing w:after="0" w:line="240" w:lineRule="auto"/>
              <w:rPr>
                <w:del w:id="533" w:author="Hari Laksono" w:date="2018-05-15T15:56:00Z"/>
                <w:rFonts w:ascii="Arial Narrow" w:eastAsia="Times New Roman" w:hAnsi="Arial Narrow" w:cs="Times New Roman"/>
                <w:color w:val="000000"/>
                <w:sz w:val="16"/>
                <w:szCs w:val="16"/>
              </w:rPr>
            </w:pPr>
            <w:del w:id="534" w:author="Hari Laksono" w:date="2018-05-15T15:56:00Z">
              <w:r w:rsidRPr="00AC15A8" w:rsidDel="0000362C">
                <w:rPr>
                  <w:rFonts w:ascii="Arial Narrow" w:eastAsia="Times New Roman" w:hAnsi="Arial Narrow" w:cs="Times New Roman"/>
                  <w:color w:val="000000"/>
                  <w:sz w:val="16"/>
                  <w:szCs w:val="16"/>
                </w:rPr>
                <w:delText>NANANG HERRY TRI WIBOWO, S.Sos, MM</w:delText>
              </w:r>
            </w:del>
          </w:p>
        </w:tc>
      </w:tr>
      <w:tr w:rsidR="00C471D4" w:rsidRPr="00AC15A8" w:rsidDel="0000362C" w14:paraId="40B2E97F" w14:textId="510C5BB2" w:rsidTr="00FA5464">
        <w:trPr>
          <w:trHeight w:val="300"/>
          <w:del w:id="535"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68A7218E" w14:textId="7BFAEF75" w:rsidR="00C471D4" w:rsidRPr="00AC15A8" w:rsidDel="0000362C" w:rsidRDefault="00C471D4" w:rsidP="00FA5464">
            <w:pPr>
              <w:spacing w:after="0" w:line="240" w:lineRule="auto"/>
              <w:jc w:val="center"/>
              <w:rPr>
                <w:del w:id="536" w:author="Hari Laksono" w:date="2018-05-15T15:56:00Z"/>
                <w:rFonts w:ascii="Arial Narrow" w:eastAsia="Times New Roman" w:hAnsi="Arial Narrow" w:cs="Times New Roman"/>
                <w:color w:val="000000"/>
                <w:sz w:val="16"/>
                <w:szCs w:val="16"/>
              </w:rPr>
            </w:pPr>
            <w:del w:id="537" w:author="Hari Laksono" w:date="2018-05-15T15:56:00Z">
              <w:r w:rsidRPr="00AC15A8" w:rsidDel="0000362C">
                <w:rPr>
                  <w:rFonts w:ascii="Arial Narrow" w:eastAsia="Times New Roman" w:hAnsi="Arial Narrow" w:cs="Times New Roman"/>
                  <w:color w:val="000000"/>
                  <w:sz w:val="16"/>
                  <w:szCs w:val="16"/>
                </w:rPr>
                <w:delText>42</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EBF3F64" w14:textId="64C1502A" w:rsidR="00C471D4" w:rsidRPr="00AC15A8" w:rsidDel="0000362C" w:rsidRDefault="00C471D4" w:rsidP="00FA5464">
            <w:pPr>
              <w:spacing w:after="0" w:line="240" w:lineRule="auto"/>
              <w:rPr>
                <w:del w:id="538" w:author="Hari Laksono" w:date="2018-05-15T15:56:00Z"/>
                <w:rFonts w:ascii="Arial Narrow" w:eastAsia="Times New Roman" w:hAnsi="Arial Narrow" w:cs="Times New Roman"/>
                <w:color w:val="000000"/>
                <w:sz w:val="16"/>
                <w:szCs w:val="16"/>
              </w:rPr>
            </w:pPr>
            <w:del w:id="539" w:author="Hari Laksono" w:date="2018-05-15T15:56:00Z">
              <w:r w:rsidRPr="00AC15A8" w:rsidDel="0000362C">
                <w:rPr>
                  <w:rFonts w:ascii="Arial Narrow" w:eastAsia="Times New Roman" w:hAnsi="Arial Narrow" w:cs="Times New Roman"/>
                  <w:color w:val="000000"/>
                  <w:sz w:val="16"/>
                  <w:szCs w:val="16"/>
                </w:rPr>
                <w:delText>Kelurahan Jajar</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39EFD45E" w14:textId="672D546A" w:rsidR="00C471D4" w:rsidRPr="00AC15A8" w:rsidDel="0000362C" w:rsidRDefault="00C471D4" w:rsidP="00FA5464">
            <w:pPr>
              <w:spacing w:after="0" w:line="240" w:lineRule="auto"/>
              <w:rPr>
                <w:del w:id="540" w:author="Hari Laksono" w:date="2018-05-15T15:56:00Z"/>
                <w:rFonts w:ascii="Arial Narrow" w:eastAsia="Times New Roman" w:hAnsi="Arial Narrow" w:cs="Times New Roman"/>
                <w:color w:val="000000"/>
                <w:sz w:val="16"/>
                <w:szCs w:val="16"/>
              </w:rPr>
            </w:pPr>
            <w:del w:id="541" w:author="Hari Laksono" w:date="2018-05-15T15:56:00Z">
              <w:r w:rsidRPr="00AC15A8" w:rsidDel="0000362C">
                <w:rPr>
                  <w:rFonts w:ascii="Arial Narrow" w:eastAsia="Times New Roman" w:hAnsi="Arial Narrow" w:cs="Times New Roman"/>
                  <w:color w:val="000000"/>
                  <w:sz w:val="16"/>
                  <w:szCs w:val="16"/>
                </w:rPr>
                <w:delText>SRI SUJATMI, SE, MM</w:delText>
              </w:r>
            </w:del>
          </w:p>
        </w:tc>
      </w:tr>
      <w:tr w:rsidR="00C471D4" w:rsidRPr="00AC15A8" w:rsidDel="0000362C" w14:paraId="08C28398" w14:textId="3C2BB81E" w:rsidTr="00FA5464">
        <w:trPr>
          <w:trHeight w:val="300"/>
          <w:del w:id="542"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2AB494B0" w14:textId="622698CC" w:rsidR="00C471D4" w:rsidRPr="00AC15A8" w:rsidDel="0000362C" w:rsidRDefault="00C471D4" w:rsidP="00FA5464">
            <w:pPr>
              <w:spacing w:after="0" w:line="240" w:lineRule="auto"/>
              <w:jc w:val="center"/>
              <w:rPr>
                <w:del w:id="543" w:author="Hari Laksono" w:date="2018-05-15T15:56:00Z"/>
                <w:rFonts w:ascii="Arial Narrow" w:eastAsia="Times New Roman" w:hAnsi="Arial Narrow" w:cs="Times New Roman"/>
                <w:color w:val="000000"/>
                <w:sz w:val="16"/>
                <w:szCs w:val="16"/>
              </w:rPr>
            </w:pPr>
            <w:del w:id="544" w:author="Hari Laksono" w:date="2018-05-15T15:56:00Z">
              <w:r w:rsidRPr="00AC15A8" w:rsidDel="0000362C">
                <w:rPr>
                  <w:rFonts w:ascii="Arial Narrow" w:eastAsia="Times New Roman" w:hAnsi="Arial Narrow" w:cs="Times New Roman"/>
                  <w:color w:val="000000"/>
                  <w:sz w:val="16"/>
                  <w:szCs w:val="16"/>
                </w:rPr>
                <w:delText>43</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CB8FED3" w14:textId="7DC0C1D7" w:rsidR="00C471D4" w:rsidRPr="00AC15A8" w:rsidDel="0000362C" w:rsidRDefault="00C471D4" w:rsidP="00FA5464">
            <w:pPr>
              <w:spacing w:after="0" w:line="240" w:lineRule="auto"/>
              <w:rPr>
                <w:del w:id="545" w:author="Hari Laksono" w:date="2018-05-15T15:56:00Z"/>
                <w:rFonts w:ascii="Arial Narrow" w:eastAsia="Times New Roman" w:hAnsi="Arial Narrow" w:cs="Times New Roman"/>
                <w:color w:val="000000"/>
                <w:sz w:val="16"/>
                <w:szCs w:val="16"/>
              </w:rPr>
            </w:pPr>
            <w:del w:id="546" w:author="Hari Laksono" w:date="2018-05-15T15:56:00Z">
              <w:r w:rsidRPr="00AC15A8" w:rsidDel="0000362C">
                <w:rPr>
                  <w:rFonts w:ascii="Arial Narrow" w:eastAsia="Times New Roman" w:hAnsi="Arial Narrow" w:cs="Times New Roman"/>
                  <w:color w:val="000000"/>
                  <w:sz w:val="16"/>
                  <w:szCs w:val="16"/>
                </w:rPr>
                <w:delText>Kelurahan Jayengan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1014CB28" w14:textId="66D95F59" w:rsidR="00C471D4" w:rsidRPr="00AC15A8" w:rsidDel="0000362C" w:rsidRDefault="00C471D4" w:rsidP="00FA5464">
            <w:pPr>
              <w:spacing w:after="0" w:line="240" w:lineRule="auto"/>
              <w:rPr>
                <w:del w:id="547" w:author="Hari Laksono" w:date="2018-05-15T15:56:00Z"/>
                <w:rFonts w:ascii="Arial Narrow" w:eastAsia="Times New Roman" w:hAnsi="Arial Narrow" w:cs="Times New Roman"/>
                <w:color w:val="000000"/>
                <w:sz w:val="16"/>
                <w:szCs w:val="16"/>
              </w:rPr>
            </w:pPr>
            <w:del w:id="548" w:author="Hari Laksono" w:date="2018-05-15T15:56:00Z">
              <w:r w:rsidRPr="00AC15A8" w:rsidDel="0000362C">
                <w:rPr>
                  <w:rFonts w:ascii="Arial Narrow" w:eastAsia="Times New Roman" w:hAnsi="Arial Narrow" w:cs="Times New Roman"/>
                  <w:color w:val="000000"/>
                  <w:sz w:val="16"/>
                  <w:szCs w:val="16"/>
                </w:rPr>
                <w:delText>Drs. ARIS HERJITO, MM</w:delText>
              </w:r>
            </w:del>
          </w:p>
        </w:tc>
      </w:tr>
      <w:tr w:rsidR="00C471D4" w:rsidRPr="00AC15A8" w:rsidDel="0000362C" w14:paraId="3F9B02D8" w14:textId="2612AFD9" w:rsidTr="00FA5464">
        <w:trPr>
          <w:trHeight w:val="300"/>
          <w:del w:id="549"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293F0B54" w14:textId="7443281E" w:rsidR="00C471D4" w:rsidRPr="00AC15A8" w:rsidDel="0000362C" w:rsidRDefault="00C471D4" w:rsidP="00FA5464">
            <w:pPr>
              <w:spacing w:after="0" w:line="240" w:lineRule="auto"/>
              <w:jc w:val="center"/>
              <w:rPr>
                <w:del w:id="550" w:author="Hari Laksono" w:date="2018-05-15T15:56:00Z"/>
                <w:rFonts w:ascii="Arial Narrow" w:eastAsia="Times New Roman" w:hAnsi="Arial Narrow" w:cs="Times New Roman"/>
                <w:color w:val="000000"/>
                <w:sz w:val="16"/>
                <w:szCs w:val="16"/>
              </w:rPr>
            </w:pPr>
            <w:del w:id="551" w:author="Hari Laksono" w:date="2018-05-15T15:56:00Z">
              <w:r w:rsidRPr="00AC15A8" w:rsidDel="0000362C">
                <w:rPr>
                  <w:rFonts w:ascii="Arial Narrow" w:eastAsia="Times New Roman" w:hAnsi="Arial Narrow" w:cs="Times New Roman"/>
                  <w:color w:val="000000"/>
                  <w:sz w:val="16"/>
                  <w:szCs w:val="16"/>
                </w:rPr>
                <w:delText>44</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72A25653" w14:textId="4F670334" w:rsidR="00C471D4" w:rsidRPr="00AC15A8" w:rsidDel="0000362C" w:rsidRDefault="00C471D4" w:rsidP="00FA5464">
            <w:pPr>
              <w:spacing w:after="0" w:line="240" w:lineRule="auto"/>
              <w:rPr>
                <w:del w:id="552" w:author="Hari Laksono" w:date="2018-05-15T15:56:00Z"/>
                <w:rFonts w:ascii="Arial Narrow" w:eastAsia="Times New Roman" w:hAnsi="Arial Narrow" w:cs="Times New Roman"/>
                <w:color w:val="000000"/>
                <w:sz w:val="16"/>
                <w:szCs w:val="16"/>
              </w:rPr>
            </w:pPr>
            <w:del w:id="553" w:author="Hari Laksono" w:date="2018-05-15T15:56:00Z">
              <w:r w:rsidRPr="00AC15A8" w:rsidDel="0000362C">
                <w:rPr>
                  <w:rFonts w:ascii="Arial Narrow" w:eastAsia="Times New Roman" w:hAnsi="Arial Narrow" w:cs="Times New Roman"/>
                  <w:color w:val="000000"/>
                  <w:sz w:val="16"/>
                  <w:szCs w:val="16"/>
                </w:rPr>
                <w:delText>Kelurahan Jebres</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58D6B2ED" w14:textId="3DF2C8EB" w:rsidR="00C471D4" w:rsidRPr="00AC15A8" w:rsidDel="0000362C" w:rsidRDefault="00C471D4" w:rsidP="00FA5464">
            <w:pPr>
              <w:spacing w:after="0" w:line="240" w:lineRule="auto"/>
              <w:rPr>
                <w:del w:id="554" w:author="Hari Laksono" w:date="2018-05-15T15:56:00Z"/>
                <w:rFonts w:ascii="Arial Narrow" w:eastAsia="Times New Roman" w:hAnsi="Arial Narrow" w:cs="Times New Roman"/>
                <w:color w:val="000000"/>
                <w:sz w:val="16"/>
                <w:szCs w:val="16"/>
              </w:rPr>
            </w:pPr>
            <w:del w:id="555" w:author="Hari Laksono" w:date="2018-05-15T15:56:00Z">
              <w:r w:rsidRPr="00AC15A8" w:rsidDel="0000362C">
                <w:rPr>
                  <w:rFonts w:ascii="Arial Narrow" w:eastAsia="Times New Roman" w:hAnsi="Arial Narrow" w:cs="Times New Roman"/>
                  <w:color w:val="000000"/>
                  <w:sz w:val="16"/>
                  <w:szCs w:val="16"/>
                </w:rPr>
                <w:delText>SULISTIARINI, S.STP</w:delText>
              </w:r>
            </w:del>
          </w:p>
        </w:tc>
      </w:tr>
      <w:tr w:rsidR="00C471D4" w:rsidRPr="00AC15A8" w:rsidDel="0000362C" w14:paraId="215E248C" w14:textId="535914BC" w:rsidTr="00204C3E">
        <w:trPr>
          <w:trHeight w:val="300"/>
          <w:del w:id="556"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8C8DCA7" w14:textId="35F0CE75" w:rsidR="00C471D4" w:rsidRPr="00AC15A8" w:rsidDel="0000362C" w:rsidRDefault="00C471D4" w:rsidP="00FA5464">
            <w:pPr>
              <w:spacing w:after="0" w:line="240" w:lineRule="auto"/>
              <w:jc w:val="center"/>
              <w:rPr>
                <w:del w:id="557" w:author="Hari Laksono" w:date="2018-05-15T15:56:00Z"/>
                <w:rFonts w:ascii="Arial Narrow" w:eastAsia="Times New Roman" w:hAnsi="Arial Narrow" w:cs="Times New Roman"/>
                <w:color w:val="000000"/>
                <w:sz w:val="16"/>
                <w:szCs w:val="16"/>
              </w:rPr>
            </w:pPr>
            <w:del w:id="558" w:author="Hari Laksono" w:date="2018-05-15T15:56:00Z">
              <w:r w:rsidRPr="00AC15A8" w:rsidDel="0000362C">
                <w:rPr>
                  <w:rFonts w:ascii="Arial Narrow" w:eastAsia="Times New Roman" w:hAnsi="Arial Narrow" w:cs="Times New Roman"/>
                  <w:color w:val="000000"/>
                  <w:sz w:val="16"/>
                  <w:szCs w:val="16"/>
                </w:rPr>
                <w:delText>45</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0CC5D7C0" w14:textId="722D21F0" w:rsidR="00C471D4" w:rsidRPr="00AC15A8" w:rsidDel="0000362C" w:rsidRDefault="00C471D4" w:rsidP="00FA5464">
            <w:pPr>
              <w:spacing w:after="0" w:line="240" w:lineRule="auto"/>
              <w:rPr>
                <w:del w:id="559" w:author="Hari Laksono" w:date="2018-05-15T15:56:00Z"/>
                <w:rFonts w:ascii="Arial Narrow" w:eastAsia="Times New Roman" w:hAnsi="Arial Narrow" w:cs="Times New Roman"/>
                <w:color w:val="000000"/>
                <w:sz w:val="16"/>
                <w:szCs w:val="16"/>
              </w:rPr>
            </w:pPr>
            <w:del w:id="560" w:author="Hari Laksono" w:date="2018-05-15T15:56:00Z">
              <w:r w:rsidRPr="00AC15A8" w:rsidDel="0000362C">
                <w:rPr>
                  <w:rFonts w:ascii="Arial Narrow" w:eastAsia="Times New Roman" w:hAnsi="Arial Narrow" w:cs="Times New Roman"/>
                  <w:color w:val="000000"/>
                  <w:sz w:val="16"/>
                  <w:szCs w:val="16"/>
                </w:rPr>
                <w:delText>Kelurahan Joyosuran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1CF29581" w14:textId="487BE04F" w:rsidR="00C471D4" w:rsidRPr="00AC15A8" w:rsidDel="0000362C" w:rsidRDefault="00C471D4" w:rsidP="00FA5464">
            <w:pPr>
              <w:spacing w:after="0" w:line="240" w:lineRule="auto"/>
              <w:rPr>
                <w:del w:id="561" w:author="Hari Laksono" w:date="2018-05-15T15:56:00Z"/>
                <w:rFonts w:ascii="Arial Narrow" w:eastAsia="Times New Roman" w:hAnsi="Arial Narrow" w:cs="Times New Roman"/>
                <w:color w:val="000000"/>
                <w:sz w:val="16"/>
                <w:szCs w:val="16"/>
              </w:rPr>
            </w:pPr>
            <w:del w:id="562" w:author="Hari Laksono" w:date="2018-05-15T15:56:00Z">
              <w:r w:rsidRPr="00AC15A8" w:rsidDel="0000362C">
                <w:rPr>
                  <w:rFonts w:ascii="Arial Narrow" w:eastAsia="Times New Roman" w:hAnsi="Arial Narrow" w:cs="Times New Roman"/>
                  <w:color w:val="000000"/>
                  <w:sz w:val="16"/>
                  <w:szCs w:val="16"/>
                </w:rPr>
                <w:delText>SUWARNO, SE</w:delText>
              </w:r>
            </w:del>
          </w:p>
        </w:tc>
      </w:tr>
      <w:tr w:rsidR="00204C3E" w:rsidRPr="00204C3E" w:rsidDel="0000362C" w14:paraId="7E756488" w14:textId="0D203F87" w:rsidTr="00027D4D">
        <w:trPr>
          <w:trHeight w:val="300"/>
          <w:del w:id="563" w:author="Hari Laksono" w:date="2018-05-15T15:56:00Z"/>
          <w:trPrChange w:id="564" w:author="Emmy Mutiarini" w:date="2018-05-10T18:03:00Z">
            <w:trPr>
              <w:trHeight w:val="300"/>
            </w:trPr>
          </w:trPrChange>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bottom"/>
            <w:tcPrChange w:id="565" w:author="Emmy Mutiarini" w:date="2018-05-10T18:03:00Z">
              <w:tcPr>
                <w:tcW w:w="513"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ACC88E" w14:textId="1B7D4891" w:rsidR="00204C3E" w:rsidRPr="00204C3E" w:rsidDel="0000362C" w:rsidRDefault="00204C3E" w:rsidP="00204C3E">
            <w:pPr>
              <w:spacing w:after="0" w:line="240" w:lineRule="auto"/>
              <w:jc w:val="center"/>
              <w:rPr>
                <w:del w:id="566" w:author="Hari Laksono" w:date="2018-05-15T15:56:00Z"/>
                <w:rFonts w:ascii="Arial Narrow" w:eastAsia="Times New Roman" w:hAnsi="Arial Narrow" w:cs="Times New Roman"/>
                <w:b/>
                <w:bCs/>
                <w:color w:val="000000"/>
                <w:sz w:val="16"/>
                <w:szCs w:val="16"/>
              </w:rPr>
            </w:pPr>
            <w:del w:id="567" w:author="Hari Laksono" w:date="2018-05-15T15:56:00Z">
              <w:r w:rsidRPr="00204C3E" w:rsidDel="0000362C">
                <w:rPr>
                  <w:rFonts w:ascii="Arial Narrow" w:eastAsia="Times New Roman" w:hAnsi="Arial Narrow" w:cs="Times New Roman"/>
                  <w:b/>
                  <w:bCs/>
                  <w:color w:val="000000"/>
                  <w:sz w:val="16"/>
                  <w:szCs w:val="16"/>
                </w:rPr>
                <w:delText>NO</w:delText>
              </w:r>
            </w:del>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tcPrChange w:id="568" w:author="Emmy Mutiarini" w:date="2018-05-10T18:03:00Z">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96C42F" w14:textId="3055951B" w:rsidR="00204C3E" w:rsidRPr="00204C3E" w:rsidDel="0000362C" w:rsidRDefault="00204C3E" w:rsidP="00204C3E">
            <w:pPr>
              <w:spacing w:after="0" w:line="240" w:lineRule="auto"/>
              <w:jc w:val="center"/>
              <w:rPr>
                <w:del w:id="569" w:author="Hari Laksono" w:date="2018-05-15T15:56:00Z"/>
                <w:rFonts w:ascii="Arial Narrow" w:eastAsia="Times New Roman" w:hAnsi="Arial Narrow" w:cs="Times New Roman"/>
                <w:b/>
                <w:bCs/>
                <w:color w:val="000000"/>
                <w:sz w:val="16"/>
                <w:szCs w:val="16"/>
              </w:rPr>
            </w:pPr>
            <w:del w:id="570" w:author="Hari Laksono" w:date="2018-05-15T15:56:00Z">
              <w:r w:rsidRPr="00204C3E" w:rsidDel="0000362C">
                <w:rPr>
                  <w:rFonts w:ascii="Arial Narrow" w:eastAsia="Times New Roman" w:hAnsi="Arial Narrow" w:cs="Times New Roman"/>
                  <w:b/>
                  <w:bCs/>
                  <w:color w:val="000000"/>
                  <w:sz w:val="16"/>
                  <w:szCs w:val="16"/>
                </w:rPr>
                <w:delText>NAMA OPD  TA. 2017</w:delText>
              </w:r>
            </w:del>
          </w:p>
        </w:tc>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tcPrChange w:id="571" w:author="Emmy Mutiarini" w:date="2018-05-10T18:03:00Z">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0F0F552" w14:textId="5E45E9A6" w:rsidR="00204C3E" w:rsidRPr="00204C3E" w:rsidDel="0000362C" w:rsidRDefault="00204C3E" w:rsidP="00204C3E">
            <w:pPr>
              <w:spacing w:after="0" w:line="240" w:lineRule="auto"/>
              <w:jc w:val="center"/>
              <w:rPr>
                <w:del w:id="572" w:author="Hari Laksono" w:date="2018-05-15T15:56:00Z"/>
                <w:rFonts w:ascii="Arial Narrow" w:eastAsia="Times New Roman" w:hAnsi="Arial Narrow" w:cs="Times New Roman"/>
                <w:b/>
                <w:bCs/>
                <w:color w:val="000000"/>
                <w:sz w:val="16"/>
                <w:szCs w:val="16"/>
              </w:rPr>
            </w:pPr>
          </w:p>
          <w:p w14:paraId="1700381D" w14:textId="3B217207" w:rsidR="00204C3E" w:rsidRPr="00204C3E" w:rsidDel="0000362C" w:rsidRDefault="00204C3E" w:rsidP="00204C3E">
            <w:pPr>
              <w:spacing w:after="0" w:line="240" w:lineRule="auto"/>
              <w:jc w:val="center"/>
              <w:rPr>
                <w:del w:id="573" w:author="Hari Laksono" w:date="2018-05-15T15:56:00Z"/>
                <w:rFonts w:ascii="Arial Narrow" w:eastAsia="Times New Roman" w:hAnsi="Arial Narrow" w:cs="Times New Roman"/>
                <w:b/>
                <w:bCs/>
                <w:color w:val="000000"/>
                <w:sz w:val="16"/>
                <w:szCs w:val="16"/>
              </w:rPr>
            </w:pPr>
            <w:del w:id="574" w:author="Hari Laksono" w:date="2018-05-15T15:56:00Z">
              <w:r w:rsidRPr="00204C3E" w:rsidDel="0000362C">
                <w:rPr>
                  <w:rFonts w:ascii="Arial Narrow" w:eastAsia="Times New Roman" w:hAnsi="Arial Narrow" w:cs="Times New Roman"/>
                  <w:b/>
                  <w:bCs/>
                  <w:color w:val="000000"/>
                  <w:sz w:val="16"/>
                  <w:szCs w:val="16"/>
                </w:rPr>
                <w:delText>NAMA KEPALA OPD</w:delText>
              </w:r>
            </w:del>
          </w:p>
        </w:tc>
      </w:tr>
      <w:tr w:rsidR="00C471D4" w:rsidRPr="00AC15A8" w:rsidDel="0000362C" w14:paraId="7FF75790" w14:textId="71F012C1" w:rsidTr="00204C3E">
        <w:trPr>
          <w:trHeight w:val="300"/>
          <w:del w:id="575" w:author="Hari Laksono" w:date="2018-05-15T15:56:00Z"/>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9EB7DA" w14:textId="2931CE60" w:rsidR="00C471D4" w:rsidRPr="00AC15A8" w:rsidDel="0000362C" w:rsidRDefault="00C471D4" w:rsidP="00FA5464">
            <w:pPr>
              <w:spacing w:after="0" w:line="240" w:lineRule="auto"/>
              <w:jc w:val="center"/>
              <w:rPr>
                <w:del w:id="576" w:author="Hari Laksono" w:date="2018-05-15T15:56:00Z"/>
                <w:rFonts w:ascii="Arial Narrow" w:eastAsia="Times New Roman" w:hAnsi="Arial Narrow" w:cs="Times New Roman"/>
                <w:color w:val="000000"/>
                <w:sz w:val="16"/>
                <w:szCs w:val="16"/>
              </w:rPr>
            </w:pPr>
            <w:del w:id="577" w:author="Hari Laksono" w:date="2018-05-15T15:56:00Z">
              <w:r w:rsidRPr="00AC15A8" w:rsidDel="0000362C">
                <w:rPr>
                  <w:rFonts w:ascii="Arial Narrow" w:eastAsia="Times New Roman" w:hAnsi="Arial Narrow" w:cs="Times New Roman"/>
                  <w:color w:val="000000"/>
                  <w:sz w:val="16"/>
                  <w:szCs w:val="16"/>
                </w:rPr>
                <w:delText>46</w:delText>
              </w:r>
            </w:del>
          </w:p>
        </w:tc>
        <w:tc>
          <w:tcPr>
            <w:tcW w:w="2970" w:type="dxa"/>
            <w:tcBorders>
              <w:top w:val="single" w:sz="4" w:space="0" w:color="auto"/>
              <w:left w:val="nil"/>
              <w:bottom w:val="single" w:sz="4" w:space="0" w:color="auto"/>
              <w:right w:val="single" w:sz="4" w:space="0" w:color="auto"/>
            </w:tcBorders>
            <w:shd w:val="clear" w:color="auto" w:fill="auto"/>
            <w:noWrap/>
            <w:vAlign w:val="bottom"/>
            <w:hideMark/>
          </w:tcPr>
          <w:p w14:paraId="7C002F89" w14:textId="76C6F26B" w:rsidR="00C471D4" w:rsidRPr="00AC15A8" w:rsidDel="0000362C" w:rsidRDefault="00C471D4" w:rsidP="00FA5464">
            <w:pPr>
              <w:spacing w:after="0" w:line="240" w:lineRule="auto"/>
              <w:rPr>
                <w:del w:id="578" w:author="Hari Laksono" w:date="2018-05-15T15:56:00Z"/>
                <w:rFonts w:ascii="Arial Narrow" w:eastAsia="Times New Roman" w:hAnsi="Arial Narrow" w:cs="Times New Roman"/>
                <w:color w:val="000000"/>
                <w:sz w:val="16"/>
                <w:szCs w:val="16"/>
              </w:rPr>
            </w:pPr>
            <w:del w:id="579" w:author="Hari Laksono" w:date="2018-05-15T15:56:00Z">
              <w:r w:rsidRPr="00AC15A8" w:rsidDel="0000362C">
                <w:rPr>
                  <w:rFonts w:ascii="Arial Narrow" w:eastAsia="Times New Roman" w:hAnsi="Arial Narrow" w:cs="Times New Roman"/>
                  <w:color w:val="000000"/>
                  <w:sz w:val="16"/>
                  <w:szCs w:val="16"/>
                </w:rPr>
                <w:delText>Kelurahan Joyotakan</w:delText>
              </w:r>
            </w:del>
          </w:p>
        </w:tc>
        <w:tc>
          <w:tcPr>
            <w:tcW w:w="3870" w:type="dxa"/>
            <w:tcBorders>
              <w:top w:val="single" w:sz="4" w:space="0" w:color="auto"/>
              <w:left w:val="nil"/>
              <w:bottom w:val="single" w:sz="4" w:space="0" w:color="auto"/>
              <w:right w:val="single" w:sz="4" w:space="0" w:color="auto"/>
            </w:tcBorders>
            <w:shd w:val="clear" w:color="auto" w:fill="auto"/>
            <w:noWrap/>
            <w:vAlign w:val="bottom"/>
            <w:hideMark/>
          </w:tcPr>
          <w:p w14:paraId="2E2C9906" w14:textId="494EDFE4" w:rsidR="00C471D4" w:rsidRPr="00AC15A8" w:rsidDel="0000362C" w:rsidRDefault="00C471D4" w:rsidP="00FA5464">
            <w:pPr>
              <w:spacing w:after="0" w:line="240" w:lineRule="auto"/>
              <w:rPr>
                <w:del w:id="580" w:author="Hari Laksono" w:date="2018-05-15T15:56:00Z"/>
                <w:rFonts w:ascii="Arial Narrow" w:eastAsia="Times New Roman" w:hAnsi="Arial Narrow" w:cs="Times New Roman"/>
                <w:color w:val="000000"/>
                <w:sz w:val="16"/>
                <w:szCs w:val="16"/>
              </w:rPr>
            </w:pPr>
            <w:del w:id="581" w:author="Hari Laksono" w:date="2018-05-15T15:56:00Z">
              <w:r w:rsidRPr="00AC15A8" w:rsidDel="0000362C">
                <w:rPr>
                  <w:rFonts w:ascii="Arial Narrow" w:eastAsia="Times New Roman" w:hAnsi="Arial Narrow" w:cs="Times New Roman"/>
                  <w:color w:val="000000"/>
                  <w:sz w:val="16"/>
                  <w:szCs w:val="16"/>
                </w:rPr>
                <w:delText>PURBOWINOTO, SE</w:delText>
              </w:r>
            </w:del>
          </w:p>
        </w:tc>
      </w:tr>
      <w:tr w:rsidR="00C471D4" w:rsidRPr="00AC15A8" w:rsidDel="0000362C" w14:paraId="18F25554" w14:textId="2125F0E0" w:rsidTr="00FA5464">
        <w:trPr>
          <w:trHeight w:val="300"/>
          <w:del w:id="582"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EE72E17" w14:textId="220C69A8" w:rsidR="00C471D4" w:rsidRPr="00AC15A8" w:rsidDel="0000362C" w:rsidRDefault="00C471D4" w:rsidP="00FA5464">
            <w:pPr>
              <w:spacing w:after="0" w:line="240" w:lineRule="auto"/>
              <w:jc w:val="center"/>
              <w:rPr>
                <w:del w:id="583" w:author="Hari Laksono" w:date="2018-05-15T15:56:00Z"/>
                <w:rFonts w:ascii="Arial Narrow" w:eastAsia="Times New Roman" w:hAnsi="Arial Narrow" w:cs="Times New Roman"/>
                <w:color w:val="000000"/>
                <w:sz w:val="16"/>
                <w:szCs w:val="16"/>
              </w:rPr>
            </w:pPr>
            <w:del w:id="584" w:author="Hari Laksono" w:date="2018-05-15T15:56:00Z">
              <w:r w:rsidRPr="00AC15A8" w:rsidDel="0000362C">
                <w:rPr>
                  <w:rFonts w:ascii="Arial Narrow" w:eastAsia="Times New Roman" w:hAnsi="Arial Narrow" w:cs="Times New Roman"/>
                  <w:color w:val="000000"/>
                  <w:sz w:val="16"/>
                  <w:szCs w:val="16"/>
                </w:rPr>
                <w:delText>47</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15E00F16" w14:textId="53F017B1" w:rsidR="00C471D4" w:rsidRPr="00AC15A8" w:rsidDel="0000362C" w:rsidRDefault="00C471D4" w:rsidP="00FA5464">
            <w:pPr>
              <w:spacing w:after="0" w:line="240" w:lineRule="auto"/>
              <w:rPr>
                <w:del w:id="585" w:author="Hari Laksono" w:date="2018-05-15T15:56:00Z"/>
                <w:rFonts w:ascii="Arial Narrow" w:eastAsia="Times New Roman" w:hAnsi="Arial Narrow" w:cs="Times New Roman"/>
                <w:color w:val="000000"/>
                <w:sz w:val="16"/>
                <w:szCs w:val="16"/>
              </w:rPr>
            </w:pPr>
            <w:del w:id="586" w:author="Hari Laksono" w:date="2018-05-15T15:56:00Z">
              <w:r w:rsidRPr="00AC15A8" w:rsidDel="0000362C">
                <w:rPr>
                  <w:rFonts w:ascii="Arial Narrow" w:eastAsia="Times New Roman" w:hAnsi="Arial Narrow" w:cs="Times New Roman"/>
                  <w:color w:val="000000"/>
                  <w:sz w:val="16"/>
                  <w:szCs w:val="16"/>
                </w:rPr>
                <w:delText>Kelurahan Kadipiro</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4FAF7397" w14:textId="3CC9B4B2" w:rsidR="00C471D4" w:rsidRPr="00AC15A8" w:rsidDel="0000362C" w:rsidRDefault="00C471D4" w:rsidP="00FA5464">
            <w:pPr>
              <w:spacing w:after="0" w:line="240" w:lineRule="auto"/>
              <w:rPr>
                <w:del w:id="587" w:author="Hari Laksono" w:date="2018-05-15T15:56:00Z"/>
                <w:rFonts w:ascii="Arial Narrow" w:eastAsia="Times New Roman" w:hAnsi="Arial Narrow" w:cs="Times New Roman"/>
                <w:color w:val="000000"/>
                <w:sz w:val="16"/>
                <w:szCs w:val="16"/>
              </w:rPr>
            </w:pPr>
            <w:del w:id="588" w:author="Hari Laksono" w:date="2018-05-15T15:56:00Z">
              <w:r w:rsidRPr="00AC15A8" w:rsidDel="0000362C">
                <w:rPr>
                  <w:rFonts w:ascii="Arial Narrow" w:eastAsia="Times New Roman" w:hAnsi="Arial Narrow" w:cs="Times New Roman"/>
                  <w:color w:val="000000"/>
                  <w:sz w:val="16"/>
                  <w:szCs w:val="16"/>
                </w:rPr>
                <w:delText>SUGENG BUDI PRASETYO, S.Sos</w:delText>
              </w:r>
            </w:del>
          </w:p>
        </w:tc>
      </w:tr>
      <w:tr w:rsidR="00C471D4" w:rsidRPr="00AC15A8" w:rsidDel="0000362C" w14:paraId="7E66F9B1" w14:textId="4DAA2B74" w:rsidTr="00FA5464">
        <w:trPr>
          <w:trHeight w:val="300"/>
          <w:del w:id="589"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23C03974" w14:textId="47967D8B" w:rsidR="00C471D4" w:rsidRPr="00AC15A8" w:rsidDel="0000362C" w:rsidRDefault="00C471D4" w:rsidP="00FA5464">
            <w:pPr>
              <w:spacing w:after="0" w:line="240" w:lineRule="auto"/>
              <w:jc w:val="center"/>
              <w:rPr>
                <w:del w:id="590" w:author="Hari Laksono" w:date="2018-05-15T15:56:00Z"/>
                <w:rFonts w:ascii="Arial Narrow" w:eastAsia="Times New Roman" w:hAnsi="Arial Narrow" w:cs="Times New Roman"/>
                <w:color w:val="000000"/>
                <w:sz w:val="16"/>
                <w:szCs w:val="16"/>
              </w:rPr>
            </w:pPr>
            <w:del w:id="591" w:author="Hari Laksono" w:date="2018-05-15T15:56:00Z">
              <w:r w:rsidRPr="00AC15A8" w:rsidDel="0000362C">
                <w:rPr>
                  <w:rFonts w:ascii="Arial Narrow" w:eastAsia="Times New Roman" w:hAnsi="Arial Narrow" w:cs="Times New Roman"/>
                  <w:color w:val="000000"/>
                  <w:sz w:val="16"/>
                  <w:szCs w:val="16"/>
                </w:rPr>
                <w:delText>48</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2068EAFD" w14:textId="735B11DD" w:rsidR="00C471D4" w:rsidRPr="00AC15A8" w:rsidDel="0000362C" w:rsidRDefault="00C471D4" w:rsidP="00FA5464">
            <w:pPr>
              <w:spacing w:after="0" w:line="240" w:lineRule="auto"/>
              <w:rPr>
                <w:del w:id="592" w:author="Hari Laksono" w:date="2018-05-15T15:56:00Z"/>
                <w:rFonts w:ascii="Arial Narrow" w:eastAsia="Times New Roman" w:hAnsi="Arial Narrow" w:cs="Times New Roman"/>
                <w:color w:val="000000"/>
                <w:sz w:val="16"/>
                <w:szCs w:val="16"/>
              </w:rPr>
            </w:pPr>
            <w:del w:id="593" w:author="Hari Laksono" w:date="2018-05-15T15:56:00Z">
              <w:r w:rsidRPr="00AC15A8" w:rsidDel="0000362C">
                <w:rPr>
                  <w:rFonts w:ascii="Arial Narrow" w:eastAsia="Times New Roman" w:hAnsi="Arial Narrow" w:cs="Times New Roman"/>
                  <w:color w:val="000000"/>
                  <w:sz w:val="16"/>
                  <w:szCs w:val="16"/>
                </w:rPr>
                <w:delText>Kelurahan Kampung Baru</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740BA933" w14:textId="07C9395C" w:rsidR="00C471D4" w:rsidRPr="00AC15A8" w:rsidDel="0000362C" w:rsidRDefault="00C471D4" w:rsidP="00FA5464">
            <w:pPr>
              <w:spacing w:after="0" w:line="240" w:lineRule="auto"/>
              <w:rPr>
                <w:del w:id="594" w:author="Hari Laksono" w:date="2018-05-15T15:56:00Z"/>
                <w:rFonts w:ascii="Arial Narrow" w:eastAsia="Times New Roman" w:hAnsi="Arial Narrow" w:cs="Times New Roman"/>
                <w:color w:val="000000"/>
                <w:sz w:val="16"/>
                <w:szCs w:val="16"/>
              </w:rPr>
            </w:pPr>
            <w:del w:id="595" w:author="Hari Laksono" w:date="2018-05-15T15:56:00Z">
              <w:r w:rsidRPr="00AC15A8" w:rsidDel="0000362C">
                <w:rPr>
                  <w:rFonts w:ascii="Arial Narrow" w:eastAsia="Times New Roman" w:hAnsi="Arial Narrow" w:cs="Times New Roman"/>
                  <w:color w:val="000000"/>
                  <w:sz w:val="16"/>
                  <w:szCs w:val="16"/>
                </w:rPr>
                <w:delText>SUHARJONO, S.Sos, MM</w:delText>
              </w:r>
            </w:del>
          </w:p>
        </w:tc>
      </w:tr>
      <w:tr w:rsidR="00C471D4" w:rsidRPr="00AC15A8" w:rsidDel="0000362C" w14:paraId="4B5C2E7E" w14:textId="08123BBE" w:rsidTr="00FA5464">
        <w:trPr>
          <w:trHeight w:val="300"/>
          <w:del w:id="596"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F85F85B" w14:textId="1451E15A" w:rsidR="00C471D4" w:rsidRPr="00AC15A8" w:rsidDel="0000362C" w:rsidRDefault="00C471D4" w:rsidP="00FA5464">
            <w:pPr>
              <w:spacing w:after="0" w:line="240" w:lineRule="auto"/>
              <w:jc w:val="center"/>
              <w:rPr>
                <w:del w:id="597" w:author="Hari Laksono" w:date="2018-05-15T15:56:00Z"/>
                <w:rFonts w:ascii="Arial Narrow" w:eastAsia="Times New Roman" w:hAnsi="Arial Narrow" w:cs="Times New Roman"/>
                <w:color w:val="000000"/>
                <w:sz w:val="16"/>
                <w:szCs w:val="16"/>
              </w:rPr>
            </w:pPr>
            <w:del w:id="598" w:author="Hari Laksono" w:date="2018-05-15T15:56:00Z">
              <w:r w:rsidRPr="00AC15A8" w:rsidDel="0000362C">
                <w:rPr>
                  <w:rFonts w:ascii="Arial Narrow" w:eastAsia="Times New Roman" w:hAnsi="Arial Narrow" w:cs="Times New Roman"/>
                  <w:color w:val="000000"/>
                  <w:sz w:val="16"/>
                  <w:szCs w:val="16"/>
                </w:rPr>
                <w:delText>49</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1959B0A" w14:textId="243EF5DD" w:rsidR="00C471D4" w:rsidRPr="00AC15A8" w:rsidDel="0000362C" w:rsidRDefault="00C471D4" w:rsidP="00FA5464">
            <w:pPr>
              <w:spacing w:after="0" w:line="240" w:lineRule="auto"/>
              <w:rPr>
                <w:del w:id="599" w:author="Hari Laksono" w:date="2018-05-15T15:56:00Z"/>
                <w:rFonts w:ascii="Arial Narrow" w:eastAsia="Times New Roman" w:hAnsi="Arial Narrow" w:cs="Times New Roman"/>
                <w:color w:val="000000"/>
                <w:sz w:val="16"/>
                <w:szCs w:val="16"/>
              </w:rPr>
            </w:pPr>
            <w:del w:id="600" w:author="Hari Laksono" w:date="2018-05-15T15:56:00Z">
              <w:r w:rsidRPr="00AC15A8" w:rsidDel="0000362C">
                <w:rPr>
                  <w:rFonts w:ascii="Arial Narrow" w:eastAsia="Times New Roman" w:hAnsi="Arial Narrow" w:cs="Times New Roman"/>
                  <w:color w:val="000000"/>
                  <w:sz w:val="16"/>
                  <w:szCs w:val="16"/>
                </w:rPr>
                <w:delText>Kelurahan Karangasem</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4369C29F" w14:textId="1E6AF3A8" w:rsidR="00C471D4" w:rsidRPr="00AC15A8" w:rsidDel="0000362C" w:rsidRDefault="00C471D4" w:rsidP="00FA5464">
            <w:pPr>
              <w:spacing w:after="0" w:line="240" w:lineRule="auto"/>
              <w:rPr>
                <w:del w:id="601" w:author="Hari Laksono" w:date="2018-05-15T15:56:00Z"/>
                <w:rFonts w:ascii="Arial Narrow" w:eastAsia="Times New Roman" w:hAnsi="Arial Narrow" w:cs="Times New Roman"/>
                <w:color w:val="000000"/>
                <w:sz w:val="16"/>
                <w:szCs w:val="16"/>
              </w:rPr>
            </w:pPr>
            <w:del w:id="602" w:author="Hari Laksono" w:date="2018-05-15T15:56:00Z">
              <w:r w:rsidRPr="00AC15A8" w:rsidDel="0000362C">
                <w:rPr>
                  <w:rFonts w:ascii="Arial Narrow" w:eastAsia="Times New Roman" w:hAnsi="Arial Narrow" w:cs="Times New Roman"/>
                  <w:color w:val="000000"/>
                  <w:sz w:val="16"/>
                  <w:szCs w:val="16"/>
                </w:rPr>
                <w:delText>DARJI, SH, MM.</w:delText>
              </w:r>
            </w:del>
          </w:p>
        </w:tc>
      </w:tr>
      <w:tr w:rsidR="00C471D4" w:rsidRPr="00AC15A8" w:rsidDel="0000362C" w14:paraId="4C8CFF5F" w14:textId="63EF0375" w:rsidTr="00FA5464">
        <w:trPr>
          <w:trHeight w:val="300"/>
          <w:del w:id="603"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2A7084B9" w14:textId="3E8A94FB" w:rsidR="00C471D4" w:rsidRPr="00AC15A8" w:rsidDel="0000362C" w:rsidRDefault="00C471D4" w:rsidP="00FA5464">
            <w:pPr>
              <w:spacing w:after="0" w:line="240" w:lineRule="auto"/>
              <w:jc w:val="center"/>
              <w:rPr>
                <w:del w:id="604" w:author="Hari Laksono" w:date="2018-05-15T15:56:00Z"/>
                <w:rFonts w:ascii="Arial Narrow" w:eastAsia="Times New Roman" w:hAnsi="Arial Narrow" w:cs="Times New Roman"/>
                <w:color w:val="000000"/>
                <w:sz w:val="16"/>
                <w:szCs w:val="16"/>
              </w:rPr>
            </w:pPr>
            <w:del w:id="605" w:author="Hari Laksono" w:date="2018-05-15T15:56:00Z">
              <w:r w:rsidRPr="00AC15A8" w:rsidDel="0000362C">
                <w:rPr>
                  <w:rFonts w:ascii="Arial Narrow" w:eastAsia="Times New Roman" w:hAnsi="Arial Narrow" w:cs="Times New Roman"/>
                  <w:color w:val="000000"/>
                  <w:sz w:val="16"/>
                  <w:szCs w:val="16"/>
                </w:rPr>
                <w:delText>50</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39A064BB" w14:textId="65823A6C" w:rsidR="00C471D4" w:rsidRPr="00AC15A8" w:rsidDel="0000362C" w:rsidRDefault="00C471D4" w:rsidP="00FA5464">
            <w:pPr>
              <w:spacing w:after="0" w:line="240" w:lineRule="auto"/>
              <w:rPr>
                <w:del w:id="606" w:author="Hari Laksono" w:date="2018-05-15T15:56:00Z"/>
                <w:rFonts w:ascii="Arial Narrow" w:eastAsia="Times New Roman" w:hAnsi="Arial Narrow" w:cs="Times New Roman"/>
                <w:color w:val="000000"/>
                <w:sz w:val="16"/>
                <w:szCs w:val="16"/>
              </w:rPr>
            </w:pPr>
            <w:del w:id="607" w:author="Hari Laksono" w:date="2018-05-15T15:56:00Z">
              <w:r w:rsidRPr="00AC15A8" w:rsidDel="0000362C">
                <w:rPr>
                  <w:rFonts w:ascii="Arial Narrow" w:eastAsia="Times New Roman" w:hAnsi="Arial Narrow" w:cs="Times New Roman"/>
                  <w:color w:val="000000"/>
                  <w:sz w:val="16"/>
                  <w:szCs w:val="16"/>
                </w:rPr>
                <w:delText>Kelurahan Kauman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59452443" w14:textId="500827E3" w:rsidR="00C471D4" w:rsidRPr="00AC15A8" w:rsidDel="0000362C" w:rsidRDefault="00C471D4" w:rsidP="00FA5464">
            <w:pPr>
              <w:spacing w:after="0" w:line="240" w:lineRule="auto"/>
              <w:rPr>
                <w:del w:id="608" w:author="Hari Laksono" w:date="2018-05-15T15:56:00Z"/>
                <w:rFonts w:ascii="Arial Narrow" w:eastAsia="Times New Roman" w:hAnsi="Arial Narrow" w:cs="Times New Roman"/>
                <w:color w:val="000000"/>
                <w:sz w:val="16"/>
                <w:szCs w:val="16"/>
              </w:rPr>
            </w:pPr>
            <w:del w:id="609" w:author="Hari Laksono" w:date="2018-05-15T15:56:00Z">
              <w:r w:rsidRPr="00AC15A8" w:rsidDel="0000362C">
                <w:rPr>
                  <w:rFonts w:ascii="Arial Narrow" w:eastAsia="Times New Roman" w:hAnsi="Arial Narrow" w:cs="Times New Roman"/>
                  <w:color w:val="000000"/>
                  <w:sz w:val="16"/>
                  <w:szCs w:val="16"/>
                </w:rPr>
                <w:delText>WIDYASTUTI, SE.M.M</w:delText>
              </w:r>
            </w:del>
          </w:p>
        </w:tc>
      </w:tr>
      <w:tr w:rsidR="00C471D4" w:rsidRPr="00AC15A8" w:rsidDel="0000362C" w14:paraId="405631AD" w14:textId="7EF7AA98" w:rsidTr="00FA5464">
        <w:trPr>
          <w:trHeight w:val="300"/>
          <w:del w:id="610"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582DC1F7" w14:textId="63649118" w:rsidR="00C471D4" w:rsidRPr="00AC15A8" w:rsidDel="0000362C" w:rsidRDefault="00C471D4" w:rsidP="00FA5464">
            <w:pPr>
              <w:spacing w:after="0" w:line="240" w:lineRule="auto"/>
              <w:jc w:val="center"/>
              <w:rPr>
                <w:del w:id="611" w:author="Hari Laksono" w:date="2018-05-15T15:56:00Z"/>
                <w:rFonts w:ascii="Arial Narrow" w:eastAsia="Times New Roman" w:hAnsi="Arial Narrow" w:cs="Times New Roman"/>
                <w:color w:val="000000"/>
                <w:sz w:val="16"/>
                <w:szCs w:val="16"/>
              </w:rPr>
            </w:pPr>
            <w:del w:id="612" w:author="Hari Laksono" w:date="2018-05-15T15:56:00Z">
              <w:r w:rsidRPr="00AC15A8" w:rsidDel="0000362C">
                <w:rPr>
                  <w:rFonts w:ascii="Arial Narrow" w:eastAsia="Times New Roman" w:hAnsi="Arial Narrow" w:cs="Times New Roman"/>
                  <w:color w:val="000000"/>
                  <w:sz w:val="16"/>
                  <w:szCs w:val="16"/>
                </w:rPr>
                <w:delText>51</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E77147E" w14:textId="241F2DA5" w:rsidR="00C471D4" w:rsidRPr="00AC15A8" w:rsidDel="0000362C" w:rsidRDefault="00C471D4" w:rsidP="00FA5464">
            <w:pPr>
              <w:spacing w:after="0" w:line="240" w:lineRule="auto"/>
              <w:rPr>
                <w:del w:id="613" w:author="Hari Laksono" w:date="2018-05-15T15:56:00Z"/>
                <w:rFonts w:ascii="Arial Narrow" w:eastAsia="Times New Roman" w:hAnsi="Arial Narrow" w:cs="Times New Roman"/>
                <w:color w:val="000000"/>
                <w:sz w:val="16"/>
                <w:szCs w:val="16"/>
              </w:rPr>
            </w:pPr>
            <w:del w:id="614" w:author="Hari Laksono" w:date="2018-05-15T15:56:00Z">
              <w:r w:rsidRPr="00AC15A8" w:rsidDel="0000362C">
                <w:rPr>
                  <w:rFonts w:ascii="Arial Narrow" w:eastAsia="Times New Roman" w:hAnsi="Arial Narrow" w:cs="Times New Roman"/>
                  <w:color w:val="000000"/>
                  <w:sz w:val="16"/>
                  <w:szCs w:val="16"/>
                </w:rPr>
                <w:delText>Kelurahan Kedung Lumbu</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695A17F6" w14:textId="5B26EA4E" w:rsidR="00C471D4" w:rsidRPr="00AC15A8" w:rsidDel="0000362C" w:rsidRDefault="00C471D4" w:rsidP="00FA5464">
            <w:pPr>
              <w:spacing w:after="0" w:line="240" w:lineRule="auto"/>
              <w:rPr>
                <w:del w:id="615" w:author="Hari Laksono" w:date="2018-05-15T15:56:00Z"/>
                <w:rFonts w:ascii="Arial Narrow" w:eastAsia="Times New Roman" w:hAnsi="Arial Narrow" w:cs="Times New Roman"/>
                <w:color w:val="000000"/>
                <w:sz w:val="16"/>
                <w:szCs w:val="16"/>
              </w:rPr>
            </w:pPr>
            <w:del w:id="616" w:author="Hari Laksono" w:date="2018-05-15T15:56:00Z">
              <w:r w:rsidRPr="00AC15A8" w:rsidDel="0000362C">
                <w:rPr>
                  <w:rFonts w:ascii="Arial Narrow" w:eastAsia="Times New Roman" w:hAnsi="Arial Narrow" w:cs="Times New Roman"/>
                  <w:color w:val="000000"/>
                  <w:sz w:val="16"/>
                  <w:szCs w:val="16"/>
                </w:rPr>
                <w:delText>DEWI TRI ASTUTI, SE, M.Si</w:delText>
              </w:r>
            </w:del>
          </w:p>
        </w:tc>
      </w:tr>
      <w:tr w:rsidR="00C471D4" w:rsidRPr="00AC15A8" w:rsidDel="0000362C" w14:paraId="00EDD5F3" w14:textId="27844C92" w:rsidTr="00FA5464">
        <w:trPr>
          <w:trHeight w:val="300"/>
          <w:del w:id="617"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5BC969C" w14:textId="7E587782" w:rsidR="00C471D4" w:rsidRPr="00AC15A8" w:rsidDel="0000362C" w:rsidRDefault="00C471D4" w:rsidP="00FA5464">
            <w:pPr>
              <w:spacing w:after="0" w:line="240" w:lineRule="auto"/>
              <w:jc w:val="center"/>
              <w:rPr>
                <w:del w:id="618" w:author="Hari Laksono" w:date="2018-05-15T15:56:00Z"/>
                <w:rFonts w:ascii="Arial Narrow" w:eastAsia="Times New Roman" w:hAnsi="Arial Narrow" w:cs="Times New Roman"/>
                <w:color w:val="000000"/>
                <w:sz w:val="16"/>
                <w:szCs w:val="16"/>
              </w:rPr>
            </w:pPr>
            <w:del w:id="619" w:author="Hari Laksono" w:date="2018-05-15T15:56:00Z">
              <w:r w:rsidRPr="00AC15A8" w:rsidDel="0000362C">
                <w:rPr>
                  <w:rFonts w:ascii="Arial Narrow" w:eastAsia="Times New Roman" w:hAnsi="Arial Narrow" w:cs="Times New Roman"/>
                  <w:color w:val="000000"/>
                  <w:sz w:val="16"/>
                  <w:szCs w:val="16"/>
                </w:rPr>
                <w:delText>52</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EEAB390" w14:textId="22EDC4D1" w:rsidR="00C471D4" w:rsidRPr="00AC15A8" w:rsidDel="0000362C" w:rsidRDefault="00C471D4" w:rsidP="00FA5464">
            <w:pPr>
              <w:spacing w:after="0" w:line="240" w:lineRule="auto"/>
              <w:rPr>
                <w:del w:id="620" w:author="Hari Laksono" w:date="2018-05-15T15:56:00Z"/>
                <w:rFonts w:ascii="Arial Narrow" w:eastAsia="Times New Roman" w:hAnsi="Arial Narrow" w:cs="Times New Roman"/>
                <w:color w:val="000000"/>
                <w:sz w:val="16"/>
                <w:szCs w:val="16"/>
              </w:rPr>
            </w:pPr>
            <w:del w:id="621" w:author="Hari Laksono" w:date="2018-05-15T15:56:00Z">
              <w:r w:rsidRPr="00AC15A8" w:rsidDel="0000362C">
                <w:rPr>
                  <w:rFonts w:ascii="Arial Narrow" w:eastAsia="Times New Roman" w:hAnsi="Arial Narrow" w:cs="Times New Roman"/>
                  <w:color w:val="000000"/>
                  <w:sz w:val="16"/>
                  <w:szCs w:val="16"/>
                </w:rPr>
                <w:delText>Kelurahan Kemlayan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3CF793CC" w14:textId="390C4A1F" w:rsidR="00C471D4" w:rsidRPr="00AC15A8" w:rsidDel="0000362C" w:rsidRDefault="00C471D4" w:rsidP="00FA5464">
            <w:pPr>
              <w:spacing w:after="0" w:line="240" w:lineRule="auto"/>
              <w:rPr>
                <w:del w:id="622" w:author="Hari Laksono" w:date="2018-05-15T15:56:00Z"/>
                <w:rFonts w:ascii="Arial Narrow" w:eastAsia="Times New Roman" w:hAnsi="Arial Narrow" w:cs="Times New Roman"/>
                <w:color w:val="000000"/>
                <w:sz w:val="16"/>
                <w:szCs w:val="16"/>
              </w:rPr>
            </w:pPr>
            <w:del w:id="623" w:author="Hari Laksono" w:date="2018-05-15T15:56:00Z">
              <w:r w:rsidRPr="00AC15A8" w:rsidDel="0000362C">
                <w:rPr>
                  <w:rFonts w:ascii="Arial Narrow" w:eastAsia="Times New Roman" w:hAnsi="Arial Narrow" w:cs="Times New Roman"/>
                  <w:color w:val="000000"/>
                  <w:sz w:val="16"/>
                  <w:szCs w:val="16"/>
                </w:rPr>
                <w:delText>DJOKO SARWOTO, SH</w:delText>
              </w:r>
            </w:del>
          </w:p>
        </w:tc>
      </w:tr>
      <w:tr w:rsidR="00C471D4" w:rsidRPr="00AC15A8" w:rsidDel="0000362C" w14:paraId="3D16BF0F" w14:textId="2E9287D2" w:rsidTr="00FA5464">
        <w:trPr>
          <w:trHeight w:val="300"/>
          <w:del w:id="624"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F3580C7" w14:textId="197A578E" w:rsidR="00C471D4" w:rsidRPr="00AC15A8" w:rsidDel="0000362C" w:rsidRDefault="00C471D4" w:rsidP="00FA5464">
            <w:pPr>
              <w:spacing w:after="0" w:line="240" w:lineRule="auto"/>
              <w:jc w:val="center"/>
              <w:rPr>
                <w:del w:id="625" w:author="Hari Laksono" w:date="2018-05-15T15:56:00Z"/>
                <w:rFonts w:ascii="Arial Narrow" w:eastAsia="Times New Roman" w:hAnsi="Arial Narrow" w:cs="Times New Roman"/>
                <w:color w:val="000000"/>
                <w:sz w:val="16"/>
                <w:szCs w:val="16"/>
              </w:rPr>
            </w:pPr>
            <w:del w:id="626" w:author="Hari Laksono" w:date="2018-05-15T15:56:00Z">
              <w:r w:rsidRPr="00AC15A8" w:rsidDel="0000362C">
                <w:rPr>
                  <w:rFonts w:ascii="Arial Narrow" w:eastAsia="Times New Roman" w:hAnsi="Arial Narrow" w:cs="Times New Roman"/>
                  <w:color w:val="000000"/>
                  <w:sz w:val="16"/>
                  <w:szCs w:val="16"/>
                </w:rPr>
                <w:delText>53</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029A204C" w14:textId="057DA640" w:rsidR="00C471D4" w:rsidRPr="00AC15A8" w:rsidDel="0000362C" w:rsidRDefault="00C471D4" w:rsidP="00FA5464">
            <w:pPr>
              <w:spacing w:after="0" w:line="240" w:lineRule="auto"/>
              <w:rPr>
                <w:del w:id="627" w:author="Hari Laksono" w:date="2018-05-15T15:56:00Z"/>
                <w:rFonts w:ascii="Arial Narrow" w:eastAsia="Times New Roman" w:hAnsi="Arial Narrow" w:cs="Times New Roman"/>
                <w:color w:val="000000"/>
                <w:sz w:val="16"/>
                <w:szCs w:val="16"/>
              </w:rPr>
            </w:pPr>
            <w:del w:id="628" w:author="Hari Laksono" w:date="2018-05-15T15:56:00Z">
              <w:r w:rsidRPr="00AC15A8" w:rsidDel="0000362C">
                <w:rPr>
                  <w:rFonts w:ascii="Arial Narrow" w:eastAsia="Times New Roman" w:hAnsi="Arial Narrow" w:cs="Times New Roman"/>
                  <w:color w:val="000000"/>
                  <w:sz w:val="16"/>
                  <w:szCs w:val="16"/>
                </w:rPr>
                <w:delText>Kelurahan Kepatihan Kulon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6DD5C5EB" w14:textId="405F998D" w:rsidR="00C471D4" w:rsidRPr="00AC15A8" w:rsidDel="0000362C" w:rsidRDefault="00C471D4" w:rsidP="00FA5464">
            <w:pPr>
              <w:spacing w:after="0" w:line="240" w:lineRule="auto"/>
              <w:rPr>
                <w:del w:id="629" w:author="Hari Laksono" w:date="2018-05-15T15:56:00Z"/>
                <w:rFonts w:ascii="Arial Narrow" w:eastAsia="Times New Roman" w:hAnsi="Arial Narrow" w:cs="Times New Roman"/>
                <w:color w:val="000000"/>
                <w:sz w:val="16"/>
                <w:szCs w:val="16"/>
              </w:rPr>
            </w:pPr>
            <w:del w:id="630" w:author="Hari Laksono" w:date="2018-05-15T15:56:00Z">
              <w:r w:rsidRPr="00AC15A8" w:rsidDel="0000362C">
                <w:rPr>
                  <w:rFonts w:ascii="Arial Narrow" w:eastAsia="Times New Roman" w:hAnsi="Arial Narrow" w:cs="Times New Roman"/>
                  <w:color w:val="000000"/>
                  <w:sz w:val="16"/>
                  <w:szCs w:val="16"/>
                </w:rPr>
                <w:delText>Drs. PETRUS HERU INDRATNO, MM</w:delText>
              </w:r>
            </w:del>
          </w:p>
        </w:tc>
      </w:tr>
      <w:tr w:rsidR="00C471D4" w:rsidRPr="00AC15A8" w:rsidDel="0000362C" w14:paraId="7C86DA5F" w14:textId="4ED5D12C" w:rsidTr="00FA5464">
        <w:trPr>
          <w:trHeight w:val="300"/>
          <w:del w:id="631"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2CAC8894" w14:textId="467155B6" w:rsidR="00C471D4" w:rsidRPr="00AC15A8" w:rsidDel="0000362C" w:rsidRDefault="00C471D4" w:rsidP="00FA5464">
            <w:pPr>
              <w:spacing w:after="0" w:line="240" w:lineRule="auto"/>
              <w:jc w:val="center"/>
              <w:rPr>
                <w:del w:id="632" w:author="Hari Laksono" w:date="2018-05-15T15:56:00Z"/>
                <w:rFonts w:ascii="Arial Narrow" w:eastAsia="Times New Roman" w:hAnsi="Arial Narrow" w:cs="Times New Roman"/>
                <w:color w:val="000000"/>
                <w:sz w:val="16"/>
                <w:szCs w:val="16"/>
              </w:rPr>
            </w:pPr>
            <w:del w:id="633" w:author="Hari Laksono" w:date="2018-05-15T15:56:00Z">
              <w:r w:rsidRPr="00AC15A8" w:rsidDel="0000362C">
                <w:rPr>
                  <w:rFonts w:ascii="Arial Narrow" w:eastAsia="Times New Roman" w:hAnsi="Arial Narrow" w:cs="Times New Roman"/>
                  <w:color w:val="000000"/>
                  <w:sz w:val="16"/>
                  <w:szCs w:val="16"/>
                </w:rPr>
                <w:delText>54</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72005F58" w14:textId="04F1F978" w:rsidR="00C471D4" w:rsidRPr="00AC15A8" w:rsidDel="0000362C" w:rsidRDefault="00C471D4" w:rsidP="00FA5464">
            <w:pPr>
              <w:spacing w:after="0" w:line="240" w:lineRule="auto"/>
              <w:rPr>
                <w:del w:id="634" w:author="Hari Laksono" w:date="2018-05-15T15:56:00Z"/>
                <w:rFonts w:ascii="Arial Narrow" w:eastAsia="Times New Roman" w:hAnsi="Arial Narrow" w:cs="Times New Roman"/>
                <w:color w:val="000000"/>
                <w:sz w:val="16"/>
                <w:szCs w:val="16"/>
              </w:rPr>
            </w:pPr>
            <w:del w:id="635" w:author="Hari Laksono" w:date="2018-05-15T15:56:00Z">
              <w:r w:rsidRPr="00AC15A8" w:rsidDel="0000362C">
                <w:rPr>
                  <w:rFonts w:ascii="Arial Narrow" w:eastAsia="Times New Roman" w:hAnsi="Arial Narrow" w:cs="Times New Roman"/>
                  <w:color w:val="000000"/>
                  <w:sz w:val="16"/>
                  <w:szCs w:val="16"/>
                </w:rPr>
                <w:delText>Kelurahan Kepatihan Wetan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13569B0C" w14:textId="51FC159C" w:rsidR="00C471D4" w:rsidRPr="00AC15A8" w:rsidDel="0000362C" w:rsidRDefault="00C471D4" w:rsidP="00FA5464">
            <w:pPr>
              <w:spacing w:after="0" w:line="240" w:lineRule="auto"/>
              <w:rPr>
                <w:del w:id="636" w:author="Hari Laksono" w:date="2018-05-15T15:56:00Z"/>
                <w:rFonts w:ascii="Arial Narrow" w:eastAsia="Times New Roman" w:hAnsi="Arial Narrow" w:cs="Times New Roman"/>
                <w:color w:val="000000"/>
                <w:sz w:val="16"/>
                <w:szCs w:val="16"/>
              </w:rPr>
            </w:pPr>
            <w:del w:id="637" w:author="Hari Laksono" w:date="2018-05-15T15:56:00Z">
              <w:r w:rsidRPr="00AC15A8" w:rsidDel="0000362C">
                <w:rPr>
                  <w:rFonts w:ascii="Arial Narrow" w:eastAsia="Times New Roman" w:hAnsi="Arial Narrow" w:cs="Times New Roman"/>
                  <w:color w:val="000000"/>
                  <w:sz w:val="16"/>
                  <w:szCs w:val="16"/>
                </w:rPr>
                <w:delText>HARTANTO, SE</w:delText>
              </w:r>
            </w:del>
          </w:p>
        </w:tc>
      </w:tr>
      <w:tr w:rsidR="00C471D4" w:rsidRPr="00AC15A8" w:rsidDel="0000362C" w14:paraId="5A1CD462" w14:textId="6F6D0099" w:rsidTr="00FA5464">
        <w:trPr>
          <w:trHeight w:val="300"/>
          <w:del w:id="638"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5C74657F" w14:textId="7BC6541B" w:rsidR="00C471D4" w:rsidRPr="00AC15A8" w:rsidDel="0000362C" w:rsidRDefault="00C471D4" w:rsidP="00FA5464">
            <w:pPr>
              <w:spacing w:after="0" w:line="240" w:lineRule="auto"/>
              <w:jc w:val="center"/>
              <w:rPr>
                <w:del w:id="639" w:author="Hari Laksono" w:date="2018-05-15T15:56:00Z"/>
                <w:rFonts w:ascii="Arial Narrow" w:eastAsia="Times New Roman" w:hAnsi="Arial Narrow" w:cs="Times New Roman"/>
                <w:color w:val="000000"/>
                <w:sz w:val="16"/>
                <w:szCs w:val="16"/>
              </w:rPr>
            </w:pPr>
            <w:del w:id="640" w:author="Hari Laksono" w:date="2018-05-15T15:56:00Z">
              <w:r w:rsidRPr="00AC15A8" w:rsidDel="0000362C">
                <w:rPr>
                  <w:rFonts w:ascii="Arial Narrow" w:eastAsia="Times New Roman" w:hAnsi="Arial Narrow" w:cs="Times New Roman"/>
                  <w:color w:val="000000"/>
                  <w:sz w:val="16"/>
                  <w:szCs w:val="16"/>
                </w:rPr>
                <w:delText>55</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7866A40E" w14:textId="029588D2" w:rsidR="00C471D4" w:rsidRPr="00AC15A8" w:rsidDel="0000362C" w:rsidRDefault="00C471D4" w:rsidP="00FA5464">
            <w:pPr>
              <w:spacing w:after="0" w:line="240" w:lineRule="auto"/>
              <w:rPr>
                <w:del w:id="641" w:author="Hari Laksono" w:date="2018-05-15T15:56:00Z"/>
                <w:rFonts w:ascii="Arial Narrow" w:eastAsia="Times New Roman" w:hAnsi="Arial Narrow" w:cs="Times New Roman"/>
                <w:color w:val="000000"/>
                <w:sz w:val="16"/>
                <w:szCs w:val="16"/>
              </w:rPr>
            </w:pPr>
            <w:del w:id="642" w:author="Hari Laksono" w:date="2018-05-15T15:56:00Z">
              <w:r w:rsidRPr="00AC15A8" w:rsidDel="0000362C">
                <w:rPr>
                  <w:rFonts w:ascii="Arial Narrow" w:eastAsia="Times New Roman" w:hAnsi="Arial Narrow" w:cs="Times New Roman"/>
                  <w:color w:val="000000"/>
                  <w:sz w:val="16"/>
                  <w:szCs w:val="16"/>
                </w:rPr>
                <w:delText>Kelurahan Keprabon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14B0B502" w14:textId="3DAEA141" w:rsidR="00C471D4" w:rsidRPr="00AC15A8" w:rsidDel="0000362C" w:rsidRDefault="00C471D4" w:rsidP="00FA5464">
            <w:pPr>
              <w:spacing w:after="0" w:line="240" w:lineRule="auto"/>
              <w:rPr>
                <w:del w:id="643" w:author="Hari Laksono" w:date="2018-05-15T15:56:00Z"/>
                <w:rFonts w:ascii="Arial Narrow" w:eastAsia="Times New Roman" w:hAnsi="Arial Narrow" w:cs="Times New Roman"/>
                <w:color w:val="000000"/>
                <w:sz w:val="16"/>
                <w:szCs w:val="16"/>
              </w:rPr>
            </w:pPr>
            <w:del w:id="644" w:author="Hari Laksono" w:date="2018-05-15T15:56:00Z">
              <w:r w:rsidRPr="00AC15A8" w:rsidDel="0000362C">
                <w:rPr>
                  <w:rFonts w:ascii="Arial Narrow" w:eastAsia="Times New Roman" w:hAnsi="Arial Narrow" w:cs="Times New Roman"/>
                  <w:color w:val="000000"/>
                  <w:sz w:val="16"/>
                  <w:szCs w:val="16"/>
                </w:rPr>
                <w:delText>RUSTIKA ATMAWATI, SP, MM</w:delText>
              </w:r>
            </w:del>
          </w:p>
        </w:tc>
      </w:tr>
      <w:tr w:rsidR="00C471D4" w:rsidRPr="00AC15A8" w:rsidDel="0000362C" w14:paraId="04E1549E" w14:textId="3C21EADE" w:rsidTr="00FA5464">
        <w:trPr>
          <w:trHeight w:val="300"/>
          <w:del w:id="645"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1F0C9875" w14:textId="43BCD116" w:rsidR="00C471D4" w:rsidRPr="00AC15A8" w:rsidDel="0000362C" w:rsidRDefault="00C471D4" w:rsidP="00FA5464">
            <w:pPr>
              <w:spacing w:after="0" w:line="240" w:lineRule="auto"/>
              <w:jc w:val="center"/>
              <w:rPr>
                <w:del w:id="646" w:author="Hari Laksono" w:date="2018-05-15T15:56:00Z"/>
                <w:rFonts w:ascii="Arial Narrow" w:eastAsia="Times New Roman" w:hAnsi="Arial Narrow" w:cs="Times New Roman"/>
                <w:color w:val="000000"/>
                <w:sz w:val="16"/>
                <w:szCs w:val="16"/>
              </w:rPr>
            </w:pPr>
            <w:del w:id="647" w:author="Hari Laksono" w:date="2018-05-15T15:56:00Z">
              <w:r w:rsidRPr="00AC15A8" w:rsidDel="0000362C">
                <w:rPr>
                  <w:rFonts w:ascii="Arial Narrow" w:eastAsia="Times New Roman" w:hAnsi="Arial Narrow" w:cs="Times New Roman"/>
                  <w:color w:val="000000"/>
                  <w:sz w:val="16"/>
                  <w:szCs w:val="16"/>
                </w:rPr>
                <w:delText>56</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414186B6" w14:textId="3DAE1B39" w:rsidR="00C471D4" w:rsidRPr="00AC15A8" w:rsidDel="0000362C" w:rsidRDefault="00C471D4" w:rsidP="00FA5464">
            <w:pPr>
              <w:spacing w:after="0" w:line="240" w:lineRule="auto"/>
              <w:rPr>
                <w:del w:id="648" w:author="Hari Laksono" w:date="2018-05-15T15:56:00Z"/>
                <w:rFonts w:ascii="Arial Narrow" w:eastAsia="Times New Roman" w:hAnsi="Arial Narrow" w:cs="Times New Roman"/>
                <w:color w:val="000000"/>
                <w:sz w:val="16"/>
                <w:szCs w:val="16"/>
              </w:rPr>
            </w:pPr>
            <w:del w:id="649" w:author="Hari Laksono" w:date="2018-05-15T15:56:00Z">
              <w:r w:rsidRPr="00AC15A8" w:rsidDel="0000362C">
                <w:rPr>
                  <w:rFonts w:ascii="Arial Narrow" w:eastAsia="Times New Roman" w:hAnsi="Arial Narrow" w:cs="Times New Roman"/>
                  <w:color w:val="000000"/>
                  <w:sz w:val="16"/>
                  <w:szCs w:val="16"/>
                </w:rPr>
                <w:delText>Kelurahan Kerten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9D9D587" w14:textId="5B573891" w:rsidR="00C471D4" w:rsidRPr="00AC15A8" w:rsidDel="0000362C" w:rsidRDefault="00C471D4" w:rsidP="00FA5464">
            <w:pPr>
              <w:spacing w:after="0" w:line="240" w:lineRule="auto"/>
              <w:rPr>
                <w:del w:id="650" w:author="Hari Laksono" w:date="2018-05-15T15:56:00Z"/>
                <w:rFonts w:ascii="Arial Narrow" w:eastAsia="Times New Roman" w:hAnsi="Arial Narrow" w:cs="Times New Roman"/>
                <w:color w:val="000000"/>
                <w:sz w:val="16"/>
                <w:szCs w:val="16"/>
              </w:rPr>
            </w:pPr>
            <w:del w:id="651" w:author="Hari Laksono" w:date="2018-05-15T15:56:00Z">
              <w:r w:rsidRPr="00AC15A8" w:rsidDel="0000362C">
                <w:rPr>
                  <w:rFonts w:ascii="Arial Narrow" w:eastAsia="Times New Roman" w:hAnsi="Arial Narrow" w:cs="Times New Roman"/>
                  <w:color w:val="000000"/>
                  <w:sz w:val="16"/>
                  <w:szCs w:val="16"/>
                </w:rPr>
                <w:delText>FARIDA, SE</w:delText>
              </w:r>
            </w:del>
          </w:p>
        </w:tc>
      </w:tr>
      <w:tr w:rsidR="00C471D4" w:rsidRPr="00AC15A8" w:rsidDel="0000362C" w14:paraId="311DF25F" w14:textId="7EDFE036" w:rsidTr="00FA5464">
        <w:trPr>
          <w:trHeight w:val="300"/>
          <w:del w:id="652"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5377EA31" w14:textId="7C3C1877" w:rsidR="00C471D4" w:rsidRPr="00AC15A8" w:rsidDel="0000362C" w:rsidRDefault="00C471D4" w:rsidP="00FA5464">
            <w:pPr>
              <w:spacing w:after="0" w:line="240" w:lineRule="auto"/>
              <w:jc w:val="center"/>
              <w:rPr>
                <w:del w:id="653" w:author="Hari Laksono" w:date="2018-05-15T15:56:00Z"/>
                <w:rFonts w:ascii="Arial Narrow" w:eastAsia="Times New Roman" w:hAnsi="Arial Narrow" w:cs="Times New Roman"/>
                <w:color w:val="000000"/>
                <w:sz w:val="16"/>
                <w:szCs w:val="16"/>
              </w:rPr>
            </w:pPr>
            <w:del w:id="654" w:author="Hari Laksono" w:date="2018-05-15T15:56:00Z">
              <w:r w:rsidRPr="00AC15A8" w:rsidDel="0000362C">
                <w:rPr>
                  <w:rFonts w:ascii="Arial Narrow" w:eastAsia="Times New Roman" w:hAnsi="Arial Narrow" w:cs="Times New Roman"/>
                  <w:color w:val="000000"/>
                  <w:sz w:val="16"/>
                  <w:szCs w:val="16"/>
                </w:rPr>
                <w:delText>57</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3A604DDE" w14:textId="28839AEC" w:rsidR="00C471D4" w:rsidRPr="00AC15A8" w:rsidDel="0000362C" w:rsidRDefault="00C471D4" w:rsidP="00FA5464">
            <w:pPr>
              <w:spacing w:after="0" w:line="240" w:lineRule="auto"/>
              <w:rPr>
                <w:del w:id="655" w:author="Hari Laksono" w:date="2018-05-15T15:56:00Z"/>
                <w:rFonts w:ascii="Arial Narrow" w:eastAsia="Times New Roman" w:hAnsi="Arial Narrow" w:cs="Times New Roman"/>
                <w:color w:val="000000"/>
                <w:sz w:val="16"/>
                <w:szCs w:val="16"/>
              </w:rPr>
            </w:pPr>
            <w:del w:id="656" w:author="Hari Laksono" w:date="2018-05-15T15:56:00Z">
              <w:r w:rsidRPr="00AC15A8" w:rsidDel="0000362C">
                <w:rPr>
                  <w:rFonts w:ascii="Arial Narrow" w:eastAsia="Times New Roman" w:hAnsi="Arial Narrow" w:cs="Times New Roman"/>
                  <w:color w:val="000000"/>
                  <w:sz w:val="16"/>
                  <w:szCs w:val="16"/>
                </w:rPr>
                <w:delText>Kelurahan Kestalan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1B97FEFD" w14:textId="5BDB15CA" w:rsidR="00C471D4" w:rsidRPr="00AC15A8" w:rsidDel="0000362C" w:rsidRDefault="00C471D4" w:rsidP="00FA5464">
            <w:pPr>
              <w:spacing w:after="0" w:line="240" w:lineRule="auto"/>
              <w:rPr>
                <w:del w:id="657" w:author="Hari Laksono" w:date="2018-05-15T15:56:00Z"/>
                <w:rFonts w:ascii="Arial Narrow" w:eastAsia="Times New Roman" w:hAnsi="Arial Narrow" w:cs="Times New Roman"/>
                <w:color w:val="000000"/>
                <w:sz w:val="16"/>
                <w:szCs w:val="16"/>
              </w:rPr>
            </w:pPr>
            <w:del w:id="658" w:author="Hari Laksono" w:date="2018-05-15T15:56:00Z">
              <w:r w:rsidRPr="00AC15A8" w:rsidDel="0000362C">
                <w:rPr>
                  <w:rFonts w:ascii="Arial Narrow" w:eastAsia="Times New Roman" w:hAnsi="Arial Narrow" w:cs="Times New Roman"/>
                  <w:color w:val="000000"/>
                  <w:sz w:val="16"/>
                  <w:szCs w:val="16"/>
                </w:rPr>
                <w:delText>SUYONO, S.KM</w:delText>
              </w:r>
            </w:del>
          </w:p>
        </w:tc>
      </w:tr>
      <w:tr w:rsidR="00C471D4" w:rsidRPr="00AC15A8" w:rsidDel="0000362C" w14:paraId="53C00952" w14:textId="778D18EA" w:rsidTr="00FA5464">
        <w:trPr>
          <w:trHeight w:val="300"/>
          <w:del w:id="659"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64E804C5" w14:textId="6DA98527" w:rsidR="00C471D4" w:rsidRPr="00AC15A8" w:rsidDel="0000362C" w:rsidRDefault="00C471D4" w:rsidP="00FA5464">
            <w:pPr>
              <w:spacing w:after="0" w:line="240" w:lineRule="auto"/>
              <w:jc w:val="center"/>
              <w:rPr>
                <w:del w:id="660" w:author="Hari Laksono" w:date="2018-05-15T15:56:00Z"/>
                <w:rFonts w:ascii="Arial Narrow" w:eastAsia="Times New Roman" w:hAnsi="Arial Narrow" w:cs="Times New Roman"/>
                <w:color w:val="000000"/>
                <w:sz w:val="16"/>
                <w:szCs w:val="16"/>
              </w:rPr>
            </w:pPr>
            <w:del w:id="661" w:author="Hari Laksono" w:date="2018-05-15T15:56:00Z">
              <w:r w:rsidRPr="00AC15A8" w:rsidDel="0000362C">
                <w:rPr>
                  <w:rFonts w:ascii="Arial Narrow" w:eastAsia="Times New Roman" w:hAnsi="Arial Narrow" w:cs="Times New Roman"/>
                  <w:color w:val="000000"/>
                  <w:sz w:val="16"/>
                  <w:szCs w:val="16"/>
                </w:rPr>
                <w:delText>58</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340BE6BD" w14:textId="1B662E05" w:rsidR="00C471D4" w:rsidRPr="00AC15A8" w:rsidDel="0000362C" w:rsidRDefault="00C471D4" w:rsidP="00FA5464">
            <w:pPr>
              <w:spacing w:after="0" w:line="240" w:lineRule="auto"/>
              <w:rPr>
                <w:del w:id="662" w:author="Hari Laksono" w:date="2018-05-15T15:56:00Z"/>
                <w:rFonts w:ascii="Arial Narrow" w:eastAsia="Times New Roman" w:hAnsi="Arial Narrow" w:cs="Times New Roman"/>
                <w:color w:val="000000"/>
                <w:sz w:val="16"/>
                <w:szCs w:val="16"/>
              </w:rPr>
            </w:pPr>
            <w:del w:id="663" w:author="Hari Laksono" w:date="2018-05-15T15:56:00Z">
              <w:r w:rsidRPr="00AC15A8" w:rsidDel="0000362C">
                <w:rPr>
                  <w:rFonts w:ascii="Arial Narrow" w:eastAsia="Times New Roman" w:hAnsi="Arial Narrow" w:cs="Times New Roman"/>
                  <w:color w:val="000000"/>
                  <w:sz w:val="16"/>
                  <w:szCs w:val="16"/>
                </w:rPr>
                <w:delText>Kelurahan Ketelan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479FAD16" w14:textId="3387B08E" w:rsidR="00C471D4" w:rsidRPr="00AC15A8" w:rsidDel="0000362C" w:rsidRDefault="00C471D4" w:rsidP="00FA5464">
            <w:pPr>
              <w:spacing w:after="0" w:line="240" w:lineRule="auto"/>
              <w:rPr>
                <w:del w:id="664" w:author="Hari Laksono" w:date="2018-05-15T15:56:00Z"/>
                <w:rFonts w:ascii="Arial Narrow" w:eastAsia="Times New Roman" w:hAnsi="Arial Narrow" w:cs="Times New Roman"/>
                <w:color w:val="000000"/>
                <w:sz w:val="16"/>
                <w:szCs w:val="16"/>
              </w:rPr>
            </w:pPr>
            <w:del w:id="665" w:author="Hari Laksono" w:date="2018-05-15T15:56:00Z">
              <w:r w:rsidRPr="00AC15A8" w:rsidDel="0000362C">
                <w:rPr>
                  <w:rFonts w:ascii="Arial Narrow" w:eastAsia="Times New Roman" w:hAnsi="Arial Narrow" w:cs="Times New Roman"/>
                  <w:color w:val="000000"/>
                  <w:sz w:val="16"/>
                  <w:szCs w:val="16"/>
                </w:rPr>
                <w:delText>TIWUK SRI REJEKI, SH, MM</w:delText>
              </w:r>
            </w:del>
          </w:p>
        </w:tc>
      </w:tr>
      <w:tr w:rsidR="00C471D4" w:rsidRPr="00AC15A8" w:rsidDel="0000362C" w14:paraId="1CB0D541" w14:textId="0C06383E" w:rsidTr="00FA5464">
        <w:trPr>
          <w:trHeight w:val="300"/>
          <w:del w:id="666"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093270F3" w14:textId="7B01C755" w:rsidR="00C471D4" w:rsidRPr="00AC15A8" w:rsidDel="0000362C" w:rsidRDefault="00C471D4" w:rsidP="00FA5464">
            <w:pPr>
              <w:spacing w:after="0" w:line="240" w:lineRule="auto"/>
              <w:jc w:val="center"/>
              <w:rPr>
                <w:del w:id="667" w:author="Hari Laksono" w:date="2018-05-15T15:56:00Z"/>
                <w:rFonts w:ascii="Arial Narrow" w:eastAsia="Times New Roman" w:hAnsi="Arial Narrow" w:cs="Times New Roman"/>
                <w:color w:val="000000"/>
                <w:sz w:val="16"/>
                <w:szCs w:val="16"/>
              </w:rPr>
            </w:pPr>
            <w:del w:id="668" w:author="Hari Laksono" w:date="2018-05-15T15:56:00Z">
              <w:r w:rsidRPr="00AC15A8" w:rsidDel="0000362C">
                <w:rPr>
                  <w:rFonts w:ascii="Arial Narrow" w:eastAsia="Times New Roman" w:hAnsi="Arial Narrow" w:cs="Times New Roman"/>
                  <w:color w:val="000000"/>
                  <w:sz w:val="16"/>
                  <w:szCs w:val="16"/>
                </w:rPr>
                <w:delText>59</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F23CBCD" w14:textId="0E4911AD" w:rsidR="00C471D4" w:rsidRPr="00AC15A8" w:rsidDel="0000362C" w:rsidRDefault="00C471D4" w:rsidP="00FA5464">
            <w:pPr>
              <w:spacing w:after="0" w:line="240" w:lineRule="auto"/>
              <w:rPr>
                <w:del w:id="669" w:author="Hari Laksono" w:date="2018-05-15T15:56:00Z"/>
                <w:rFonts w:ascii="Arial Narrow" w:eastAsia="Times New Roman" w:hAnsi="Arial Narrow" w:cs="Times New Roman"/>
                <w:color w:val="000000"/>
                <w:sz w:val="16"/>
                <w:szCs w:val="16"/>
              </w:rPr>
            </w:pPr>
            <w:del w:id="670" w:author="Hari Laksono" w:date="2018-05-15T15:56:00Z">
              <w:r w:rsidRPr="00AC15A8" w:rsidDel="0000362C">
                <w:rPr>
                  <w:rFonts w:ascii="Arial Narrow" w:eastAsia="Times New Roman" w:hAnsi="Arial Narrow" w:cs="Times New Roman"/>
                  <w:color w:val="000000"/>
                  <w:sz w:val="16"/>
                  <w:szCs w:val="16"/>
                </w:rPr>
                <w:delText>Kelurahan Kratonan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4B4E7A26" w14:textId="2437CED3" w:rsidR="00C471D4" w:rsidRPr="00AC15A8" w:rsidDel="0000362C" w:rsidRDefault="00C471D4" w:rsidP="00FA5464">
            <w:pPr>
              <w:spacing w:after="0" w:line="240" w:lineRule="auto"/>
              <w:rPr>
                <w:del w:id="671" w:author="Hari Laksono" w:date="2018-05-15T15:56:00Z"/>
                <w:rFonts w:ascii="Arial Narrow" w:eastAsia="Times New Roman" w:hAnsi="Arial Narrow" w:cs="Times New Roman"/>
                <w:color w:val="000000"/>
                <w:sz w:val="16"/>
                <w:szCs w:val="16"/>
              </w:rPr>
            </w:pPr>
            <w:del w:id="672" w:author="Hari Laksono" w:date="2018-05-15T15:56:00Z">
              <w:r w:rsidRPr="00AC15A8" w:rsidDel="0000362C">
                <w:rPr>
                  <w:rFonts w:ascii="Arial Narrow" w:eastAsia="Times New Roman" w:hAnsi="Arial Narrow" w:cs="Times New Roman"/>
                  <w:color w:val="000000"/>
                  <w:sz w:val="16"/>
                  <w:szCs w:val="16"/>
                </w:rPr>
                <w:delText>DIAH WIDIASTUTI, SE, M.Si</w:delText>
              </w:r>
            </w:del>
          </w:p>
        </w:tc>
      </w:tr>
      <w:tr w:rsidR="00C471D4" w:rsidRPr="00AC15A8" w:rsidDel="0000362C" w14:paraId="4EA86C14" w14:textId="293538FA" w:rsidTr="00FA5464">
        <w:trPr>
          <w:trHeight w:val="300"/>
          <w:del w:id="673"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6F1E319" w14:textId="65A84FDA" w:rsidR="00C471D4" w:rsidRPr="00AC15A8" w:rsidDel="0000362C" w:rsidRDefault="00C471D4" w:rsidP="00FA5464">
            <w:pPr>
              <w:spacing w:after="0" w:line="240" w:lineRule="auto"/>
              <w:jc w:val="center"/>
              <w:rPr>
                <w:del w:id="674" w:author="Hari Laksono" w:date="2018-05-15T15:56:00Z"/>
                <w:rFonts w:ascii="Arial Narrow" w:eastAsia="Times New Roman" w:hAnsi="Arial Narrow" w:cs="Times New Roman"/>
                <w:color w:val="000000"/>
                <w:sz w:val="16"/>
                <w:szCs w:val="16"/>
              </w:rPr>
            </w:pPr>
            <w:del w:id="675" w:author="Hari Laksono" w:date="2018-05-15T15:56:00Z">
              <w:r w:rsidRPr="00AC15A8" w:rsidDel="0000362C">
                <w:rPr>
                  <w:rFonts w:ascii="Arial Narrow" w:eastAsia="Times New Roman" w:hAnsi="Arial Narrow" w:cs="Times New Roman"/>
                  <w:color w:val="000000"/>
                  <w:sz w:val="16"/>
                  <w:szCs w:val="16"/>
                </w:rPr>
                <w:delText>60</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48A210AC" w14:textId="050C5A48" w:rsidR="00C471D4" w:rsidRPr="00AC15A8" w:rsidDel="0000362C" w:rsidRDefault="00C471D4" w:rsidP="00FA5464">
            <w:pPr>
              <w:spacing w:after="0" w:line="240" w:lineRule="auto"/>
              <w:rPr>
                <w:del w:id="676" w:author="Hari Laksono" w:date="2018-05-15T15:56:00Z"/>
                <w:rFonts w:ascii="Arial Narrow" w:eastAsia="Times New Roman" w:hAnsi="Arial Narrow" w:cs="Times New Roman"/>
                <w:color w:val="000000"/>
                <w:sz w:val="16"/>
                <w:szCs w:val="16"/>
              </w:rPr>
            </w:pPr>
            <w:del w:id="677" w:author="Hari Laksono" w:date="2018-05-15T15:56:00Z">
              <w:r w:rsidRPr="00AC15A8" w:rsidDel="0000362C">
                <w:rPr>
                  <w:rFonts w:ascii="Arial Narrow" w:eastAsia="Times New Roman" w:hAnsi="Arial Narrow" w:cs="Times New Roman"/>
                  <w:color w:val="000000"/>
                  <w:sz w:val="16"/>
                  <w:szCs w:val="16"/>
                </w:rPr>
                <w:delText>Kelurahan Laweyan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C66611E" w14:textId="45F027D7" w:rsidR="00C471D4" w:rsidRPr="00AC15A8" w:rsidDel="0000362C" w:rsidRDefault="00C471D4" w:rsidP="00FA5464">
            <w:pPr>
              <w:spacing w:after="0" w:line="240" w:lineRule="auto"/>
              <w:rPr>
                <w:del w:id="678" w:author="Hari Laksono" w:date="2018-05-15T15:56:00Z"/>
                <w:rFonts w:ascii="Arial Narrow" w:eastAsia="Times New Roman" w:hAnsi="Arial Narrow" w:cs="Times New Roman"/>
                <w:color w:val="000000"/>
                <w:sz w:val="16"/>
                <w:szCs w:val="16"/>
              </w:rPr>
            </w:pPr>
            <w:del w:id="679" w:author="Hari Laksono" w:date="2018-05-15T15:56:00Z">
              <w:r w:rsidRPr="00AC15A8" w:rsidDel="0000362C">
                <w:rPr>
                  <w:rFonts w:ascii="Arial Narrow" w:eastAsia="Times New Roman" w:hAnsi="Arial Narrow" w:cs="Times New Roman"/>
                  <w:color w:val="000000"/>
                  <w:sz w:val="16"/>
                  <w:szCs w:val="16"/>
                </w:rPr>
                <w:delText>YUYUK YUNIMAN, SE</w:delText>
              </w:r>
            </w:del>
          </w:p>
        </w:tc>
      </w:tr>
      <w:tr w:rsidR="00C471D4" w:rsidRPr="00AC15A8" w:rsidDel="0000362C" w14:paraId="1501D7D7" w14:textId="1843D7B7" w:rsidTr="00FA5464">
        <w:trPr>
          <w:trHeight w:val="300"/>
          <w:del w:id="680"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2E470D3D" w14:textId="79D78870" w:rsidR="00C471D4" w:rsidRPr="00AC15A8" w:rsidDel="0000362C" w:rsidRDefault="00C471D4" w:rsidP="00FA5464">
            <w:pPr>
              <w:spacing w:after="0" w:line="240" w:lineRule="auto"/>
              <w:jc w:val="center"/>
              <w:rPr>
                <w:del w:id="681" w:author="Hari Laksono" w:date="2018-05-15T15:56:00Z"/>
                <w:rFonts w:ascii="Arial Narrow" w:eastAsia="Times New Roman" w:hAnsi="Arial Narrow" w:cs="Times New Roman"/>
                <w:color w:val="000000"/>
                <w:sz w:val="16"/>
                <w:szCs w:val="16"/>
              </w:rPr>
            </w:pPr>
            <w:del w:id="682" w:author="Hari Laksono" w:date="2018-05-15T15:56:00Z">
              <w:r w:rsidRPr="00AC15A8" w:rsidDel="0000362C">
                <w:rPr>
                  <w:rFonts w:ascii="Arial Narrow" w:eastAsia="Times New Roman" w:hAnsi="Arial Narrow" w:cs="Times New Roman"/>
                  <w:color w:val="000000"/>
                  <w:sz w:val="16"/>
                  <w:szCs w:val="16"/>
                </w:rPr>
                <w:delText>61</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76D3AC0E" w14:textId="5C9A24AD" w:rsidR="00C471D4" w:rsidRPr="00AC15A8" w:rsidDel="0000362C" w:rsidRDefault="00C471D4" w:rsidP="00FA5464">
            <w:pPr>
              <w:spacing w:after="0" w:line="240" w:lineRule="auto"/>
              <w:rPr>
                <w:del w:id="683" w:author="Hari Laksono" w:date="2018-05-15T15:56:00Z"/>
                <w:rFonts w:ascii="Arial Narrow" w:eastAsia="Times New Roman" w:hAnsi="Arial Narrow" w:cs="Times New Roman"/>
                <w:color w:val="000000"/>
                <w:sz w:val="16"/>
                <w:szCs w:val="16"/>
              </w:rPr>
            </w:pPr>
            <w:del w:id="684" w:author="Hari Laksono" w:date="2018-05-15T15:56:00Z">
              <w:r w:rsidRPr="00AC15A8" w:rsidDel="0000362C">
                <w:rPr>
                  <w:rFonts w:ascii="Arial Narrow" w:eastAsia="Times New Roman" w:hAnsi="Arial Narrow" w:cs="Times New Roman"/>
                  <w:color w:val="000000"/>
                  <w:sz w:val="16"/>
                  <w:szCs w:val="16"/>
                </w:rPr>
                <w:delText>Kelurahan Manahan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317C9F8E" w14:textId="207DE195" w:rsidR="00C471D4" w:rsidRPr="00AC15A8" w:rsidDel="0000362C" w:rsidRDefault="00C471D4" w:rsidP="00FA5464">
            <w:pPr>
              <w:spacing w:after="0" w:line="240" w:lineRule="auto"/>
              <w:rPr>
                <w:del w:id="685" w:author="Hari Laksono" w:date="2018-05-15T15:56:00Z"/>
                <w:rFonts w:ascii="Arial Narrow" w:eastAsia="Times New Roman" w:hAnsi="Arial Narrow" w:cs="Times New Roman"/>
                <w:color w:val="000000"/>
                <w:sz w:val="16"/>
                <w:szCs w:val="16"/>
              </w:rPr>
            </w:pPr>
            <w:del w:id="686" w:author="Hari Laksono" w:date="2018-05-15T15:56:00Z">
              <w:r w:rsidRPr="00AC15A8" w:rsidDel="0000362C">
                <w:rPr>
                  <w:rFonts w:ascii="Arial Narrow" w:eastAsia="Times New Roman" w:hAnsi="Arial Narrow" w:cs="Times New Roman"/>
                  <w:color w:val="000000"/>
                  <w:sz w:val="16"/>
                  <w:szCs w:val="16"/>
                </w:rPr>
                <w:delText>IRIANTO, SE, MM</w:delText>
              </w:r>
            </w:del>
          </w:p>
        </w:tc>
      </w:tr>
      <w:tr w:rsidR="00C471D4" w:rsidRPr="00AC15A8" w:rsidDel="0000362C" w14:paraId="2C5A67B3" w14:textId="36D8B569" w:rsidTr="00FA5464">
        <w:trPr>
          <w:trHeight w:val="300"/>
          <w:del w:id="687"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02C21100" w14:textId="7DB73F00" w:rsidR="00C471D4" w:rsidRPr="00AC15A8" w:rsidDel="0000362C" w:rsidRDefault="00C471D4" w:rsidP="00FA5464">
            <w:pPr>
              <w:spacing w:after="0" w:line="240" w:lineRule="auto"/>
              <w:jc w:val="center"/>
              <w:rPr>
                <w:del w:id="688" w:author="Hari Laksono" w:date="2018-05-15T15:56:00Z"/>
                <w:rFonts w:ascii="Arial Narrow" w:eastAsia="Times New Roman" w:hAnsi="Arial Narrow" w:cs="Times New Roman"/>
                <w:color w:val="000000"/>
                <w:sz w:val="16"/>
                <w:szCs w:val="16"/>
              </w:rPr>
            </w:pPr>
            <w:del w:id="689" w:author="Hari Laksono" w:date="2018-05-15T15:56:00Z">
              <w:r w:rsidRPr="00AC15A8" w:rsidDel="0000362C">
                <w:rPr>
                  <w:rFonts w:ascii="Arial Narrow" w:eastAsia="Times New Roman" w:hAnsi="Arial Narrow" w:cs="Times New Roman"/>
                  <w:color w:val="000000"/>
                  <w:sz w:val="16"/>
                  <w:szCs w:val="16"/>
                </w:rPr>
                <w:delText>62</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A12E1D2" w14:textId="79F8D3B0" w:rsidR="00C471D4" w:rsidRPr="00AC15A8" w:rsidDel="0000362C" w:rsidRDefault="00C471D4" w:rsidP="00FA5464">
            <w:pPr>
              <w:spacing w:after="0" w:line="240" w:lineRule="auto"/>
              <w:rPr>
                <w:del w:id="690" w:author="Hari Laksono" w:date="2018-05-15T15:56:00Z"/>
                <w:rFonts w:ascii="Arial Narrow" w:eastAsia="Times New Roman" w:hAnsi="Arial Narrow" w:cs="Times New Roman"/>
                <w:color w:val="000000"/>
                <w:sz w:val="16"/>
                <w:szCs w:val="16"/>
              </w:rPr>
            </w:pPr>
            <w:del w:id="691" w:author="Hari Laksono" w:date="2018-05-15T15:56:00Z">
              <w:r w:rsidRPr="00AC15A8" w:rsidDel="0000362C">
                <w:rPr>
                  <w:rFonts w:ascii="Arial Narrow" w:eastAsia="Times New Roman" w:hAnsi="Arial Narrow" w:cs="Times New Roman"/>
                  <w:color w:val="000000"/>
                  <w:sz w:val="16"/>
                  <w:szCs w:val="16"/>
                </w:rPr>
                <w:delText>Kelurahan Mangkubumen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716E37AA" w14:textId="59DE0E55" w:rsidR="00C471D4" w:rsidRPr="00AC15A8" w:rsidDel="0000362C" w:rsidRDefault="00C471D4" w:rsidP="00FA5464">
            <w:pPr>
              <w:spacing w:after="0" w:line="240" w:lineRule="auto"/>
              <w:rPr>
                <w:del w:id="692" w:author="Hari Laksono" w:date="2018-05-15T15:56:00Z"/>
                <w:rFonts w:ascii="Arial Narrow" w:eastAsia="Times New Roman" w:hAnsi="Arial Narrow" w:cs="Times New Roman"/>
                <w:color w:val="000000"/>
                <w:sz w:val="16"/>
                <w:szCs w:val="16"/>
              </w:rPr>
            </w:pPr>
            <w:del w:id="693" w:author="Hari Laksono" w:date="2018-05-15T15:56:00Z">
              <w:r w:rsidRPr="00AC15A8" w:rsidDel="0000362C">
                <w:rPr>
                  <w:rFonts w:ascii="Arial Narrow" w:eastAsia="Times New Roman" w:hAnsi="Arial Narrow" w:cs="Times New Roman"/>
                  <w:color w:val="000000"/>
                  <w:sz w:val="16"/>
                  <w:szCs w:val="16"/>
                </w:rPr>
                <w:delText>BENI SUPARTONO PUTRO, S.STP, M.Si</w:delText>
              </w:r>
            </w:del>
          </w:p>
        </w:tc>
      </w:tr>
      <w:tr w:rsidR="00C471D4" w:rsidRPr="00AC15A8" w:rsidDel="0000362C" w14:paraId="56607DA0" w14:textId="4898EFB8" w:rsidTr="00FA5464">
        <w:trPr>
          <w:trHeight w:val="300"/>
          <w:del w:id="694"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23490A15" w14:textId="32B45184" w:rsidR="00C471D4" w:rsidRPr="00AC15A8" w:rsidDel="0000362C" w:rsidRDefault="00C471D4" w:rsidP="00FA5464">
            <w:pPr>
              <w:spacing w:after="0" w:line="240" w:lineRule="auto"/>
              <w:jc w:val="center"/>
              <w:rPr>
                <w:del w:id="695" w:author="Hari Laksono" w:date="2018-05-15T15:56:00Z"/>
                <w:rFonts w:ascii="Arial Narrow" w:eastAsia="Times New Roman" w:hAnsi="Arial Narrow" w:cs="Times New Roman"/>
                <w:color w:val="000000"/>
                <w:sz w:val="16"/>
                <w:szCs w:val="16"/>
              </w:rPr>
            </w:pPr>
            <w:del w:id="696" w:author="Hari Laksono" w:date="2018-05-15T15:56:00Z">
              <w:r w:rsidRPr="00AC15A8" w:rsidDel="0000362C">
                <w:rPr>
                  <w:rFonts w:ascii="Arial Narrow" w:eastAsia="Times New Roman" w:hAnsi="Arial Narrow" w:cs="Times New Roman"/>
                  <w:color w:val="000000"/>
                  <w:sz w:val="16"/>
                  <w:szCs w:val="16"/>
                </w:rPr>
                <w:delText>63</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4414891E" w14:textId="4AA7FCA9" w:rsidR="00C471D4" w:rsidRPr="00AC15A8" w:rsidDel="0000362C" w:rsidRDefault="00C471D4" w:rsidP="00FA5464">
            <w:pPr>
              <w:spacing w:after="0" w:line="240" w:lineRule="auto"/>
              <w:rPr>
                <w:del w:id="697" w:author="Hari Laksono" w:date="2018-05-15T15:56:00Z"/>
                <w:rFonts w:ascii="Arial Narrow" w:eastAsia="Times New Roman" w:hAnsi="Arial Narrow" w:cs="Times New Roman"/>
                <w:color w:val="000000"/>
                <w:sz w:val="16"/>
                <w:szCs w:val="16"/>
              </w:rPr>
            </w:pPr>
            <w:del w:id="698" w:author="Hari Laksono" w:date="2018-05-15T15:56:00Z">
              <w:r w:rsidRPr="00AC15A8" w:rsidDel="0000362C">
                <w:rPr>
                  <w:rFonts w:ascii="Arial Narrow" w:eastAsia="Times New Roman" w:hAnsi="Arial Narrow" w:cs="Times New Roman"/>
                  <w:color w:val="000000"/>
                  <w:sz w:val="16"/>
                  <w:szCs w:val="16"/>
                </w:rPr>
                <w:delText>Kelurahan Mojosongo</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62DD144B" w14:textId="2994B2B7" w:rsidR="00C471D4" w:rsidRPr="00AC15A8" w:rsidDel="0000362C" w:rsidRDefault="00C471D4" w:rsidP="00FA5464">
            <w:pPr>
              <w:spacing w:after="0" w:line="240" w:lineRule="auto"/>
              <w:rPr>
                <w:del w:id="699" w:author="Hari Laksono" w:date="2018-05-15T15:56:00Z"/>
                <w:rFonts w:ascii="Arial Narrow" w:eastAsia="Times New Roman" w:hAnsi="Arial Narrow" w:cs="Times New Roman"/>
                <w:color w:val="000000"/>
                <w:sz w:val="16"/>
                <w:szCs w:val="16"/>
              </w:rPr>
            </w:pPr>
            <w:del w:id="700" w:author="Hari Laksono" w:date="2018-05-15T15:56:00Z">
              <w:r w:rsidRPr="00AC15A8" w:rsidDel="0000362C">
                <w:rPr>
                  <w:rFonts w:ascii="Arial Narrow" w:eastAsia="Times New Roman" w:hAnsi="Arial Narrow" w:cs="Times New Roman"/>
                  <w:color w:val="000000"/>
                  <w:sz w:val="16"/>
                  <w:szCs w:val="16"/>
                </w:rPr>
                <w:delText>AGUS TRIYONO, SH, MM</w:delText>
              </w:r>
            </w:del>
          </w:p>
        </w:tc>
      </w:tr>
      <w:tr w:rsidR="00C471D4" w:rsidRPr="00AC15A8" w:rsidDel="0000362C" w14:paraId="57085AC4" w14:textId="49F891AB" w:rsidTr="00FA5464">
        <w:trPr>
          <w:trHeight w:val="300"/>
          <w:del w:id="701"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EC0510B" w14:textId="2E314C7F" w:rsidR="00C471D4" w:rsidRPr="00AC15A8" w:rsidDel="0000362C" w:rsidRDefault="00C471D4" w:rsidP="00FA5464">
            <w:pPr>
              <w:spacing w:after="0" w:line="240" w:lineRule="auto"/>
              <w:jc w:val="center"/>
              <w:rPr>
                <w:del w:id="702" w:author="Hari Laksono" w:date="2018-05-15T15:56:00Z"/>
                <w:rFonts w:ascii="Arial Narrow" w:eastAsia="Times New Roman" w:hAnsi="Arial Narrow" w:cs="Times New Roman"/>
                <w:color w:val="000000"/>
                <w:sz w:val="16"/>
                <w:szCs w:val="16"/>
              </w:rPr>
            </w:pPr>
            <w:del w:id="703" w:author="Hari Laksono" w:date="2018-05-15T15:56:00Z">
              <w:r w:rsidRPr="00AC15A8" w:rsidDel="0000362C">
                <w:rPr>
                  <w:rFonts w:ascii="Arial Narrow" w:eastAsia="Times New Roman" w:hAnsi="Arial Narrow" w:cs="Times New Roman"/>
                  <w:color w:val="000000"/>
                  <w:sz w:val="16"/>
                  <w:szCs w:val="16"/>
                </w:rPr>
                <w:delText>64</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42F1FEBE" w14:textId="0E1D7B95" w:rsidR="00C471D4" w:rsidRPr="00AC15A8" w:rsidDel="0000362C" w:rsidRDefault="00C471D4" w:rsidP="00FA5464">
            <w:pPr>
              <w:spacing w:after="0" w:line="240" w:lineRule="auto"/>
              <w:rPr>
                <w:del w:id="704" w:author="Hari Laksono" w:date="2018-05-15T15:56:00Z"/>
                <w:rFonts w:ascii="Arial Narrow" w:eastAsia="Times New Roman" w:hAnsi="Arial Narrow" w:cs="Times New Roman"/>
                <w:color w:val="000000"/>
                <w:sz w:val="16"/>
                <w:szCs w:val="16"/>
              </w:rPr>
            </w:pPr>
            <w:del w:id="705" w:author="Hari Laksono" w:date="2018-05-15T15:56:00Z">
              <w:r w:rsidRPr="00AC15A8" w:rsidDel="0000362C">
                <w:rPr>
                  <w:rFonts w:ascii="Arial Narrow" w:eastAsia="Times New Roman" w:hAnsi="Arial Narrow" w:cs="Times New Roman"/>
                  <w:color w:val="000000"/>
                  <w:sz w:val="16"/>
                  <w:szCs w:val="16"/>
                </w:rPr>
                <w:delText>Kelurahan Nusukan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58C6A081" w14:textId="1C1AC4B2" w:rsidR="00C471D4" w:rsidRPr="00AC15A8" w:rsidDel="0000362C" w:rsidRDefault="00C471D4" w:rsidP="00FA5464">
            <w:pPr>
              <w:spacing w:after="0" w:line="240" w:lineRule="auto"/>
              <w:rPr>
                <w:del w:id="706" w:author="Hari Laksono" w:date="2018-05-15T15:56:00Z"/>
                <w:rFonts w:ascii="Arial Narrow" w:eastAsia="Times New Roman" w:hAnsi="Arial Narrow" w:cs="Times New Roman"/>
                <w:color w:val="000000"/>
                <w:sz w:val="16"/>
                <w:szCs w:val="16"/>
              </w:rPr>
            </w:pPr>
            <w:del w:id="707" w:author="Hari Laksono" w:date="2018-05-15T15:56:00Z">
              <w:r w:rsidRPr="00AC15A8" w:rsidDel="0000362C">
                <w:rPr>
                  <w:rFonts w:ascii="Arial Narrow" w:eastAsia="Times New Roman" w:hAnsi="Arial Narrow" w:cs="Times New Roman"/>
                  <w:color w:val="000000"/>
                  <w:sz w:val="16"/>
                  <w:szCs w:val="16"/>
                </w:rPr>
                <w:delText>UTIK SRI WAHYUNI, SP, MM</w:delText>
              </w:r>
            </w:del>
          </w:p>
        </w:tc>
      </w:tr>
      <w:tr w:rsidR="00C471D4" w:rsidRPr="00AC15A8" w:rsidDel="0000362C" w14:paraId="41742DCD" w14:textId="23A3F8FD" w:rsidTr="00FA5464">
        <w:trPr>
          <w:trHeight w:val="300"/>
          <w:del w:id="708"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768EEC3D" w14:textId="5FF91F04" w:rsidR="00C471D4" w:rsidRPr="00AC15A8" w:rsidDel="0000362C" w:rsidRDefault="00C471D4" w:rsidP="00FA5464">
            <w:pPr>
              <w:spacing w:after="0" w:line="240" w:lineRule="auto"/>
              <w:jc w:val="center"/>
              <w:rPr>
                <w:del w:id="709" w:author="Hari Laksono" w:date="2018-05-15T15:56:00Z"/>
                <w:rFonts w:ascii="Arial Narrow" w:eastAsia="Times New Roman" w:hAnsi="Arial Narrow" w:cs="Times New Roman"/>
                <w:color w:val="000000"/>
                <w:sz w:val="16"/>
                <w:szCs w:val="16"/>
              </w:rPr>
            </w:pPr>
            <w:del w:id="710" w:author="Hari Laksono" w:date="2018-05-15T15:56:00Z">
              <w:r w:rsidRPr="00AC15A8" w:rsidDel="0000362C">
                <w:rPr>
                  <w:rFonts w:ascii="Arial Narrow" w:eastAsia="Times New Roman" w:hAnsi="Arial Narrow" w:cs="Times New Roman"/>
                  <w:color w:val="000000"/>
                  <w:sz w:val="16"/>
                  <w:szCs w:val="16"/>
                </w:rPr>
                <w:delText>65</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409D499" w14:textId="7327CABF" w:rsidR="00C471D4" w:rsidRPr="00AC15A8" w:rsidDel="0000362C" w:rsidRDefault="00C471D4" w:rsidP="00FA5464">
            <w:pPr>
              <w:spacing w:after="0" w:line="240" w:lineRule="auto"/>
              <w:rPr>
                <w:del w:id="711" w:author="Hari Laksono" w:date="2018-05-15T15:56:00Z"/>
                <w:rFonts w:ascii="Arial Narrow" w:eastAsia="Times New Roman" w:hAnsi="Arial Narrow" w:cs="Times New Roman"/>
                <w:color w:val="000000"/>
                <w:sz w:val="16"/>
                <w:szCs w:val="16"/>
              </w:rPr>
            </w:pPr>
            <w:del w:id="712" w:author="Hari Laksono" w:date="2018-05-15T15:56:00Z">
              <w:r w:rsidRPr="00AC15A8" w:rsidDel="0000362C">
                <w:rPr>
                  <w:rFonts w:ascii="Arial Narrow" w:eastAsia="Times New Roman" w:hAnsi="Arial Narrow" w:cs="Times New Roman"/>
                  <w:color w:val="000000"/>
                  <w:sz w:val="16"/>
                  <w:szCs w:val="16"/>
                </w:rPr>
                <w:delText>Kelurahan Pajang</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682DD5E9" w14:textId="5899E99C" w:rsidR="00C471D4" w:rsidRPr="00AC15A8" w:rsidDel="0000362C" w:rsidRDefault="00C471D4" w:rsidP="00FA5464">
            <w:pPr>
              <w:spacing w:after="0" w:line="240" w:lineRule="auto"/>
              <w:rPr>
                <w:del w:id="713" w:author="Hari Laksono" w:date="2018-05-15T15:56:00Z"/>
                <w:rFonts w:ascii="Arial Narrow" w:eastAsia="Times New Roman" w:hAnsi="Arial Narrow" w:cs="Times New Roman"/>
                <w:color w:val="000000"/>
                <w:sz w:val="16"/>
                <w:szCs w:val="16"/>
              </w:rPr>
            </w:pPr>
            <w:del w:id="714" w:author="Hari Laksono" w:date="2018-05-15T15:56:00Z">
              <w:r w:rsidRPr="00AC15A8" w:rsidDel="0000362C">
                <w:rPr>
                  <w:rFonts w:ascii="Arial Narrow" w:eastAsia="Times New Roman" w:hAnsi="Arial Narrow" w:cs="Times New Roman"/>
                  <w:color w:val="000000"/>
                  <w:sz w:val="16"/>
                  <w:szCs w:val="16"/>
                </w:rPr>
                <w:delText>AGUNG BUDIANTO, SE, M.Si</w:delText>
              </w:r>
            </w:del>
          </w:p>
        </w:tc>
      </w:tr>
      <w:tr w:rsidR="00C471D4" w:rsidRPr="00AC15A8" w:rsidDel="0000362C" w14:paraId="38792EE4" w14:textId="6F89871A" w:rsidTr="00FA5464">
        <w:trPr>
          <w:trHeight w:val="300"/>
          <w:del w:id="715"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210DE95E" w14:textId="6493CA4A" w:rsidR="00C471D4" w:rsidRPr="00AC15A8" w:rsidDel="0000362C" w:rsidRDefault="00C471D4" w:rsidP="00FA5464">
            <w:pPr>
              <w:spacing w:after="0" w:line="240" w:lineRule="auto"/>
              <w:jc w:val="center"/>
              <w:rPr>
                <w:del w:id="716" w:author="Hari Laksono" w:date="2018-05-15T15:56:00Z"/>
                <w:rFonts w:ascii="Arial Narrow" w:eastAsia="Times New Roman" w:hAnsi="Arial Narrow" w:cs="Times New Roman"/>
                <w:color w:val="000000"/>
                <w:sz w:val="16"/>
                <w:szCs w:val="16"/>
              </w:rPr>
            </w:pPr>
            <w:del w:id="717" w:author="Hari Laksono" w:date="2018-05-15T15:56:00Z">
              <w:r w:rsidRPr="00AC15A8" w:rsidDel="0000362C">
                <w:rPr>
                  <w:rFonts w:ascii="Arial Narrow" w:eastAsia="Times New Roman" w:hAnsi="Arial Narrow" w:cs="Times New Roman"/>
                  <w:color w:val="000000"/>
                  <w:sz w:val="16"/>
                  <w:szCs w:val="16"/>
                </w:rPr>
                <w:delText>66</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2DBE7119" w14:textId="14C4648F" w:rsidR="00C471D4" w:rsidRPr="00AC15A8" w:rsidDel="0000362C" w:rsidRDefault="00C471D4" w:rsidP="00FA5464">
            <w:pPr>
              <w:spacing w:after="0" w:line="240" w:lineRule="auto"/>
              <w:rPr>
                <w:del w:id="718" w:author="Hari Laksono" w:date="2018-05-15T15:56:00Z"/>
                <w:rFonts w:ascii="Arial Narrow" w:eastAsia="Times New Roman" w:hAnsi="Arial Narrow" w:cs="Times New Roman"/>
                <w:color w:val="000000"/>
                <w:sz w:val="16"/>
                <w:szCs w:val="16"/>
              </w:rPr>
            </w:pPr>
            <w:del w:id="719" w:author="Hari Laksono" w:date="2018-05-15T15:56:00Z">
              <w:r w:rsidRPr="00AC15A8" w:rsidDel="0000362C">
                <w:rPr>
                  <w:rFonts w:ascii="Arial Narrow" w:eastAsia="Times New Roman" w:hAnsi="Arial Narrow" w:cs="Times New Roman"/>
                  <w:color w:val="000000"/>
                  <w:sz w:val="16"/>
                  <w:szCs w:val="16"/>
                </w:rPr>
                <w:delText>Kelurahan Panularan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7E059D87" w14:textId="4D527619" w:rsidR="00C471D4" w:rsidRPr="00AC15A8" w:rsidDel="0000362C" w:rsidRDefault="00C471D4" w:rsidP="00FA5464">
            <w:pPr>
              <w:spacing w:after="0" w:line="240" w:lineRule="auto"/>
              <w:rPr>
                <w:del w:id="720" w:author="Hari Laksono" w:date="2018-05-15T15:56:00Z"/>
                <w:rFonts w:ascii="Arial Narrow" w:eastAsia="Times New Roman" w:hAnsi="Arial Narrow" w:cs="Times New Roman"/>
                <w:color w:val="000000"/>
                <w:sz w:val="16"/>
                <w:szCs w:val="16"/>
              </w:rPr>
            </w:pPr>
            <w:del w:id="721" w:author="Hari Laksono" w:date="2018-05-15T15:56:00Z">
              <w:r w:rsidRPr="00AC15A8" w:rsidDel="0000362C">
                <w:rPr>
                  <w:rFonts w:ascii="Arial Narrow" w:eastAsia="Times New Roman" w:hAnsi="Arial Narrow" w:cs="Times New Roman"/>
                  <w:color w:val="000000"/>
                  <w:sz w:val="16"/>
                  <w:szCs w:val="16"/>
                </w:rPr>
                <w:delText>TRI BROTO WALUYO JATI PRAMONO, SH</w:delText>
              </w:r>
            </w:del>
          </w:p>
        </w:tc>
      </w:tr>
      <w:tr w:rsidR="00C471D4" w:rsidRPr="00AC15A8" w:rsidDel="0000362C" w14:paraId="3AB33B60" w14:textId="6629E4DA" w:rsidTr="00FA5464">
        <w:trPr>
          <w:trHeight w:val="300"/>
          <w:del w:id="722"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1C08BB92" w14:textId="0A10F17A" w:rsidR="00C471D4" w:rsidRPr="00AC15A8" w:rsidDel="0000362C" w:rsidRDefault="00C471D4" w:rsidP="00FA5464">
            <w:pPr>
              <w:spacing w:after="0" w:line="240" w:lineRule="auto"/>
              <w:jc w:val="center"/>
              <w:rPr>
                <w:del w:id="723" w:author="Hari Laksono" w:date="2018-05-15T15:56:00Z"/>
                <w:rFonts w:ascii="Arial Narrow" w:eastAsia="Times New Roman" w:hAnsi="Arial Narrow" w:cs="Times New Roman"/>
                <w:color w:val="000000"/>
                <w:sz w:val="16"/>
                <w:szCs w:val="16"/>
              </w:rPr>
            </w:pPr>
            <w:del w:id="724" w:author="Hari Laksono" w:date="2018-05-15T15:56:00Z">
              <w:r w:rsidRPr="00AC15A8" w:rsidDel="0000362C">
                <w:rPr>
                  <w:rFonts w:ascii="Arial Narrow" w:eastAsia="Times New Roman" w:hAnsi="Arial Narrow" w:cs="Times New Roman"/>
                  <w:color w:val="000000"/>
                  <w:sz w:val="16"/>
                  <w:szCs w:val="16"/>
                </w:rPr>
                <w:delText>67</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1610823E" w14:textId="470C80B4" w:rsidR="00C471D4" w:rsidRPr="00AC15A8" w:rsidDel="0000362C" w:rsidRDefault="00C471D4" w:rsidP="00FA5464">
            <w:pPr>
              <w:spacing w:after="0" w:line="240" w:lineRule="auto"/>
              <w:rPr>
                <w:del w:id="725" w:author="Hari Laksono" w:date="2018-05-15T15:56:00Z"/>
                <w:rFonts w:ascii="Arial Narrow" w:eastAsia="Times New Roman" w:hAnsi="Arial Narrow" w:cs="Times New Roman"/>
                <w:color w:val="000000"/>
                <w:sz w:val="16"/>
                <w:szCs w:val="16"/>
              </w:rPr>
            </w:pPr>
            <w:del w:id="726" w:author="Hari Laksono" w:date="2018-05-15T15:56:00Z">
              <w:r w:rsidRPr="00AC15A8" w:rsidDel="0000362C">
                <w:rPr>
                  <w:rFonts w:ascii="Arial Narrow" w:eastAsia="Times New Roman" w:hAnsi="Arial Narrow" w:cs="Times New Roman"/>
                  <w:color w:val="000000"/>
                  <w:sz w:val="16"/>
                  <w:szCs w:val="16"/>
                </w:rPr>
                <w:delText>Kelurahan Pasar Kliwon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126152D4" w14:textId="45B259C0" w:rsidR="00C471D4" w:rsidRPr="00AC15A8" w:rsidDel="0000362C" w:rsidRDefault="00C471D4" w:rsidP="00FA5464">
            <w:pPr>
              <w:spacing w:after="0" w:line="240" w:lineRule="auto"/>
              <w:rPr>
                <w:del w:id="727" w:author="Hari Laksono" w:date="2018-05-15T15:56:00Z"/>
                <w:rFonts w:ascii="Arial Narrow" w:eastAsia="Times New Roman" w:hAnsi="Arial Narrow" w:cs="Times New Roman"/>
                <w:color w:val="000000"/>
                <w:sz w:val="16"/>
                <w:szCs w:val="16"/>
              </w:rPr>
            </w:pPr>
            <w:del w:id="728" w:author="Hari Laksono" w:date="2018-05-15T15:56:00Z">
              <w:r w:rsidRPr="00AC15A8" w:rsidDel="0000362C">
                <w:rPr>
                  <w:rFonts w:ascii="Arial Narrow" w:eastAsia="Times New Roman" w:hAnsi="Arial Narrow" w:cs="Times New Roman"/>
                  <w:color w:val="000000"/>
                  <w:sz w:val="16"/>
                  <w:szCs w:val="16"/>
                </w:rPr>
                <w:delText>ROHWARSITO, SH</w:delText>
              </w:r>
            </w:del>
          </w:p>
        </w:tc>
      </w:tr>
      <w:tr w:rsidR="00C471D4" w:rsidRPr="00AC15A8" w:rsidDel="0000362C" w14:paraId="157E5D83" w14:textId="006FF35D" w:rsidTr="00FA5464">
        <w:trPr>
          <w:trHeight w:val="300"/>
          <w:del w:id="729"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08F999BC" w14:textId="703D71AF" w:rsidR="00C471D4" w:rsidRPr="00AC15A8" w:rsidDel="0000362C" w:rsidRDefault="00C471D4" w:rsidP="00FA5464">
            <w:pPr>
              <w:spacing w:after="0" w:line="240" w:lineRule="auto"/>
              <w:jc w:val="center"/>
              <w:rPr>
                <w:del w:id="730" w:author="Hari Laksono" w:date="2018-05-15T15:56:00Z"/>
                <w:rFonts w:ascii="Arial Narrow" w:eastAsia="Times New Roman" w:hAnsi="Arial Narrow" w:cs="Times New Roman"/>
                <w:color w:val="000000"/>
                <w:sz w:val="16"/>
                <w:szCs w:val="16"/>
              </w:rPr>
            </w:pPr>
            <w:del w:id="731" w:author="Hari Laksono" w:date="2018-05-15T15:56:00Z">
              <w:r w:rsidRPr="00AC15A8" w:rsidDel="0000362C">
                <w:rPr>
                  <w:rFonts w:ascii="Arial Narrow" w:eastAsia="Times New Roman" w:hAnsi="Arial Narrow" w:cs="Times New Roman"/>
                  <w:color w:val="000000"/>
                  <w:sz w:val="16"/>
                  <w:szCs w:val="16"/>
                </w:rPr>
                <w:delText>68</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A8B7C30" w14:textId="003F3566" w:rsidR="00C471D4" w:rsidRPr="00AC15A8" w:rsidDel="0000362C" w:rsidRDefault="00C471D4" w:rsidP="00FA5464">
            <w:pPr>
              <w:spacing w:after="0" w:line="240" w:lineRule="auto"/>
              <w:rPr>
                <w:del w:id="732" w:author="Hari Laksono" w:date="2018-05-15T15:56:00Z"/>
                <w:rFonts w:ascii="Arial Narrow" w:eastAsia="Times New Roman" w:hAnsi="Arial Narrow" w:cs="Times New Roman"/>
                <w:color w:val="000000"/>
                <w:sz w:val="16"/>
                <w:szCs w:val="16"/>
              </w:rPr>
            </w:pPr>
            <w:del w:id="733" w:author="Hari Laksono" w:date="2018-05-15T15:56:00Z">
              <w:r w:rsidRPr="00AC15A8" w:rsidDel="0000362C">
                <w:rPr>
                  <w:rFonts w:ascii="Arial Narrow" w:eastAsia="Times New Roman" w:hAnsi="Arial Narrow" w:cs="Times New Roman"/>
                  <w:color w:val="000000"/>
                  <w:sz w:val="16"/>
                  <w:szCs w:val="16"/>
                </w:rPr>
                <w:delText>Kelurahan Penumping</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42834CD" w14:textId="13F0300C" w:rsidR="00C471D4" w:rsidRPr="00AC15A8" w:rsidDel="0000362C" w:rsidRDefault="00C471D4" w:rsidP="00FA5464">
            <w:pPr>
              <w:spacing w:after="0" w:line="240" w:lineRule="auto"/>
              <w:rPr>
                <w:del w:id="734" w:author="Hari Laksono" w:date="2018-05-15T15:56:00Z"/>
                <w:rFonts w:ascii="Arial Narrow" w:eastAsia="Times New Roman" w:hAnsi="Arial Narrow" w:cs="Times New Roman"/>
                <w:color w:val="000000"/>
                <w:sz w:val="16"/>
                <w:szCs w:val="16"/>
              </w:rPr>
            </w:pPr>
            <w:del w:id="735" w:author="Hari Laksono" w:date="2018-05-15T15:56:00Z">
              <w:r w:rsidRPr="00AC15A8" w:rsidDel="0000362C">
                <w:rPr>
                  <w:rFonts w:ascii="Arial Narrow" w:eastAsia="Times New Roman" w:hAnsi="Arial Narrow" w:cs="Times New Roman"/>
                  <w:color w:val="000000"/>
                  <w:sz w:val="16"/>
                  <w:szCs w:val="16"/>
                </w:rPr>
                <w:delText>SUKAMTO, SE</w:delText>
              </w:r>
            </w:del>
          </w:p>
        </w:tc>
      </w:tr>
      <w:tr w:rsidR="00C471D4" w:rsidRPr="00AC15A8" w:rsidDel="0000362C" w14:paraId="6E369EDF" w14:textId="57F8A379" w:rsidTr="00FA5464">
        <w:trPr>
          <w:trHeight w:val="300"/>
          <w:del w:id="736"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2BD6378B" w14:textId="61D7DEB4" w:rsidR="00C471D4" w:rsidRPr="00AC15A8" w:rsidDel="0000362C" w:rsidRDefault="00C471D4" w:rsidP="00FA5464">
            <w:pPr>
              <w:spacing w:after="0" w:line="240" w:lineRule="auto"/>
              <w:jc w:val="center"/>
              <w:rPr>
                <w:del w:id="737" w:author="Hari Laksono" w:date="2018-05-15T15:56:00Z"/>
                <w:rFonts w:ascii="Arial Narrow" w:eastAsia="Times New Roman" w:hAnsi="Arial Narrow" w:cs="Times New Roman"/>
                <w:color w:val="000000"/>
                <w:sz w:val="16"/>
                <w:szCs w:val="16"/>
              </w:rPr>
            </w:pPr>
            <w:del w:id="738" w:author="Hari Laksono" w:date="2018-05-15T15:56:00Z">
              <w:r w:rsidRPr="00AC15A8" w:rsidDel="0000362C">
                <w:rPr>
                  <w:rFonts w:ascii="Arial Narrow" w:eastAsia="Times New Roman" w:hAnsi="Arial Narrow" w:cs="Times New Roman"/>
                  <w:color w:val="000000"/>
                  <w:sz w:val="16"/>
                  <w:szCs w:val="16"/>
                </w:rPr>
                <w:delText>69</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541D97E0" w14:textId="318779F6" w:rsidR="00C471D4" w:rsidRPr="00AC15A8" w:rsidDel="0000362C" w:rsidRDefault="00C471D4" w:rsidP="00FA5464">
            <w:pPr>
              <w:spacing w:after="0" w:line="240" w:lineRule="auto"/>
              <w:rPr>
                <w:del w:id="739" w:author="Hari Laksono" w:date="2018-05-15T15:56:00Z"/>
                <w:rFonts w:ascii="Arial Narrow" w:eastAsia="Times New Roman" w:hAnsi="Arial Narrow" w:cs="Times New Roman"/>
                <w:color w:val="000000"/>
                <w:sz w:val="16"/>
                <w:szCs w:val="16"/>
              </w:rPr>
            </w:pPr>
            <w:del w:id="740" w:author="Hari Laksono" w:date="2018-05-15T15:56:00Z">
              <w:r w:rsidRPr="00AC15A8" w:rsidDel="0000362C">
                <w:rPr>
                  <w:rFonts w:ascii="Arial Narrow" w:eastAsia="Times New Roman" w:hAnsi="Arial Narrow" w:cs="Times New Roman"/>
                  <w:color w:val="000000"/>
                  <w:sz w:val="16"/>
                  <w:szCs w:val="16"/>
                </w:rPr>
                <w:delText>Kelurahan Pucangsawit</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E58580D" w14:textId="0C9F57D1" w:rsidR="00C471D4" w:rsidRPr="00AC15A8" w:rsidDel="0000362C" w:rsidRDefault="00C471D4" w:rsidP="00FA5464">
            <w:pPr>
              <w:spacing w:after="0" w:line="240" w:lineRule="auto"/>
              <w:rPr>
                <w:del w:id="741" w:author="Hari Laksono" w:date="2018-05-15T15:56:00Z"/>
                <w:rFonts w:ascii="Arial Narrow" w:eastAsia="Times New Roman" w:hAnsi="Arial Narrow" w:cs="Times New Roman"/>
                <w:color w:val="000000"/>
                <w:sz w:val="16"/>
                <w:szCs w:val="16"/>
              </w:rPr>
            </w:pPr>
            <w:del w:id="742" w:author="Hari Laksono" w:date="2018-05-15T15:56:00Z">
              <w:r w:rsidRPr="00AC15A8" w:rsidDel="0000362C">
                <w:rPr>
                  <w:rFonts w:ascii="Arial Narrow" w:eastAsia="Times New Roman" w:hAnsi="Arial Narrow" w:cs="Times New Roman"/>
                  <w:color w:val="000000"/>
                  <w:sz w:val="16"/>
                  <w:szCs w:val="16"/>
                </w:rPr>
                <w:delText>SELFI RAWUNG, S.KM</w:delText>
              </w:r>
            </w:del>
          </w:p>
        </w:tc>
      </w:tr>
      <w:tr w:rsidR="00C471D4" w:rsidRPr="00AC15A8" w:rsidDel="0000362C" w14:paraId="665FF78B" w14:textId="7300F1A8" w:rsidTr="00FA5464">
        <w:trPr>
          <w:trHeight w:val="300"/>
          <w:del w:id="743"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079BB09" w14:textId="78A43BC9" w:rsidR="00C471D4" w:rsidRPr="00AC15A8" w:rsidDel="0000362C" w:rsidRDefault="00C471D4" w:rsidP="00FA5464">
            <w:pPr>
              <w:spacing w:after="0" w:line="240" w:lineRule="auto"/>
              <w:jc w:val="center"/>
              <w:rPr>
                <w:del w:id="744" w:author="Hari Laksono" w:date="2018-05-15T15:56:00Z"/>
                <w:rFonts w:ascii="Arial Narrow" w:eastAsia="Times New Roman" w:hAnsi="Arial Narrow" w:cs="Times New Roman"/>
                <w:color w:val="000000"/>
                <w:sz w:val="16"/>
                <w:szCs w:val="16"/>
              </w:rPr>
            </w:pPr>
            <w:del w:id="745" w:author="Hari Laksono" w:date="2018-05-15T15:56:00Z">
              <w:r w:rsidRPr="00AC15A8" w:rsidDel="0000362C">
                <w:rPr>
                  <w:rFonts w:ascii="Arial Narrow" w:eastAsia="Times New Roman" w:hAnsi="Arial Narrow" w:cs="Times New Roman"/>
                  <w:color w:val="000000"/>
                  <w:sz w:val="16"/>
                  <w:szCs w:val="16"/>
                </w:rPr>
                <w:delText>70</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19092303" w14:textId="4F967E43" w:rsidR="00C471D4" w:rsidRPr="00AC15A8" w:rsidDel="0000362C" w:rsidRDefault="00C471D4" w:rsidP="00FA5464">
            <w:pPr>
              <w:spacing w:after="0" w:line="240" w:lineRule="auto"/>
              <w:rPr>
                <w:del w:id="746" w:author="Hari Laksono" w:date="2018-05-15T15:56:00Z"/>
                <w:rFonts w:ascii="Arial Narrow" w:eastAsia="Times New Roman" w:hAnsi="Arial Narrow" w:cs="Times New Roman"/>
                <w:color w:val="000000"/>
                <w:sz w:val="16"/>
                <w:szCs w:val="16"/>
              </w:rPr>
            </w:pPr>
            <w:del w:id="747" w:author="Hari Laksono" w:date="2018-05-15T15:56:00Z">
              <w:r w:rsidRPr="00AC15A8" w:rsidDel="0000362C">
                <w:rPr>
                  <w:rFonts w:ascii="Arial Narrow" w:eastAsia="Times New Roman" w:hAnsi="Arial Narrow" w:cs="Times New Roman"/>
                  <w:color w:val="000000"/>
                  <w:sz w:val="16"/>
                  <w:szCs w:val="16"/>
                </w:rPr>
                <w:delText>Kelurahan Kelurahan Punggawan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E90DC4C" w14:textId="5B76AE13" w:rsidR="00C471D4" w:rsidRPr="00AC15A8" w:rsidDel="0000362C" w:rsidRDefault="00C471D4" w:rsidP="00FA5464">
            <w:pPr>
              <w:spacing w:after="0" w:line="240" w:lineRule="auto"/>
              <w:rPr>
                <w:del w:id="748" w:author="Hari Laksono" w:date="2018-05-15T15:56:00Z"/>
                <w:rFonts w:ascii="Arial Narrow" w:eastAsia="Times New Roman" w:hAnsi="Arial Narrow" w:cs="Times New Roman"/>
                <w:color w:val="000000"/>
                <w:sz w:val="16"/>
                <w:szCs w:val="16"/>
              </w:rPr>
            </w:pPr>
            <w:del w:id="749" w:author="Hari Laksono" w:date="2018-05-15T15:56:00Z">
              <w:r w:rsidRPr="00AC15A8" w:rsidDel="0000362C">
                <w:rPr>
                  <w:rFonts w:ascii="Arial Narrow" w:eastAsia="Times New Roman" w:hAnsi="Arial Narrow" w:cs="Times New Roman"/>
                  <w:color w:val="000000"/>
                  <w:sz w:val="16"/>
                  <w:szCs w:val="16"/>
                </w:rPr>
                <w:delText>SARYANTI, S.Sos, M.Si</w:delText>
              </w:r>
            </w:del>
          </w:p>
        </w:tc>
      </w:tr>
      <w:tr w:rsidR="00C471D4" w:rsidRPr="00AC15A8" w:rsidDel="0000362C" w14:paraId="56F31EFB" w14:textId="2B814A9E" w:rsidTr="00FA5464">
        <w:trPr>
          <w:trHeight w:val="300"/>
          <w:del w:id="750"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0AA88895" w14:textId="0643A34F" w:rsidR="00C471D4" w:rsidRPr="00AC15A8" w:rsidDel="0000362C" w:rsidRDefault="00C471D4" w:rsidP="00FA5464">
            <w:pPr>
              <w:spacing w:after="0" w:line="240" w:lineRule="auto"/>
              <w:jc w:val="center"/>
              <w:rPr>
                <w:del w:id="751" w:author="Hari Laksono" w:date="2018-05-15T15:56:00Z"/>
                <w:rFonts w:ascii="Arial Narrow" w:eastAsia="Times New Roman" w:hAnsi="Arial Narrow" w:cs="Times New Roman"/>
                <w:color w:val="000000"/>
                <w:sz w:val="16"/>
                <w:szCs w:val="16"/>
              </w:rPr>
            </w:pPr>
            <w:del w:id="752" w:author="Hari Laksono" w:date="2018-05-15T15:56:00Z">
              <w:r w:rsidRPr="00AC15A8" w:rsidDel="0000362C">
                <w:rPr>
                  <w:rFonts w:ascii="Arial Narrow" w:eastAsia="Times New Roman" w:hAnsi="Arial Narrow" w:cs="Times New Roman"/>
                  <w:color w:val="000000"/>
                  <w:sz w:val="16"/>
                  <w:szCs w:val="16"/>
                </w:rPr>
                <w:delText>71</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7E8C83FB" w14:textId="6BDCC91D" w:rsidR="00C471D4" w:rsidRPr="00AC15A8" w:rsidDel="0000362C" w:rsidRDefault="00C471D4" w:rsidP="00FA5464">
            <w:pPr>
              <w:spacing w:after="0" w:line="240" w:lineRule="auto"/>
              <w:rPr>
                <w:del w:id="753" w:author="Hari Laksono" w:date="2018-05-15T15:56:00Z"/>
                <w:rFonts w:ascii="Arial Narrow" w:eastAsia="Times New Roman" w:hAnsi="Arial Narrow" w:cs="Times New Roman"/>
                <w:color w:val="000000"/>
                <w:sz w:val="16"/>
                <w:szCs w:val="16"/>
              </w:rPr>
            </w:pPr>
            <w:del w:id="754" w:author="Hari Laksono" w:date="2018-05-15T15:56:00Z">
              <w:r w:rsidRPr="00AC15A8" w:rsidDel="0000362C">
                <w:rPr>
                  <w:rFonts w:ascii="Arial Narrow" w:eastAsia="Times New Roman" w:hAnsi="Arial Narrow" w:cs="Times New Roman"/>
                  <w:color w:val="000000"/>
                  <w:sz w:val="16"/>
                  <w:szCs w:val="16"/>
                </w:rPr>
                <w:delText>Kelurahan Purwodiningratan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6FB03BCD" w14:textId="101C5F50" w:rsidR="00C471D4" w:rsidRPr="00AC15A8" w:rsidDel="0000362C" w:rsidRDefault="00C471D4" w:rsidP="00FA5464">
            <w:pPr>
              <w:spacing w:after="0" w:line="240" w:lineRule="auto"/>
              <w:rPr>
                <w:del w:id="755" w:author="Hari Laksono" w:date="2018-05-15T15:56:00Z"/>
                <w:rFonts w:ascii="Arial Narrow" w:eastAsia="Times New Roman" w:hAnsi="Arial Narrow" w:cs="Times New Roman"/>
                <w:color w:val="000000"/>
                <w:sz w:val="16"/>
                <w:szCs w:val="16"/>
              </w:rPr>
            </w:pPr>
            <w:del w:id="756" w:author="Hari Laksono" w:date="2018-05-15T15:56:00Z">
              <w:r w:rsidRPr="00AC15A8" w:rsidDel="0000362C">
                <w:rPr>
                  <w:rFonts w:ascii="Arial Narrow" w:eastAsia="Times New Roman" w:hAnsi="Arial Narrow" w:cs="Times New Roman"/>
                  <w:color w:val="000000"/>
                  <w:sz w:val="16"/>
                  <w:szCs w:val="16"/>
                </w:rPr>
                <w:delText>SRI RETNO ENDAH PALUPI, SE</w:delText>
              </w:r>
            </w:del>
          </w:p>
        </w:tc>
      </w:tr>
      <w:tr w:rsidR="00C471D4" w:rsidRPr="00AC15A8" w:rsidDel="0000362C" w14:paraId="78590755" w14:textId="404F0603" w:rsidTr="00FA5464">
        <w:trPr>
          <w:trHeight w:val="300"/>
          <w:del w:id="757"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7F87899" w14:textId="1A185EFA" w:rsidR="00C471D4" w:rsidRPr="00AC15A8" w:rsidDel="0000362C" w:rsidRDefault="00C471D4" w:rsidP="00FA5464">
            <w:pPr>
              <w:spacing w:after="0" w:line="240" w:lineRule="auto"/>
              <w:jc w:val="center"/>
              <w:rPr>
                <w:del w:id="758" w:author="Hari Laksono" w:date="2018-05-15T15:56:00Z"/>
                <w:rFonts w:ascii="Arial Narrow" w:eastAsia="Times New Roman" w:hAnsi="Arial Narrow" w:cs="Times New Roman"/>
                <w:color w:val="000000"/>
                <w:sz w:val="16"/>
                <w:szCs w:val="16"/>
              </w:rPr>
            </w:pPr>
            <w:del w:id="759" w:author="Hari Laksono" w:date="2018-05-15T15:56:00Z">
              <w:r w:rsidRPr="00AC15A8" w:rsidDel="0000362C">
                <w:rPr>
                  <w:rFonts w:ascii="Arial Narrow" w:eastAsia="Times New Roman" w:hAnsi="Arial Narrow" w:cs="Times New Roman"/>
                  <w:color w:val="000000"/>
                  <w:sz w:val="16"/>
                  <w:szCs w:val="16"/>
                </w:rPr>
                <w:delText>72</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22375143" w14:textId="34004C8D" w:rsidR="00C471D4" w:rsidRPr="00AC15A8" w:rsidDel="0000362C" w:rsidRDefault="00C471D4" w:rsidP="00FA5464">
            <w:pPr>
              <w:spacing w:after="0" w:line="240" w:lineRule="auto"/>
              <w:rPr>
                <w:del w:id="760" w:author="Hari Laksono" w:date="2018-05-15T15:56:00Z"/>
                <w:rFonts w:ascii="Arial Narrow" w:eastAsia="Times New Roman" w:hAnsi="Arial Narrow" w:cs="Times New Roman"/>
                <w:color w:val="000000"/>
                <w:sz w:val="16"/>
                <w:szCs w:val="16"/>
              </w:rPr>
            </w:pPr>
            <w:del w:id="761" w:author="Hari Laksono" w:date="2018-05-15T15:56:00Z">
              <w:r w:rsidRPr="00AC15A8" w:rsidDel="0000362C">
                <w:rPr>
                  <w:rFonts w:ascii="Arial Narrow" w:eastAsia="Times New Roman" w:hAnsi="Arial Narrow" w:cs="Times New Roman"/>
                  <w:color w:val="000000"/>
                  <w:sz w:val="16"/>
                  <w:szCs w:val="16"/>
                </w:rPr>
                <w:delText>Kelurahan Purwosari</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3F353C59" w14:textId="0A858BC0" w:rsidR="00C471D4" w:rsidRPr="00AC15A8" w:rsidDel="0000362C" w:rsidRDefault="00C471D4" w:rsidP="00FA5464">
            <w:pPr>
              <w:spacing w:after="0" w:line="240" w:lineRule="auto"/>
              <w:rPr>
                <w:del w:id="762" w:author="Hari Laksono" w:date="2018-05-15T15:56:00Z"/>
                <w:rFonts w:ascii="Arial Narrow" w:eastAsia="Times New Roman" w:hAnsi="Arial Narrow" w:cs="Times New Roman"/>
                <w:color w:val="000000"/>
                <w:sz w:val="16"/>
                <w:szCs w:val="16"/>
              </w:rPr>
            </w:pPr>
            <w:del w:id="763" w:author="Hari Laksono" w:date="2018-05-15T15:56:00Z">
              <w:r w:rsidRPr="00AC15A8" w:rsidDel="0000362C">
                <w:rPr>
                  <w:rFonts w:ascii="Arial Narrow" w:eastAsia="Times New Roman" w:hAnsi="Arial Narrow" w:cs="Times New Roman"/>
                  <w:color w:val="000000"/>
                  <w:sz w:val="16"/>
                  <w:szCs w:val="16"/>
                </w:rPr>
                <w:delText>Drs. ARYS NUGROHO</w:delText>
              </w:r>
            </w:del>
          </w:p>
        </w:tc>
      </w:tr>
      <w:tr w:rsidR="00C471D4" w:rsidRPr="00AC15A8" w:rsidDel="0000362C" w14:paraId="33D3A67E" w14:textId="3E8717F2" w:rsidTr="00FA5464">
        <w:trPr>
          <w:trHeight w:val="300"/>
          <w:del w:id="764"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0A7B4264" w14:textId="32A682F3" w:rsidR="00C471D4" w:rsidRPr="00AC15A8" w:rsidDel="0000362C" w:rsidRDefault="00C471D4" w:rsidP="00FA5464">
            <w:pPr>
              <w:spacing w:after="0" w:line="240" w:lineRule="auto"/>
              <w:jc w:val="center"/>
              <w:rPr>
                <w:del w:id="765" w:author="Hari Laksono" w:date="2018-05-15T15:56:00Z"/>
                <w:rFonts w:ascii="Arial Narrow" w:eastAsia="Times New Roman" w:hAnsi="Arial Narrow" w:cs="Times New Roman"/>
                <w:color w:val="000000"/>
                <w:sz w:val="16"/>
                <w:szCs w:val="16"/>
              </w:rPr>
            </w:pPr>
            <w:del w:id="766" w:author="Hari Laksono" w:date="2018-05-15T15:56:00Z">
              <w:r w:rsidRPr="00AC15A8" w:rsidDel="0000362C">
                <w:rPr>
                  <w:rFonts w:ascii="Arial Narrow" w:eastAsia="Times New Roman" w:hAnsi="Arial Narrow" w:cs="Times New Roman"/>
                  <w:color w:val="000000"/>
                  <w:sz w:val="16"/>
                  <w:szCs w:val="16"/>
                </w:rPr>
                <w:delText>73</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35AEA935" w14:textId="38FA604C" w:rsidR="00C471D4" w:rsidRPr="00AC15A8" w:rsidDel="0000362C" w:rsidRDefault="00C471D4" w:rsidP="00FA5464">
            <w:pPr>
              <w:spacing w:after="0" w:line="240" w:lineRule="auto"/>
              <w:rPr>
                <w:del w:id="767" w:author="Hari Laksono" w:date="2018-05-15T15:56:00Z"/>
                <w:rFonts w:ascii="Arial Narrow" w:eastAsia="Times New Roman" w:hAnsi="Arial Narrow" w:cs="Times New Roman"/>
                <w:color w:val="000000"/>
                <w:sz w:val="16"/>
                <w:szCs w:val="16"/>
              </w:rPr>
            </w:pPr>
            <w:del w:id="768" w:author="Hari Laksono" w:date="2018-05-15T15:56:00Z">
              <w:r w:rsidRPr="00AC15A8" w:rsidDel="0000362C">
                <w:rPr>
                  <w:rFonts w:ascii="Arial Narrow" w:eastAsia="Times New Roman" w:hAnsi="Arial Narrow" w:cs="Times New Roman"/>
                  <w:color w:val="000000"/>
                  <w:sz w:val="16"/>
                  <w:szCs w:val="16"/>
                </w:rPr>
                <w:delText>Kelurahan Sangkrah</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89E168C" w14:textId="784D0A0A" w:rsidR="00C471D4" w:rsidRPr="00AC15A8" w:rsidDel="0000362C" w:rsidRDefault="00C471D4" w:rsidP="00FA5464">
            <w:pPr>
              <w:spacing w:after="0" w:line="240" w:lineRule="auto"/>
              <w:rPr>
                <w:del w:id="769" w:author="Hari Laksono" w:date="2018-05-15T15:56:00Z"/>
                <w:rFonts w:ascii="Arial Narrow" w:eastAsia="Times New Roman" w:hAnsi="Arial Narrow" w:cs="Times New Roman"/>
                <w:color w:val="000000"/>
                <w:sz w:val="16"/>
                <w:szCs w:val="16"/>
              </w:rPr>
            </w:pPr>
            <w:del w:id="770" w:author="Hari Laksono" w:date="2018-05-15T15:56:00Z">
              <w:r w:rsidRPr="00AC15A8" w:rsidDel="0000362C">
                <w:rPr>
                  <w:rFonts w:ascii="Arial Narrow" w:eastAsia="Times New Roman" w:hAnsi="Arial Narrow" w:cs="Times New Roman"/>
                  <w:color w:val="000000"/>
                  <w:sz w:val="16"/>
                  <w:szCs w:val="16"/>
                </w:rPr>
                <w:delText xml:space="preserve"> SINGGIH BAGJONO SE</w:delText>
              </w:r>
            </w:del>
          </w:p>
        </w:tc>
      </w:tr>
      <w:tr w:rsidR="00C471D4" w:rsidRPr="00AC15A8" w:rsidDel="0000362C" w14:paraId="5B38FC47" w14:textId="59614BE7" w:rsidTr="00FA5464">
        <w:trPr>
          <w:trHeight w:val="300"/>
          <w:del w:id="771"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59A6FB00" w14:textId="5FAE718F" w:rsidR="00C471D4" w:rsidRPr="00AC15A8" w:rsidDel="0000362C" w:rsidRDefault="00C471D4" w:rsidP="00FA5464">
            <w:pPr>
              <w:spacing w:after="0" w:line="240" w:lineRule="auto"/>
              <w:jc w:val="center"/>
              <w:rPr>
                <w:del w:id="772" w:author="Hari Laksono" w:date="2018-05-15T15:56:00Z"/>
                <w:rFonts w:ascii="Arial Narrow" w:eastAsia="Times New Roman" w:hAnsi="Arial Narrow" w:cs="Times New Roman"/>
                <w:color w:val="000000"/>
                <w:sz w:val="16"/>
                <w:szCs w:val="16"/>
              </w:rPr>
            </w:pPr>
            <w:del w:id="773" w:author="Hari Laksono" w:date="2018-05-15T15:56:00Z">
              <w:r w:rsidRPr="00AC15A8" w:rsidDel="0000362C">
                <w:rPr>
                  <w:rFonts w:ascii="Arial Narrow" w:eastAsia="Times New Roman" w:hAnsi="Arial Narrow" w:cs="Times New Roman"/>
                  <w:color w:val="000000"/>
                  <w:sz w:val="16"/>
                  <w:szCs w:val="16"/>
                </w:rPr>
                <w:delText>74</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75F816EC" w14:textId="42476233" w:rsidR="00C471D4" w:rsidRPr="00AC15A8" w:rsidDel="0000362C" w:rsidRDefault="00C471D4" w:rsidP="00FA5464">
            <w:pPr>
              <w:spacing w:after="0" w:line="240" w:lineRule="auto"/>
              <w:rPr>
                <w:del w:id="774" w:author="Hari Laksono" w:date="2018-05-15T15:56:00Z"/>
                <w:rFonts w:ascii="Arial Narrow" w:eastAsia="Times New Roman" w:hAnsi="Arial Narrow" w:cs="Times New Roman"/>
                <w:color w:val="000000"/>
                <w:sz w:val="16"/>
                <w:szCs w:val="16"/>
              </w:rPr>
            </w:pPr>
            <w:del w:id="775" w:author="Hari Laksono" w:date="2018-05-15T15:56:00Z">
              <w:r w:rsidRPr="00AC15A8" w:rsidDel="0000362C">
                <w:rPr>
                  <w:rFonts w:ascii="Arial Narrow" w:eastAsia="Times New Roman" w:hAnsi="Arial Narrow" w:cs="Times New Roman"/>
                  <w:color w:val="000000"/>
                  <w:sz w:val="16"/>
                  <w:szCs w:val="16"/>
                </w:rPr>
                <w:delText>Kelurahan Semanggi</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49945977" w14:textId="478F23E8" w:rsidR="00C471D4" w:rsidRPr="00AC15A8" w:rsidDel="0000362C" w:rsidRDefault="00C471D4" w:rsidP="00FA5464">
            <w:pPr>
              <w:spacing w:after="0" w:line="240" w:lineRule="auto"/>
              <w:rPr>
                <w:del w:id="776" w:author="Hari Laksono" w:date="2018-05-15T15:56:00Z"/>
                <w:rFonts w:ascii="Arial Narrow" w:eastAsia="Times New Roman" w:hAnsi="Arial Narrow" w:cs="Times New Roman"/>
                <w:color w:val="000000"/>
                <w:sz w:val="16"/>
                <w:szCs w:val="16"/>
              </w:rPr>
            </w:pPr>
            <w:del w:id="777" w:author="Hari Laksono" w:date="2018-05-15T15:56:00Z">
              <w:r w:rsidRPr="00AC15A8" w:rsidDel="0000362C">
                <w:rPr>
                  <w:rFonts w:ascii="Arial Narrow" w:eastAsia="Times New Roman" w:hAnsi="Arial Narrow" w:cs="Times New Roman"/>
                  <w:color w:val="000000"/>
                  <w:sz w:val="16"/>
                  <w:szCs w:val="16"/>
                </w:rPr>
                <w:delText>SULARSO, S.STP,M.Si</w:delText>
              </w:r>
            </w:del>
          </w:p>
        </w:tc>
      </w:tr>
      <w:tr w:rsidR="00C471D4" w:rsidRPr="00AC15A8" w:rsidDel="0000362C" w14:paraId="146C6105" w14:textId="07EA6F9A" w:rsidTr="00FA5464">
        <w:trPr>
          <w:trHeight w:val="300"/>
          <w:del w:id="778"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43305A9" w14:textId="006464AB" w:rsidR="00C471D4" w:rsidRPr="00AC15A8" w:rsidDel="0000362C" w:rsidRDefault="00C471D4" w:rsidP="00FA5464">
            <w:pPr>
              <w:spacing w:after="0" w:line="240" w:lineRule="auto"/>
              <w:jc w:val="center"/>
              <w:rPr>
                <w:del w:id="779" w:author="Hari Laksono" w:date="2018-05-15T15:56:00Z"/>
                <w:rFonts w:ascii="Arial Narrow" w:eastAsia="Times New Roman" w:hAnsi="Arial Narrow" w:cs="Times New Roman"/>
                <w:color w:val="000000"/>
                <w:sz w:val="16"/>
                <w:szCs w:val="16"/>
              </w:rPr>
            </w:pPr>
            <w:del w:id="780" w:author="Hari Laksono" w:date="2018-05-15T15:56:00Z">
              <w:r w:rsidRPr="00AC15A8" w:rsidDel="0000362C">
                <w:rPr>
                  <w:rFonts w:ascii="Arial Narrow" w:eastAsia="Times New Roman" w:hAnsi="Arial Narrow" w:cs="Times New Roman"/>
                  <w:color w:val="000000"/>
                  <w:sz w:val="16"/>
                  <w:szCs w:val="16"/>
                </w:rPr>
                <w:delText>75</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246D0461" w14:textId="26769444" w:rsidR="00C471D4" w:rsidRPr="00AC15A8" w:rsidDel="0000362C" w:rsidRDefault="00C471D4" w:rsidP="00FA5464">
            <w:pPr>
              <w:spacing w:after="0" w:line="240" w:lineRule="auto"/>
              <w:rPr>
                <w:del w:id="781" w:author="Hari Laksono" w:date="2018-05-15T15:56:00Z"/>
                <w:rFonts w:ascii="Arial Narrow" w:eastAsia="Times New Roman" w:hAnsi="Arial Narrow" w:cs="Times New Roman"/>
                <w:color w:val="000000"/>
                <w:sz w:val="16"/>
                <w:szCs w:val="16"/>
              </w:rPr>
            </w:pPr>
            <w:del w:id="782" w:author="Hari Laksono" w:date="2018-05-15T15:56:00Z">
              <w:r w:rsidRPr="00AC15A8" w:rsidDel="0000362C">
                <w:rPr>
                  <w:rFonts w:ascii="Arial Narrow" w:eastAsia="Times New Roman" w:hAnsi="Arial Narrow" w:cs="Times New Roman"/>
                  <w:color w:val="000000"/>
                  <w:sz w:val="16"/>
                  <w:szCs w:val="16"/>
                </w:rPr>
                <w:delText>Kelurahan Serengan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54DCADE" w14:textId="2E22CB9F" w:rsidR="00C471D4" w:rsidRPr="00AC15A8" w:rsidDel="0000362C" w:rsidRDefault="00C471D4" w:rsidP="00FA5464">
            <w:pPr>
              <w:spacing w:after="0" w:line="240" w:lineRule="auto"/>
              <w:rPr>
                <w:del w:id="783" w:author="Hari Laksono" w:date="2018-05-15T15:56:00Z"/>
                <w:rFonts w:ascii="Arial Narrow" w:eastAsia="Times New Roman" w:hAnsi="Arial Narrow" w:cs="Times New Roman"/>
                <w:color w:val="000000"/>
                <w:sz w:val="16"/>
                <w:szCs w:val="16"/>
              </w:rPr>
            </w:pPr>
            <w:del w:id="784" w:author="Hari Laksono" w:date="2018-05-15T15:56:00Z">
              <w:r w:rsidRPr="00AC15A8" w:rsidDel="0000362C">
                <w:rPr>
                  <w:rFonts w:ascii="Arial Narrow" w:eastAsia="Times New Roman" w:hAnsi="Arial Narrow" w:cs="Times New Roman"/>
                  <w:color w:val="000000"/>
                  <w:sz w:val="16"/>
                  <w:szCs w:val="16"/>
                </w:rPr>
                <w:delText>RESTU TYASWENING SARJONO SIWI, SH MM</w:delText>
              </w:r>
            </w:del>
          </w:p>
        </w:tc>
      </w:tr>
      <w:tr w:rsidR="00C471D4" w:rsidRPr="00AC15A8" w:rsidDel="0000362C" w14:paraId="1ADA28C6" w14:textId="41CA952F" w:rsidTr="00FA5464">
        <w:trPr>
          <w:trHeight w:val="300"/>
          <w:del w:id="785"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1CD2C367" w14:textId="47C81C72" w:rsidR="00C471D4" w:rsidRPr="00AC15A8" w:rsidDel="0000362C" w:rsidRDefault="00C471D4" w:rsidP="00FA5464">
            <w:pPr>
              <w:spacing w:after="0" w:line="240" w:lineRule="auto"/>
              <w:jc w:val="center"/>
              <w:rPr>
                <w:del w:id="786" w:author="Hari Laksono" w:date="2018-05-15T15:56:00Z"/>
                <w:rFonts w:ascii="Arial Narrow" w:eastAsia="Times New Roman" w:hAnsi="Arial Narrow" w:cs="Times New Roman"/>
                <w:color w:val="000000"/>
                <w:sz w:val="16"/>
                <w:szCs w:val="16"/>
              </w:rPr>
            </w:pPr>
            <w:del w:id="787" w:author="Hari Laksono" w:date="2018-05-15T15:56:00Z">
              <w:r w:rsidRPr="00AC15A8" w:rsidDel="0000362C">
                <w:rPr>
                  <w:rFonts w:ascii="Arial Narrow" w:eastAsia="Times New Roman" w:hAnsi="Arial Narrow" w:cs="Times New Roman"/>
                  <w:color w:val="000000"/>
                  <w:sz w:val="16"/>
                  <w:szCs w:val="16"/>
                </w:rPr>
                <w:delText>76</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5C9EFDF0" w14:textId="62F80F6A" w:rsidR="00C471D4" w:rsidRPr="00AC15A8" w:rsidDel="0000362C" w:rsidRDefault="00C471D4" w:rsidP="00FA5464">
            <w:pPr>
              <w:spacing w:after="0" w:line="240" w:lineRule="auto"/>
              <w:rPr>
                <w:del w:id="788" w:author="Hari Laksono" w:date="2018-05-15T15:56:00Z"/>
                <w:rFonts w:ascii="Arial Narrow" w:eastAsia="Times New Roman" w:hAnsi="Arial Narrow" w:cs="Times New Roman"/>
                <w:color w:val="000000"/>
                <w:sz w:val="16"/>
                <w:szCs w:val="16"/>
              </w:rPr>
            </w:pPr>
            <w:del w:id="789" w:author="Hari Laksono" w:date="2018-05-15T15:56:00Z">
              <w:r w:rsidRPr="00AC15A8" w:rsidDel="0000362C">
                <w:rPr>
                  <w:rFonts w:ascii="Arial Narrow" w:eastAsia="Times New Roman" w:hAnsi="Arial Narrow" w:cs="Times New Roman"/>
                  <w:color w:val="000000"/>
                  <w:sz w:val="16"/>
                  <w:szCs w:val="16"/>
                </w:rPr>
                <w:delText>Kelurahan Setabelan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5A80D0E1" w14:textId="617432B8" w:rsidR="00C471D4" w:rsidRPr="00AC15A8" w:rsidDel="0000362C" w:rsidRDefault="00C471D4" w:rsidP="00FA5464">
            <w:pPr>
              <w:spacing w:after="0" w:line="240" w:lineRule="auto"/>
              <w:rPr>
                <w:del w:id="790" w:author="Hari Laksono" w:date="2018-05-15T15:56:00Z"/>
                <w:rFonts w:ascii="Arial Narrow" w:eastAsia="Times New Roman" w:hAnsi="Arial Narrow" w:cs="Times New Roman"/>
                <w:color w:val="000000"/>
                <w:sz w:val="16"/>
                <w:szCs w:val="16"/>
              </w:rPr>
            </w:pPr>
            <w:del w:id="791" w:author="Hari Laksono" w:date="2018-05-15T15:56:00Z">
              <w:r w:rsidRPr="00AC15A8" w:rsidDel="0000362C">
                <w:rPr>
                  <w:rFonts w:ascii="Arial Narrow" w:eastAsia="Times New Roman" w:hAnsi="Arial Narrow" w:cs="Times New Roman"/>
                  <w:color w:val="000000"/>
                  <w:sz w:val="16"/>
                  <w:szCs w:val="16"/>
                </w:rPr>
                <w:delText>SUDADI, S.Sos, MM</w:delText>
              </w:r>
            </w:del>
          </w:p>
        </w:tc>
      </w:tr>
      <w:tr w:rsidR="00C471D4" w:rsidRPr="00AC15A8" w:rsidDel="0000362C" w14:paraId="28BD07F4" w14:textId="6A28E930" w:rsidTr="00FA5464">
        <w:trPr>
          <w:trHeight w:val="300"/>
          <w:del w:id="792"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E5AF006" w14:textId="13CA0BD6" w:rsidR="00C471D4" w:rsidRPr="00AC15A8" w:rsidDel="0000362C" w:rsidRDefault="00C471D4" w:rsidP="00FA5464">
            <w:pPr>
              <w:spacing w:after="0" w:line="240" w:lineRule="auto"/>
              <w:jc w:val="center"/>
              <w:rPr>
                <w:del w:id="793" w:author="Hari Laksono" w:date="2018-05-15T15:56:00Z"/>
                <w:rFonts w:ascii="Arial Narrow" w:eastAsia="Times New Roman" w:hAnsi="Arial Narrow" w:cs="Times New Roman"/>
                <w:color w:val="000000"/>
                <w:sz w:val="16"/>
                <w:szCs w:val="16"/>
              </w:rPr>
            </w:pPr>
            <w:del w:id="794" w:author="Hari Laksono" w:date="2018-05-15T15:56:00Z">
              <w:r w:rsidRPr="00AC15A8" w:rsidDel="0000362C">
                <w:rPr>
                  <w:rFonts w:ascii="Arial Narrow" w:eastAsia="Times New Roman" w:hAnsi="Arial Narrow" w:cs="Times New Roman"/>
                  <w:color w:val="000000"/>
                  <w:sz w:val="16"/>
                  <w:szCs w:val="16"/>
                </w:rPr>
                <w:delText>77</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41B6E395" w14:textId="4934C976" w:rsidR="00C471D4" w:rsidRPr="00AC15A8" w:rsidDel="0000362C" w:rsidRDefault="00C471D4" w:rsidP="00FA5464">
            <w:pPr>
              <w:spacing w:after="0" w:line="240" w:lineRule="auto"/>
              <w:rPr>
                <w:del w:id="795" w:author="Hari Laksono" w:date="2018-05-15T15:56:00Z"/>
                <w:rFonts w:ascii="Arial Narrow" w:eastAsia="Times New Roman" w:hAnsi="Arial Narrow" w:cs="Times New Roman"/>
                <w:color w:val="000000"/>
                <w:sz w:val="16"/>
                <w:szCs w:val="16"/>
              </w:rPr>
            </w:pPr>
            <w:del w:id="796" w:author="Hari Laksono" w:date="2018-05-15T15:56:00Z">
              <w:r w:rsidRPr="00AC15A8" w:rsidDel="0000362C">
                <w:rPr>
                  <w:rFonts w:ascii="Arial Narrow" w:eastAsia="Times New Roman" w:hAnsi="Arial Narrow" w:cs="Times New Roman"/>
                  <w:color w:val="000000"/>
                  <w:sz w:val="16"/>
                  <w:szCs w:val="16"/>
                </w:rPr>
                <w:delText>Kelurahan Sewu</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204596F5" w14:textId="0921A0F7" w:rsidR="00C471D4" w:rsidRPr="00AC15A8" w:rsidDel="0000362C" w:rsidRDefault="00C471D4" w:rsidP="00FA5464">
            <w:pPr>
              <w:spacing w:after="0" w:line="240" w:lineRule="auto"/>
              <w:rPr>
                <w:del w:id="797" w:author="Hari Laksono" w:date="2018-05-15T15:56:00Z"/>
                <w:rFonts w:ascii="Arial Narrow" w:eastAsia="Times New Roman" w:hAnsi="Arial Narrow" w:cs="Times New Roman"/>
                <w:color w:val="000000"/>
                <w:sz w:val="16"/>
                <w:szCs w:val="16"/>
              </w:rPr>
            </w:pPr>
            <w:del w:id="798" w:author="Hari Laksono" w:date="2018-05-15T15:56:00Z">
              <w:r w:rsidRPr="00AC15A8" w:rsidDel="0000362C">
                <w:rPr>
                  <w:rFonts w:ascii="Arial Narrow" w:eastAsia="Times New Roman" w:hAnsi="Arial Narrow" w:cs="Times New Roman"/>
                  <w:color w:val="000000"/>
                  <w:sz w:val="16"/>
                  <w:szCs w:val="16"/>
                </w:rPr>
                <w:delText>HENOCH SADONO, S.Sos</w:delText>
              </w:r>
            </w:del>
          </w:p>
        </w:tc>
      </w:tr>
      <w:tr w:rsidR="00C471D4" w:rsidRPr="00AC15A8" w:rsidDel="0000362C" w14:paraId="18DBCEF8" w14:textId="6A2C3C86" w:rsidTr="00FA5464">
        <w:trPr>
          <w:trHeight w:val="300"/>
          <w:del w:id="799"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76E6D209" w14:textId="3E86BEE3" w:rsidR="00C471D4" w:rsidRPr="00AC15A8" w:rsidDel="0000362C" w:rsidRDefault="00C471D4" w:rsidP="00FA5464">
            <w:pPr>
              <w:spacing w:after="0" w:line="240" w:lineRule="auto"/>
              <w:jc w:val="center"/>
              <w:rPr>
                <w:del w:id="800" w:author="Hari Laksono" w:date="2018-05-15T15:56:00Z"/>
                <w:rFonts w:ascii="Arial Narrow" w:eastAsia="Times New Roman" w:hAnsi="Arial Narrow" w:cs="Times New Roman"/>
                <w:color w:val="000000"/>
                <w:sz w:val="16"/>
                <w:szCs w:val="16"/>
              </w:rPr>
            </w:pPr>
            <w:del w:id="801" w:author="Hari Laksono" w:date="2018-05-15T15:56:00Z">
              <w:r w:rsidRPr="00AC15A8" w:rsidDel="0000362C">
                <w:rPr>
                  <w:rFonts w:ascii="Arial Narrow" w:eastAsia="Times New Roman" w:hAnsi="Arial Narrow" w:cs="Times New Roman"/>
                  <w:color w:val="000000"/>
                  <w:sz w:val="16"/>
                  <w:szCs w:val="16"/>
                </w:rPr>
                <w:delText>78</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10149E88" w14:textId="5255EC3F" w:rsidR="00C471D4" w:rsidRPr="00AC15A8" w:rsidDel="0000362C" w:rsidRDefault="00C471D4" w:rsidP="00FA5464">
            <w:pPr>
              <w:spacing w:after="0" w:line="240" w:lineRule="auto"/>
              <w:rPr>
                <w:del w:id="802" w:author="Hari Laksono" w:date="2018-05-15T15:56:00Z"/>
                <w:rFonts w:ascii="Arial Narrow" w:eastAsia="Times New Roman" w:hAnsi="Arial Narrow" w:cs="Times New Roman"/>
                <w:color w:val="000000"/>
                <w:sz w:val="16"/>
                <w:szCs w:val="16"/>
              </w:rPr>
            </w:pPr>
            <w:del w:id="803" w:author="Hari Laksono" w:date="2018-05-15T15:56:00Z">
              <w:r w:rsidRPr="00AC15A8" w:rsidDel="0000362C">
                <w:rPr>
                  <w:rFonts w:ascii="Arial Narrow" w:eastAsia="Times New Roman" w:hAnsi="Arial Narrow" w:cs="Times New Roman"/>
                  <w:color w:val="000000"/>
                  <w:sz w:val="16"/>
                  <w:szCs w:val="16"/>
                </w:rPr>
                <w:delText>Kelurahan Sondakan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212733E" w14:textId="4555084D" w:rsidR="00C471D4" w:rsidRPr="00AC15A8" w:rsidDel="0000362C" w:rsidRDefault="00C471D4" w:rsidP="00FA5464">
            <w:pPr>
              <w:spacing w:after="0" w:line="240" w:lineRule="auto"/>
              <w:rPr>
                <w:del w:id="804" w:author="Hari Laksono" w:date="2018-05-15T15:56:00Z"/>
                <w:rFonts w:ascii="Arial Narrow" w:eastAsia="Times New Roman" w:hAnsi="Arial Narrow" w:cs="Times New Roman"/>
                <w:color w:val="000000"/>
                <w:sz w:val="16"/>
                <w:szCs w:val="16"/>
              </w:rPr>
            </w:pPr>
            <w:del w:id="805" w:author="Hari Laksono" w:date="2018-05-15T15:56:00Z">
              <w:r w:rsidRPr="00AC15A8" w:rsidDel="0000362C">
                <w:rPr>
                  <w:rFonts w:ascii="Arial Narrow" w:eastAsia="Times New Roman" w:hAnsi="Arial Narrow" w:cs="Times New Roman"/>
                  <w:color w:val="000000"/>
                  <w:sz w:val="16"/>
                  <w:szCs w:val="16"/>
                </w:rPr>
                <w:delText>ARIYADI MUHSON PRIYANTO, Am.KL, SH</w:delText>
              </w:r>
            </w:del>
          </w:p>
        </w:tc>
      </w:tr>
      <w:tr w:rsidR="00C471D4" w:rsidRPr="00AC15A8" w:rsidDel="0000362C" w14:paraId="28040436" w14:textId="3AD3443C" w:rsidTr="00FA5464">
        <w:trPr>
          <w:trHeight w:val="300"/>
          <w:del w:id="806"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39FB179" w14:textId="3E1AD69E" w:rsidR="00C471D4" w:rsidRPr="00AC15A8" w:rsidDel="0000362C" w:rsidRDefault="00C471D4" w:rsidP="00FA5464">
            <w:pPr>
              <w:spacing w:after="0" w:line="240" w:lineRule="auto"/>
              <w:jc w:val="center"/>
              <w:rPr>
                <w:del w:id="807" w:author="Hari Laksono" w:date="2018-05-15T15:56:00Z"/>
                <w:rFonts w:ascii="Arial Narrow" w:eastAsia="Times New Roman" w:hAnsi="Arial Narrow" w:cs="Times New Roman"/>
                <w:color w:val="000000"/>
                <w:sz w:val="16"/>
                <w:szCs w:val="16"/>
              </w:rPr>
            </w:pPr>
            <w:del w:id="808" w:author="Hari Laksono" w:date="2018-05-15T15:56:00Z">
              <w:r w:rsidRPr="00AC15A8" w:rsidDel="0000362C">
                <w:rPr>
                  <w:rFonts w:ascii="Arial Narrow" w:eastAsia="Times New Roman" w:hAnsi="Arial Narrow" w:cs="Times New Roman"/>
                  <w:color w:val="000000"/>
                  <w:sz w:val="16"/>
                  <w:szCs w:val="16"/>
                </w:rPr>
                <w:delText>79</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0685455" w14:textId="26A8417E" w:rsidR="00C471D4" w:rsidRPr="00AC15A8" w:rsidDel="0000362C" w:rsidRDefault="00C471D4" w:rsidP="00FA5464">
            <w:pPr>
              <w:spacing w:after="0" w:line="240" w:lineRule="auto"/>
              <w:rPr>
                <w:del w:id="809" w:author="Hari Laksono" w:date="2018-05-15T15:56:00Z"/>
                <w:rFonts w:ascii="Arial Narrow" w:eastAsia="Times New Roman" w:hAnsi="Arial Narrow" w:cs="Times New Roman"/>
                <w:color w:val="000000"/>
                <w:sz w:val="16"/>
                <w:szCs w:val="16"/>
              </w:rPr>
            </w:pPr>
            <w:del w:id="810" w:author="Hari Laksono" w:date="2018-05-15T15:56:00Z">
              <w:r w:rsidRPr="00AC15A8" w:rsidDel="0000362C">
                <w:rPr>
                  <w:rFonts w:ascii="Arial Narrow" w:eastAsia="Times New Roman" w:hAnsi="Arial Narrow" w:cs="Times New Roman"/>
                  <w:color w:val="000000"/>
                  <w:sz w:val="16"/>
                  <w:szCs w:val="16"/>
                </w:rPr>
                <w:delText>Kelurahan Sriwedari</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1D7837DE" w14:textId="1FE54D4D" w:rsidR="00C471D4" w:rsidRPr="00AC15A8" w:rsidDel="0000362C" w:rsidRDefault="00C471D4" w:rsidP="00FA5464">
            <w:pPr>
              <w:spacing w:after="0" w:line="240" w:lineRule="auto"/>
              <w:rPr>
                <w:del w:id="811" w:author="Hari Laksono" w:date="2018-05-15T15:56:00Z"/>
                <w:rFonts w:ascii="Arial Narrow" w:eastAsia="Times New Roman" w:hAnsi="Arial Narrow" w:cs="Times New Roman"/>
                <w:color w:val="000000"/>
                <w:sz w:val="16"/>
                <w:szCs w:val="16"/>
              </w:rPr>
            </w:pPr>
            <w:del w:id="812" w:author="Hari Laksono" w:date="2018-05-15T15:56:00Z">
              <w:r w:rsidRPr="00AC15A8" w:rsidDel="0000362C">
                <w:rPr>
                  <w:rFonts w:ascii="Arial Narrow" w:eastAsia="Times New Roman" w:hAnsi="Arial Narrow" w:cs="Times New Roman"/>
                  <w:color w:val="000000"/>
                  <w:sz w:val="16"/>
                  <w:szCs w:val="16"/>
                </w:rPr>
                <w:delText>WARDOYO, SH, MM</w:delText>
              </w:r>
            </w:del>
          </w:p>
        </w:tc>
      </w:tr>
      <w:tr w:rsidR="00C471D4" w:rsidRPr="00AC15A8" w:rsidDel="0000362C" w14:paraId="3D9F7BF4" w14:textId="2D8BE842" w:rsidTr="00FA5464">
        <w:trPr>
          <w:trHeight w:val="300"/>
          <w:del w:id="813"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D2246D0" w14:textId="55ED93A7" w:rsidR="00C471D4" w:rsidRPr="00AC15A8" w:rsidDel="0000362C" w:rsidRDefault="00C471D4" w:rsidP="00FA5464">
            <w:pPr>
              <w:spacing w:after="0" w:line="240" w:lineRule="auto"/>
              <w:jc w:val="center"/>
              <w:rPr>
                <w:del w:id="814" w:author="Hari Laksono" w:date="2018-05-15T15:56:00Z"/>
                <w:rFonts w:ascii="Arial Narrow" w:eastAsia="Times New Roman" w:hAnsi="Arial Narrow" w:cs="Times New Roman"/>
                <w:color w:val="000000"/>
                <w:sz w:val="16"/>
                <w:szCs w:val="16"/>
              </w:rPr>
            </w:pPr>
            <w:del w:id="815" w:author="Hari Laksono" w:date="2018-05-15T15:56:00Z">
              <w:r w:rsidRPr="00AC15A8" w:rsidDel="0000362C">
                <w:rPr>
                  <w:rFonts w:ascii="Arial Narrow" w:eastAsia="Times New Roman" w:hAnsi="Arial Narrow" w:cs="Times New Roman"/>
                  <w:color w:val="000000"/>
                  <w:sz w:val="16"/>
                  <w:szCs w:val="16"/>
                </w:rPr>
                <w:delText>80</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7036011" w14:textId="2279C928" w:rsidR="00C471D4" w:rsidRPr="00AC15A8" w:rsidDel="0000362C" w:rsidRDefault="00C471D4" w:rsidP="00FA5464">
            <w:pPr>
              <w:spacing w:after="0" w:line="240" w:lineRule="auto"/>
              <w:rPr>
                <w:del w:id="816" w:author="Hari Laksono" w:date="2018-05-15T15:56:00Z"/>
                <w:rFonts w:ascii="Arial Narrow" w:eastAsia="Times New Roman" w:hAnsi="Arial Narrow" w:cs="Times New Roman"/>
                <w:color w:val="000000"/>
                <w:sz w:val="16"/>
                <w:szCs w:val="16"/>
              </w:rPr>
            </w:pPr>
            <w:del w:id="817" w:author="Hari Laksono" w:date="2018-05-15T15:56:00Z">
              <w:r w:rsidRPr="00AC15A8" w:rsidDel="0000362C">
                <w:rPr>
                  <w:rFonts w:ascii="Arial Narrow" w:eastAsia="Times New Roman" w:hAnsi="Arial Narrow" w:cs="Times New Roman"/>
                  <w:color w:val="000000"/>
                  <w:sz w:val="16"/>
                  <w:szCs w:val="16"/>
                </w:rPr>
                <w:delText>Kelurahan Sudiroprajan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7896976" w14:textId="3526D37B" w:rsidR="00C471D4" w:rsidRPr="00AC15A8" w:rsidDel="0000362C" w:rsidRDefault="00C471D4" w:rsidP="00FA5464">
            <w:pPr>
              <w:spacing w:after="0" w:line="240" w:lineRule="auto"/>
              <w:rPr>
                <w:del w:id="818" w:author="Hari Laksono" w:date="2018-05-15T15:56:00Z"/>
                <w:rFonts w:ascii="Arial Narrow" w:eastAsia="Times New Roman" w:hAnsi="Arial Narrow" w:cs="Times New Roman"/>
                <w:color w:val="000000"/>
                <w:sz w:val="16"/>
                <w:szCs w:val="16"/>
              </w:rPr>
            </w:pPr>
            <w:del w:id="819" w:author="Hari Laksono" w:date="2018-05-15T15:56:00Z">
              <w:r w:rsidRPr="00AC15A8" w:rsidDel="0000362C">
                <w:rPr>
                  <w:rFonts w:ascii="Arial Narrow" w:eastAsia="Times New Roman" w:hAnsi="Arial Narrow" w:cs="Times New Roman"/>
                  <w:color w:val="000000"/>
                  <w:sz w:val="16"/>
                  <w:szCs w:val="16"/>
                </w:rPr>
                <w:delText>Drs. DALIMA, MM</w:delText>
              </w:r>
            </w:del>
          </w:p>
        </w:tc>
      </w:tr>
      <w:tr w:rsidR="00C471D4" w:rsidRPr="00AC15A8" w:rsidDel="0000362C" w14:paraId="06865575" w14:textId="5DC02A61" w:rsidTr="00FA5464">
        <w:trPr>
          <w:trHeight w:val="300"/>
          <w:del w:id="820"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2A63204D" w14:textId="6B59E5E5" w:rsidR="00C471D4" w:rsidRPr="00AC15A8" w:rsidDel="0000362C" w:rsidRDefault="00C471D4" w:rsidP="00FA5464">
            <w:pPr>
              <w:spacing w:after="0" w:line="240" w:lineRule="auto"/>
              <w:jc w:val="center"/>
              <w:rPr>
                <w:del w:id="821" w:author="Hari Laksono" w:date="2018-05-15T15:56:00Z"/>
                <w:rFonts w:ascii="Arial Narrow" w:eastAsia="Times New Roman" w:hAnsi="Arial Narrow" w:cs="Times New Roman"/>
                <w:color w:val="000000"/>
                <w:sz w:val="16"/>
                <w:szCs w:val="16"/>
              </w:rPr>
            </w:pPr>
            <w:del w:id="822" w:author="Hari Laksono" w:date="2018-05-15T15:56:00Z">
              <w:r w:rsidRPr="00AC15A8" w:rsidDel="0000362C">
                <w:rPr>
                  <w:rFonts w:ascii="Arial Narrow" w:eastAsia="Times New Roman" w:hAnsi="Arial Narrow" w:cs="Times New Roman"/>
                  <w:color w:val="000000"/>
                  <w:sz w:val="16"/>
                  <w:szCs w:val="16"/>
                </w:rPr>
                <w:delText>81</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37DAE996" w14:textId="72D56BB0" w:rsidR="00C471D4" w:rsidRPr="00AC15A8" w:rsidDel="0000362C" w:rsidRDefault="00C471D4" w:rsidP="00FA5464">
            <w:pPr>
              <w:spacing w:after="0" w:line="240" w:lineRule="auto"/>
              <w:rPr>
                <w:del w:id="823" w:author="Hari Laksono" w:date="2018-05-15T15:56:00Z"/>
                <w:rFonts w:ascii="Arial Narrow" w:eastAsia="Times New Roman" w:hAnsi="Arial Narrow" w:cs="Times New Roman"/>
                <w:color w:val="000000"/>
                <w:sz w:val="16"/>
                <w:szCs w:val="16"/>
              </w:rPr>
            </w:pPr>
            <w:del w:id="824" w:author="Hari Laksono" w:date="2018-05-15T15:56:00Z">
              <w:r w:rsidRPr="00AC15A8" w:rsidDel="0000362C">
                <w:rPr>
                  <w:rFonts w:ascii="Arial Narrow" w:eastAsia="Times New Roman" w:hAnsi="Arial Narrow" w:cs="Times New Roman"/>
                  <w:color w:val="000000"/>
                  <w:sz w:val="16"/>
                  <w:szCs w:val="16"/>
                </w:rPr>
                <w:delText>Kelurahan Sumber</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6440017F" w14:textId="0091358E" w:rsidR="00C471D4" w:rsidRPr="00AC15A8" w:rsidDel="0000362C" w:rsidRDefault="00C471D4" w:rsidP="00FA5464">
            <w:pPr>
              <w:spacing w:after="0" w:line="240" w:lineRule="auto"/>
              <w:rPr>
                <w:del w:id="825" w:author="Hari Laksono" w:date="2018-05-15T15:56:00Z"/>
                <w:rFonts w:ascii="Arial Narrow" w:eastAsia="Times New Roman" w:hAnsi="Arial Narrow" w:cs="Times New Roman"/>
                <w:color w:val="000000"/>
                <w:sz w:val="16"/>
                <w:szCs w:val="16"/>
              </w:rPr>
            </w:pPr>
            <w:del w:id="826" w:author="Hari Laksono" w:date="2018-05-15T15:56:00Z">
              <w:r w:rsidRPr="00AC15A8" w:rsidDel="0000362C">
                <w:rPr>
                  <w:rFonts w:ascii="Arial Narrow" w:eastAsia="Times New Roman" w:hAnsi="Arial Narrow" w:cs="Times New Roman"/>
                  <w:color w:val="000000"/>
                  <w:sz w:val="16"/>
                  <w:szCs w:val="16"/>
                </w:rPr>
                <w:delText>Dra. DWI LISTYORINI, M.M</w:delText>
              </w:r>
            </w:del>
          </w:p>
        </w:tc>
      </w:tr>
      <w:tr w:rsidR="00C471D4" w:rsidRPr="00AC15A8" w:rsidDel="0000362C" w14:paraId="0800B180" w14:textId="583E85F3" w:rsidTr="00FA5464">
        <w:trPr>
          <w:trHeight w:val="300"/>
          <w:del w:id="827"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6A8927B1" w14:textId="3026A202" w:rsidR="00C471D4" w:rsidRPr="00AC15A8" w:rsidDel="0000362C" w:rsidRDefault="00C471D4" w:rsidP="00FA5464">
            <w:pPr>
              <w:spacing w:after="0" w:line="240" w:lineRule="auto"/>
              <w:jc w:val="center"/>
              <w:rPr>
                <w:del w:id="828" w:author="Hari Laksono" w:date="2018-05-15T15:56:00Z"/>
                <w:rFonts w:ascii="Arial Narrow" w:eastAsia="Times New Roman" w:hAnsi="Arial Narrow" w:cs="Times New Roman"/>
                <w:color w:val="000000"/>
                <w:sz w:val="16"/>
                <w:szCs w:val="16"/>
              </w:rPr>
            </w:pPr>
            <w:del w:id="829" w:author="Hari Laksono" w:date="2018-05-15T15:56:00Z">
              <w:r w:rsidRPr="00AC15A8" w:rsidDel="0000362C">
                <w:rPr>
                  <w:rFonts w:ascii="Arial Narrow" w:eastAsia="Times New Roman" w:hAnsi="Arial Narrow" w:cs="Times New Roman"/>
                  <w:color w:val="000000"/>
                  <w:sz w:val="16"/>
                  <w:szCs w:val="16"/>
                </w:rPr>
                <w:delText>82</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2AC4A85D" w14:textId="5521F2B4" w:rsidR="00C471D4" w:rsidRPr="00AC15A8" w:rsidDel="0000362C" w:rsidRDefault="00C471D4" w:rsidP="00FA5464">
            <w:pPr>
              <w:spacing w:after="0" w:line="240" w:lineRule="auto"/>
              <w:rPr>
                <w:del w:id="830" w:author="Hari Laksono" w:date="2018-05-15T15:56:00Z"/>
                <w:rFonts w:ascii="Arial Narrow" w:eastAsia="Times New Roman" w:hAnsi="Arial Narrow" w:cs="Times New Roman"/>
                <w:color w:val="000000"/>
                <w:sz w:val="16"/>
                <w:szCs w:val="16"/>
              </w:rPr>
            </w:pPr>
            <w:del w:id="831" w:author="Hari Laksono" w:date="2018-05-15T15:56:00Z">
              <w:r w:rsidRPr="00AC15A8" w:rsidDel="0000362C">
                <w:rPr>
                  <w:rFonts w:ascii="Arial Narrow" w:eastAsia="Times New Roman" w:hAnsi="Arial Narrow" w:cs="Times New Roman"/>
                  <w:color w:val="000000"/>
                  <w:sz w:val="16"/>
                  <w:szCs w:val="16"/>
                </w:rPr>
                <w:delText>Kelurahan Tegalharjo</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557BC350" w14:textId="1268C447" w:rsidR="00C471D4" w:rsidRPr="00AC15A8" w:rsidDel="0000362C" w:rsidRDefault="00C471D4" w:rsidP="00FA5464">
            <w:pPr>
              <w:spacing w:after="0" w:line="240" w:lineRule="auto"/>
              <w:rPr>
                <w:del w:id="832" w:author="Hari Laksono" w:date="2018-05-15T15:56:00Z"/>
                <w:rFonts w:ascii="Arial Narrow" w:eastAsia="Times New Roman" w:hAnsi="Arial Narrow" w:cs="Times New Roman"/>
                <w:color w:val="000000"/>
                <w:sz w:val="16"/>
                <w:szCs w:val="16"/>
              </w:rPr>
            </w:pPr>
            <w:del w:id="833" w:author="Hari Laksono" w:date="2018-05-15T15:56:00Z">
              <w:r w:rsidRPr="00AC15A8" w:rsidDel="0000362C">
                <w:rPr>
                  <w:rFonts w:ascii="Arial Narrow" w:eastAsia="Times New Roman" w:hAnsi="Arial Narrow" w:cs="Times New Roman"/>
                  <w:color w:val="000000"/>
                  <w:sz w:val="16"/>
                  <w:szCs w:val="16"/>
                </w:rPr>
                <w:delText>AHMAD KHOIRONI, S.STP, M.Si</w:delText>
              </w:r>
            </w:del>
          </w:p>
        </w:tc>
      </w:tr>
      <w:tr w:rsidR="00C471D4" w:rsidRPr="00AC15A8" w:rsidDel="0000362C" w14:paraId="05629B01" w14:textId="01F6C9A7" w:rsidTr="00FA5464">
        <w:trPr>
          <w:trHeight w:val="300"/>
          <w:del w:id="834"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1DA64262" w14:textId="71A590EB" w:rsidR="00C471D4" w:rsidRPr="00AC15A8" w:rsidDel="0000362C" w:rsidRDefault="00C471D4" w:rsidP="00FA5464">
            <w:pPr>
              <w:spacing w:after="0" w:line="240" w:lineRule="auto"/>
              <w:jc w:val="center"/>
              <w:rPr>
                <w:del w:id="835" w:author="Hari Laksono" w:date="2018-05-15T15:56:00Z"/>
                <w:rFonts w:ascii="Arial Narrow" w:eastAsia="Times New Roman" w:hAnsi="Arial Narrow" w:cs="Times New Roman"/>
                <w:color w:val="000000"/>
                <w:sz w:val="16"/>
                <w:szCs w:val="16"/>
              </w:rPr>
            </w:pPr>
            <w:del w:id="836" w:author="Hari Laksono" w:date="2018-05-15T15:56:00Z">
              <w:r w:rsidRPr="00AC15A8" w:rsidDel="0000362C">
                <w:rPr>
                  <w:rFonts w:ascii="Arial Narrow" w:eastAsia="Times New Roman" w:hAnsi="Arial Narrow" w:cs="Times New Roman"/>
                  <w:color w:val="000000"/>
                  <w:sz w:val="16"/>
                  <w:szCs w:val="16"/>
                </w:rPr>
                <w:delText>83</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0E4D7D00" w14:textId="77B578CF" w:rsidR="00C471D4" w:rsidRPr="00AC15A8" w:rsidDel="0000362C" w:rsidRDefault="00C471D4" w:rsidP="00FA5464">
            <w:pPr>
              <w:spacing w:after="0" w:line="240" w:lineRule="auto"/>
              <w:rPr>
                <w:del w:id="837" w:author="Hari Laksono" w:date="2018-05-15T15:56:00Z"/>
                <w:rFonts w:ascii="Arial Narrow" w:eastAsia="Times New Roman" w:hAnsi="Arial Narrow" w:cs="Times New Roman"/>
                <w:color w:val="000000"/>
                <w:sz w:val="16"/>
                <w:szCs w:val="16"/>
              </w:rPr>
            </w:pPr>
            <w:del w:id="838" w:author="Hari Laksono" w:date="2018-05-15T15:56:00Z">
              <w:r w:rsidRPr="00AC15A8" w:rsidDel="0000362C">
                <w:rPr>
                  <w:rFonts w:ascii="Arial Narrow" w:eastAsia="Times New Roman" w:hAnsi="Arial Narrow" w:cs="Times New Roman"/>
                  <w:color w:val="000000"/>
                  <w:sz w:val="16"/>
                  <w:szCs w:val="16"/>
                </w:rPr>
                <w:delText>Kelurahan Timuran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4DC122D8" w14:textId="07E89DB4" w:rsidR="00C471D4" w:rsidRPr="00AC15A8" w:rsidDel="0000362C" w:rsidRDefault="00C471D4" w:rsidP="00FA5464">
            <w:pPr>
              <w:spacing w:after="0" w:line="240" w:lineRule="auto"/>
              <w:rPr>
                <w:del w:id="839" w:author="Hari Laksono" w:date="2018-05-15T15:56:00Z"/>
                <w:rFonts w:ascii="Arial Narrow" w:eastAsia="Times New Roman" w:hAnsi="Arial Narrow" w:cs="Times New Roman"/>
                <w:color w:val="000000"/>
                <w:sz w:val="16"/>
                <w:szCs w:val="16"/>
              </w:rPr>
            </w:pPr>
            <w:del w:id="840" w:author="Hari Laksono" w:date="2018-05-15T15:56:00Z">
              <w:r w:rsidRPr="00AC15A8" w:rsidDel="0000362C">
                <w:rPr>
                  <w:rFonts w:ascii="Arial Narrow" w:eastAsia="Times New Roman" w:hAnsi="Arial Narrow" w:cs="Times New Roman"/>
                  <w:color w:val="000000"/>
                  <w:sz w:val="16"/>
                  <w:szCs w:val="16"/>
                </w:rPr>
                <w:delText>Drs. MARNOTO MM</w:delText>
              </w:r>
            </w:del>
          </w:p>
        </w:tc>
      </w:tr>
      <w:tr w:rsidR="00C471D4" w:rsidRPr="00AC15A8" w:rsidDel="0000362C" w14:paraId="08ED2101" w14:textId="51FBACA7" w:rsidTr="00204C3E">
        <w:trPr>
          <w:trHeight w:val="300"/>
          <w:del w:id="841"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2E1235F" w14:textId="73A2B52D" w:rsidR="00C471D4" w:rsidRPr="00AC15A8" w:rsidDel="0000362C" w:rsidRDefault="00C471D4" w:rsidP="00FA5464">
            <w:pPr>
              <w:spacing w:after="0" w:line="240" w:lineRule="auto"/>
              <w:jc w:val="center"/>
              <w:rPr>
                <w:del w:id="842" w:author="Hari Laksono" w:date="2018-05-15T15:56:00Z"/>
                <w:rFonts w:ascii="Arial Narrow" w:eastAsia="Times New Roman" w:hAnsi="Arial Narrow" w:cs="Times New Roman"/>
                <w:color w:val="000000"/>
                <w:sz w:val="16"/>
                <w:szCs w:val="16"/>
              </w:rPr>
            </w:pPr>
            <w:del w:id="843" w:author="Hari Laksono" w:date="2018-05-15T15:56:00Z">
              <w:r w:rsidRPr="00AC15A8" w:rsidDel="0000362C">
                <w:rPr>
                  <w:rFonts w:ascii="Arial Narrow" w:eastAsia="Times New Roman" w:hAnsi="Arial Narrow" w:cs="Times New Roman"/>
                  <w:color w:val="000000"/>
                  <w:sz w:val="16"/>
                  <w:szCs w:val="16"/>
                </w:rPr>
                <w:delText>84</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0216BB39" w14:textId="440D7151" w:rsidR="00C471D4" w:rsidRPr="00AC15A8" w:rsidDel="0000362C" w:rsidRDefault="00C471D4" w:rsidP="00FA5464">
            <w:pPr>
              <w:spacing w:after="0" w:line="240" w:lineRule="auto"/>
              <w:rPr>
                <w:del w:id="844" w:author="Hari Laksono" w:date="2018-05-15T15:56:00Z"/>
                <w:rFonts w:ascii="Arial Narrow" w:eastAsia="Times New Roman" w:hAnsi="Arial Narrow" w:cs="Times New Roman"/>
                <w:color w:val="000000"/>
                <w:sz w:val="16"/>
                <w:szCs w:val="16"/>
              </w:rPr>
            </w:pPr>
            <w:del w:id="845" w:author="Hari Laksono" w:date="2018-05-15T15:56:00Z">
              <w:r w:rsidRPr="00AC15A8" w:rsidDel="0000362C">
                <w:rPr>
                  <w:rFonts w:ascii="Arial Narrow" w:eastAsia="Times New Roman" w:hAnsi="Arial Narrow" w:cs="Times New Roman"/>
                  <w:color w:val="000000"/>
                  <w:sz w:val="16"/>
                  <w:szCs w:val="16"/>
                </w:rPr>
                <w:delText>Kelurahan Tipes</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3D1926AA" w14:textId="52C10578" w:rsidR="00C471D4" w:rsidRPr="00AC15A8" w:rsidDel="0000362C" w:rsidRDefault="00C471D4" w:rsidP="00FA5464">
            <w:pPr>
              <w:spacing w:after="0" w:line="240" w:lineRule="auto"/>
              <w:rPr>
                <w:del w:id="846" w:author="Hari Laksono" w:date="2018-05-15T15:56:00Z"/>
                <w:rFonts w:ascii="Arial Narrow" w:eastAsia="Times New Roman" w:hAnsi="Arial Narrow" w:cs="Times New Roman"/>
                <w:color w:val="000000"/>
                <w:sz w:val="16"/>
                <w:szCs w:val="16"/>
              </w:rPr>
            </w:pPr>
            <w:del w:id="847" w:author="Hari Laksono" w:date="2018-05-15T15:56:00Z">
              <w:r w:rsidRPr="00AC15A8" w:rsidDel="0000362C">
                <w:rPr>
                  <w:rFonts w:ascii="Arial Narrow" w:eastAsia="Times New Roman" w:hAnsi="Arial Narrow" w:cs="Times New Roman"/>
                  <w:color w:val="000000"/>
                  <w:sz w:val="16"/>
                  <w:szCs w:val="16"/>
                </w:rPr>
                <w:delText>Ir. SUHARUDI</w:delText>
              </w:r>
            </w:del>
          </w:p>
        </w:tc>
      </w:tr>
      <w:tr w:rsidR="00204C3E" w:rsidRPr="00AC15A8" w:rsidDel="0000362C" w14:paraId="243E9AAE" w14:textId="59283F26" w:rsidTr="00204C3E">
        <w:trPr>
          <w:trHeight w:val="300"/>
          <w:del w:id="848" w:author="Hari Laksono" w:date="2018-05-15T15:56:00Z"/>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7D44C" w14:textId="3F1B5743" w:rsidR="00204C3E" w:rsidRPr="00204C3E" w:rsidDel="0000362C" w:rsidRDefault="00204C3E" w:rsidP="00204C3E">
            <w:pPr>
              <w:spacing w:after="0" w:line="240" w:lineRule="auto"/>
              <w:jc w:val="center"/>
              <w:rPr>
                <w:del w:id="849" w:author="Hari Laksono" w:date="2018-05-15T15:56:00Z"/>
                <w:rFonts w:ascii="Arial Narrow" w:eastAsia="Times New Roman" w:hAnsi="Arial Narrow" w:cs="Times New Roman"/>
                <w:b/>
                <w:bCs/>
                <w:color w:val="000000"/>
                <w:sz w:val="16"/>
                <w:szCs w:val="16"/>
              </w:rPr>
            </w:pPr>
            <w:del w:id="850" w:author="Hari Laksono" w:date="2018-05-15T15:56:00Z">
              <w:r w:rsidRPr="00204C3E" w:rsidDel="0000362C">
                <w:rPr>
                  <w:rFonts w:ascii="Arial Narrow" w:eastAsia="Times New Roman" w:hAnsi="Arial Narrow" w:cs="Times New Roman"/>
                  <w:b/>
                  <w:bCs/>
                  <w:color w:val="000000"/>
                  <w:sz w:val="16"/>
                  <w:szCs w:val="16"/>
                </w:rPr>
                <w:delText>NO</w:delText>
              </w:r>
            </w:del>
          </w:p>
        </w:tc>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80C2E" w14:textId="16EF81F4" w:rsidR="00204C3E" w:rsidRPr="00204C3E" w:rsidDel="0000362C" w:rsidRDefault="00204C3E" w:rsidP="00204C3E">
            <w:pPr>
              <w:spacing w:after="0" w:line="240" w:lineRule="auto"/>
              <w:jc w:val="center"/>
              <w:rPr>
                <w:del w:id="851" w:author="Hari Laksono" w:date="2018-05-15T15:56:00Z"/>
                <w:rFonts w:ascii="Arial Narrow" w:eastAsia="Times New Roman" w:hAnsi="Arial Narrow" w:cs="Times New Roman"/>
                <w:b/>
                <w:bCs/>
                <w:color w:val="000000"/>
                <w:sz w:val="16"/>
                <w:szCs w:val="16"/>
              </w:rPr>
            </w:pPr>
            <w:del w:id="852" w:author="Hari Laksono" w:date="2018-05-15T15:56:00Z">
              <w:r w:rsidRPr="00204C3E" w:rsidDel="0000362C">
                <w:rPr>
                  <w:rFonts w:ascii="Arial Narrow" w:eastAsia="Times New Roman" w:hAnsi="Arial Narrow" w:cs="Times New Roman"/>
                  <w:b/>
                  <w:bCs/>
                  <w:color w:val="000000"/>
                  <w:sz w:val="16"/>
                  <w:szCs w:val="16"/>
                </w:rPr>
                <w:delText>NAMA OPD  TA. 2017</w:delText>
              </w:r>
            </w:del>
          </w:p>
        </w:tc>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37E666" w14:textId="7D593498" w:rsidR="00204C3E" w:rsidRPr="00204C3E" w:rsidDel="0000362C" w:rsidRDefault="00204C3E" w:rsidP="00204C3E">
            <w:pPr>
              <w:spacing w:after="0" w:line="240" w:lineRule="auto"/>
              <w:jc w:val="center"/>
              <w:rPr>
                <w:del w:id="853" w:author="Hari Laksono" w:date="2018-05-15T15:56:00Z"/>
                <w:rFonts w:ascii="Arial Narrow" w:eastAsia="Times New Roman" w:hAnsi="Arial Narrow" w:cs="Times New Roman"/>
                <w:b/>
                <w:bCs/>
                <w:color w:val="000000"/>
                <w:sz w:val="16"/>
                <w:szCs w:val="16"/>
              </w:rPr>
            </w:pPr>
          </w:p>
          <w:p w14:paraId="698EBEE7" w14:textId="6243ABF2" w:rsidR="00204C3E" w:rsidRPr="00204C3E" w:rsidDel="0000362C" w:rsidRDefault="00204C3E" w:rsidP="00204C3E">
            <w:pPr>
              <w:spacing w:after="0" w:line="240" w:lineRule="auto"/>
              <w:jc w:val="center"/>
              <w:rPr>
                <w:del w:id="854" w:author="Hari Laksono" w:date="2018-05-15T15:56:00Z"/>
                <w:rFonts w:ascii="Arial Narrow" w:eastAsia="Times New Roman" w:hAnsi="Arial Narrow" w:cs="Times New Roman"/>
                <w:b/>
                <w:bCs/>
                <w:color w:val="000000"/>
                <w:sz w:val="16"/>
                <w:szCs w:val="16"/>
              </w:rPr>
            </w:pPr>
            <w:del w:id="855" w:author="Hari Laksono" w:date="2018-05-15T15:56:00Z">
              <w:r w:rsidRPr="00204C3E" w:rsidDel="0000362C">
                <w:rPr>
                  <w:rFonts w:ascii="Arial Narrow" w:eastAsia="Times New Roman" w:hAnsi="Arial Narrow" w:cs="Times New Roman"/>
                  <w:b/>
                  <w:bCs/>
                  <w:color w:val="000000"/>
                  <w:sz w:val="16"/>
                  <w:szCs w:val="16"/>
                </w:rPr>
                <w:delText>NAMA KEPALA OPD</w:delText>
              </w:r>
            </w:del>
          </w:p>
        </w:tc>
      </w:tr>
      <w:tr w:rsidR="00C471D4" w:rsidRPr="00AC15A8" w:rsidDel="0000362C" w14:paraId="23B6C484" w14:textId="3B799673" w:rsidTr="00FA5464">
        <w:trPr>
          <w:trHeight w:val="300"/>
          <w:del w:id="856"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10C0DB3B" w14:textId="780B85A5" w:rsidR="00C471D4" w:rsidRPr="00AC15A8" w:rsidDel="0000362C" w:rsidRDefault="00C471D4" w:rsidP="00FA5464">
            <w:pPr>
              <w:spacing w:after="0" w:line="240" w:lineRule="auto"/>
              <w:jc w:val="center"/>
              <w:rPr>
                <w:del w:id="857" w:author="Hari Laksono" w:date="2018-05-15T15:56:00Z"/>
                <w:rFonts w:ascii="Arial Narrow" w:eastAsia="Times New Roman" w:hAnsi="Arial Narrow" w:cs="Times New Roman"/>
                <w:color w:val="000000"/>
                <w:sz w:val="16"/>
                <w:szCs w:val="16"/>
              </w:rPr>
            </w:pPr>
            <w:del w:id="858" w:author="Hari Laksono" w:date="2018-05-15T15:56:00Z">
              <w:r w:rsidRPr="00AC15A8" w:rsidDel="0000362C">
                <w:rPr>
                  <w:rFonts w:ascii="Arial Narrow" w:eastAsia="Times New Roman" w:hAnsi="Arial Narrow" w:cs="Times New Roman"/>
                  <w:color w:val="000000"/>
                  <w:sz w:val="16"/>
                  <w:szCs w:val="16"/>
                </w:rPr>
                <w:delText>85</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51A72DFD" w14:textId="0C0A39F0" w:rsidR="00C471D4" w:rsidRPr="00AC15A8" w:rsidDel="0000362C" w:rsidRDefault="00C471D4" w:rsidP="00FA5464">
            <w:pPr>
              <w:spacing w:after="0" w:line="240" w:lineRule="auto"/>
              <w:rPr>
                <w:del w:id="859" w:author="Hari Laksono" w:date="2018-05-15T15:56:00Z"/>
                <w:rFonts w:ascii="Arial Narrow" w:eastAsia="Times New Roman" w:hAnsi="Arial Narrow" w:cs="Times New Roman"/>
                <w:color w:val="000000"/>
                <w:sz w:val="16"/>
                <w:szCs w:val="16"/>
              </w:rPr>
            </w:pPr>
            <w:del w:id="860" w:author="Hari Laksono" w:date="2018-05-15T15:56:00Z">
              <w:r w:rsidRPr="00AC15A8" w:rsidDel="0000362C">
                <w:rPr>
                  <w:rFonts w:ascii="Arial Narrow" w:eastAsia="Times New Roman" w:hAnsi="Arial Narrow" w:cs="Times New Roman"/>
                  <w:color w:val="000000"/>
                  <w:sz w:val="16"/>
                  <w:szCs w:val="16"/>
                </w:rPr>
                <w:delText>Unit Pelaksana Teknis Aneka Usaha Perikanan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159C2EA9" w14:textId="7F5D5B04" w:rsidR="00C471D4" w:rsidRPr="00AC15A8" w:rsidDel="0000362C" w:rsidRDefault="00C471D4" w:rsidP="00FA5464">
            <w:pPr>
              <w:spacing w:after="0" w:line="240" w:lineRule="auto"/>
              <w:rPr>
                <w:del w:id="861" w:author="Hari Laksono" w:date="2018-05-15T15:56:00Z"/>
                <w:rFonts w:ascii="Arial Narrow" w:eastAsia="Times New Roman" w:hAnsi="Arial Narrow" w:cs="Times New Roman"/>
                <w:color w:val="000000"/>
                <w:sz w:val="16"/>
                <w:szCs w:val="16"/>
              </w:rPr>
            </w:pPr>
            <w:del w:id="862" w:author="Hari Laksono" w:date="2018-05-15T15:56:00Z">
              <w:r w:rsidRPr="00AC15A8" w:rsidDel="0000362C">
                <w:rPr>
                  <w:rFonts w:ascii="Arial Narrow" w:eastAsia="Times New Roman" w:hAnsi="Arial Narrow" w:cs="Times New Roman"/>
                  <w:color w:val="000000"/>
                  <w:sz w:val="16"/>
                  <w:szCs w:val="16"/>
                </w:rPr>
                <w:delText>Ir. YULIZAR, M.Si</w:delText>
              </w:r>
            </w:del>
          </w:p>
        </w:tc>
      </w:tr>
      <w:tr w:rsidR="00C471D4" w:rsidRPr="00AC15A8" w:rsidDel="0000362C" w14:paraId="65F8098B" w14:textId="7FD6292F" w:rsidTr="00FA5464">
        <w:trPr>
          <w:trHeight w:val="300"/>
          <w:del w:id="863"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59DBB7E" w14:textId="428D8621" w:rsidR="00C471D4" w:rsidRPr="00AC15A8" w:rsidDel="0000362C" w:rsidRDefault="00C471D4" w:rsidP="00FA5464">
            <w:pPr>
              <w:spacing w:after="0" w:line="240" w:lineRule="auto"/>
              <w:jc w:val="center"/>
              <w:rPr>
                <w:del w:id="864" w:author="Hari Laksono" w:date="2018-05-15T15:56:00Z"/>
                <w:rFonts w:ascii="Arial Narrow" w:eastAsia="Times New Roman" w:hAnsi="Arial Narrow" w:cs="Times New Roman"/>
                <w:color w:val="000000"/>
                <w:sz w:val="16"/>
                <w:szCs w:val="16"/>
              </w:rPr>
            </w:pPr>
            <w:del w:id="865" w:author="Hari Laksono" w:date="2018-05-15T15:56:00Z">
              <w:r w:rsidRPr="00AC15A8" w:rsidDel="0000362C">
                <w:rPr>
                  <w:rFonts w:ascii="Arial Narrow" w:eastAsia="Times New Roman" w:hAnsi="Arial Narrow" w:cs="Times New Roman"/>
                  <w:color w:val="000000"/>
                  <w:sz w:val="16"/>
                  <w:szCs w:val="16"/>
                </w:rPr>
                <w:delText>86</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7F2EABCF" w14:textId="4A5F7D59" w:rsidR="00C471D4" w:rsidRPr="00AC15A8" w:rsidDel="0000362C" w:rsidRDefault="00C471D4" w:rsidP="00FA5464">
            <w:pPr>
              <w:spacing w:after="0" w:line="240" w:lineRule="auto"/>
              <w:rPr>
                <w:del w:id="866" w:author="Hari Laksono" w:date="2018-05-15T15:56:00Z"/>
                <w:rFonts w:ascii="Arial Narrow" w:eastAsia="Times New Roman" w:hAnsi="Arial Narrow" w:cs="Times New Roman"/>
                <w:color w:val="000000"/>
                <w:sz w:val="16"/>
                <w:szCs w:val="16"/>
              </w:rPr>
            </w:pPr>
            <w:del w:id="867" w:author="Hari Laksono" w:date="2018-05-15T15:56:00Z">
              <w:r w:rsidRPr="00AC15A8" w:rsidDel="0000362C">
                <w:rPr>
                  <w:rFonts w:ascii="Arial Narrow" w:eastAsia="Times New Roman" w:hAnsi="Arial Narrow" w:cs="Times New Roman"/>
                  <w:color w:val="000000"/>
                  <w:sz w:val="16"/>
                  <w:szCs w:val="16"/>
                </w:rPr>
                <w:delText>Unit Pelaksana Teknis Instalasi Farmasi</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3C8218A3" w14:textId="4C58A59C" w:rsidR="00C471D4" w:rsidRPr="00AC15A8" w:rsidDel="0000362C" w:rsidRDefault="00C471D4" w:rsidP="00FA5464">
            <w:pPr>
              <w:spacing w:after="0" w:line="240" w:lineRule="auto"/>
              <w:rPr>
                <w:del w:id="868" w:author="Hari Laksono" w:date="2018-05-15T15:56:00Z"/>
                <w:rFonts w:ascii="Arial Narrow" w:eastAsia="Times New Roman" w:hAnsi="Arial Narrow" w:cs="Times New Roman"/>
                <w:color w:val="000000"/>
                <w:sz w:val="16"/>
                <w:szCs w:val="16"/>
              </w:rPr>
            </w:pPr>
            <w:del w:id="869" w:author="Hari Laksono" w:date="2018-05-15T15:56:00Z">
              <w:r w:rsidRPr="00AC15A8" w:rsidDel="0000362C">
                <w:rPr>
                  <w:rFonts w:ascii="Arial Narrow" w:eastAsia="Times New Roman" w:hAnsi="Arial Narrow" w:cs="Times New Roman"/>
                  <w:color w:val="000000"/>
                  <w:sz w:val="16"/>
                  <w:szCs w:val="16"/>
                </w:rPr>
                <w:delText>HERU CAHYONO, S.Si, Apt.</w:delText>
              </w:r>
            </w:del>
          </w:p>
        </w:tc>
      </w:tr>
      <w:tr w:rsidR="00C471D4" w:rsidRPr="00AC15A8" w:rsidDel="0000362C" w14:paraId="0022D2A9" w14:textId="445BDF40" w:rsidTr="00FA5464">
        <w:trPr>
          <w:trHeight w:val="300"/>
          <w:del w:id="870"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7792FBA6" w14:textId="55F6F645" w:rsidR="00C471D4" w:rsidRPr="00AC15A8" w:rsidDel="0000362C" w:rsidRDefault="00C471D4" w:rsidP="00FA5464">
            <w:pPr>
              <w:spacing w:after="0" w:line="240" w:lineRule="auto"/>
              <w:jc w:val="center"/>
              <w:rPr>
                <w:del w:id="871" w:author="Hari Laksono" w:date="2018-05-15T15:56:00Z"/>
                <w:rFonts w:ascii="Arial Narrow" w:eastAsia="Times New Roman" w:hAnsi="Arial Narrow" w:cs="Times New Roman"/>
                <w:color w:val="000000"/>
                <w:sz w:val="16"/>
                <w:szCs w:val="16"/>
              </w:rPr>
            </w:pPr>
            <w:del w:id="872" w:author="Hari Laksono" w:date="2018-05-15T15:56:00Z">
              <w:r w:rsidRPr="00AC15A8" w:rsidDel="0000362C">
                <w:rPr>
                  <w:rFonts w:ascii="Arial Narrow" w:eastAsia="Times New Roman" w:hAnsi="Arial Narrow" w:cs="Times New Roman"/>
                  <w:color w:val="000000"/>
                  <w:sz w:val="16"/>
                  <w:szCs w:val="16"/>
                </w:rPr>
                <w:delText>87</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5CCD0D8F" w14:textId="7E529B31" w:rsidR="00C471D4" w:rsidRPr="00AC15A8" w:rsidDel="0000362C" w:rsidRDefault="00C471D4" w:rsidP="00FA5464">
            <w:pPr>
              <w:spacing w:after="0" w:line="240" w:lineRule="auto"/>
              <w:rPr>
                <w:del w:id="873" w:author="Hari Laksono" w:date="2018-05-15T15:56:00Z"/>
                <w:rFonts w:ascii="Arial Narrow" w:eastAsia="Times New Roman" w:hAnsi="Arial Narrow" w:cs="Times New Roman"/>
                <w:color w:val="000000"/>
                <w:sz w:val="16"/>
                <w:szCs w:val="16"/>
              </w:rPr>
            </w:pPr>
            <w:del w:id="874" w:author="Hari Laksono" w:date="2018-05-15T15:56:00Z">
              <w:r w:rsidRPr="00AC15A8" w:rsidDel="0000362C">
                <w:rPr>
                  <w:rFonts w:ascii="Arial Narrow" w:eastAsia="Times New Roman" w:hAnsi="Arial Narrow" w:cs="Times New Roman"/>
                  <w:color w:val="000000"/>
                  <w:sz w:val="16"/>
                  <w:szCs w:val="16"/>
                </w:rPr>
                <w:delText>Unit Pelaksana Teknis Kawasan Wisata</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418E0356" w14:textId="421896BE" w:rsidR="00C471D4" w:rsidRPr="00AC15A8" w:rsidDel="0000362C" w:rsidRDefault="00C471D4" w:rsidP="00FA5464">
            <w:pPr>
              <w:spacing w:after="0" w:line="240" w:lineRule="auto"/>
              <w:rPr>
                <w:del w:id="875" w:author="Hari Laksono" w:date="2018-05-15T15:56:00Z"/>
                <w:rFonts w:ascii="Arial Narrow" w:eastAsia="Times New Roman" w:hAnsi="Arial Narrow" w:cs="Times New Roman"/>
                <w:color w:val="000000"/>
                <w:sz w:val="16"/>
                <w:szCs w:val="16"/>
              </w:rPr>
            </w:pPr>
            <w:del w:id="876" w:author="Hari Laksono" w:date="2018-05-15T15:56:00Z">
              <w:r w:rsidRPr="00AC15A8" w:rsidDel="0000362C">
                <w:rPr>
                  <w:rFonts w:ascii="Arial Narrow" w:eastAsia="Times New Roman" w:hAnsi="Arial Narrow" w:cs="Times New Roman"/>
                  <w:color w:val="000000"/>
                  <w:sz w:val="16"/>
                  <w:szCs w:val="16"/>
                </w:rPr>
                <w:delText>SUMEH, SE, M.Si</w:delText>
              </w:r>
            </w:del>
          </w:p>
        </w:tc>
      </w:tr>
      <w:tr w:rsidR="00C471D4" w:rsidRPr="00AC15A8" w:rsidDel="0000362C" w14:paraId="496FD200" w14:textId="1B1444F9" w:rsidTr="00FA5464">
        <w:trPr>
          <w:trHeight w:val="300"/>
          <w:del w:id="877"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52F85DC2" w14:textId="13906721" w:rsidR="00C471D4" w:rsidRPr="00AC15A8" w:rsidDel="0000362C" w:rsidRDefault="00C471D4" w:rsidP="00FA5464">
            <w:pPr>
              <w:spacing w:after="0" w:line="240" w:lineRule="auto"/>
              <w:jc w:val="center"/>
              <w:rPr>
                <w:del w:id="878" w:author="Hari Laksono" w:date="2018-05-15T15:56:00Z"/>
                <w:rFonts w:ascii="Arial Narrow" w:eastAsia="Times New Roman" w:hAnsi="Arial Narrow" w:cs="Times New Roman"/>
                <w:color w:val="000000"/>
                <w:sz w:val="16"/>
                <w:szCs w:val="16"/>
              </w:rPr>
            </w:pPr>
            <w:del w:id="879" w:author="Hari Laksono" w:date="2018-05-15T15:56:00Z">
              <w:r w:rsidRPr="00AC15A8" w:rsidDel="0000362C">
                <w:rPr>
                  <w:rFonts w:ascii="Arial Narrow" w:eastAsia="Times New Roman" w:hAnsi="Arial Narrow" w:cs="Times New Roman"/>
                  <w:color w:val="000000"/>
                  <w:sz w:val="16"/>
                  <w:szCs w:val="16"/>
                </w:rPr>
                <w:delText>88</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1D31B672" w14:textId="25D11E67" w:rsidR="00C471D4" w:rsidRPr="00AC15A8" w:rsidDel="0000362C" w:rsidRDefault="00C471D4" w:rsidP="00FA5464">
            <w:pPr>
              <w:spacing w:after="0" w:line="240" w:lineRule="auto"/>
              <w:rPr>
                <w:del w:id="880" w:author="Hari Laksono" w:date="2018-05-15T15:56:00Z"/>
                <w:rFonts w:ascii="Arial Narrow" w:eastAsia="Times New Roman" w:hAnsi="Arial Narrow" w:cs="Times New Roman"/>
                <w:color w:val="000000"/>
                <w:sz w:val="16"/>
                <w:szCs w:val="16"/>
              </w:rPr>
            </w:pPr>
            <w:del w:id="881" w:author="Hari Laksono" w:date="2018-05-15T15:56:00Z">
              <w:r w:rsidRPr="00AC15A8" w:rsidDel="0000362C">
                <w:rPr>
                  <w:rFonts w:ascii="Arial Narrow" w:eastAsia="Times New Roman" w:hAnsi="Arial Narrow" w:cs="Times New Roman"/>
                  <w:color w:val="000000"/>
                  <w:sz w:val="16"/>
                  <w:szCs w:val="16"/>
                </w:rPr>
                <w:delText>Unit Pelaksana Teknis Kegawatdaruratan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1730E28C" w14:textId="62881ED9" w:rsidR="00C471D4" w:rsidRPr="00AC15A8" w:rsidDel="0000362C" w:rsidRDefault="00C471D4" w:rsidP="00FA5464">
            <w:pPr>
              <w:spacing w:after="0" w:line="240" w:lineRule="auto"/>
              <w:rPr>
                <w:del w:id="882" w:author="Hari Laksono" w:date="2018-05-15T15:56:00Z"/>
                <w:rFonts w:ascii="Arial Narrow" w:eastAsia="Times New Roman" w:hAnsi="Arial Narrow" w:cs="Times New Roman"/>
                <w:color w:val="000000"/>
                <w:sz w:val="16"/>
                <w:szCs w:val="16"/>
              </w:rPr>
            </w:pPr>
            <w:del w:id="883" w:author="Hari Laksono" w:date="2018-05-15T15:56:00Z">
              <w:r w:rsidRPr="00AC15A8" w:rsidDel="0000362C">
                <w:rPr>
                  <w:rFonts w:ascii="Arial Narrow" w:eastAsia="Times New Roman" w:hAnsi="Arial Narrow" w:cs="Times New Roman"/>
                  <w:color w:val="000000"/>
                  <w:sz w:val="16"/>
                  <w:szCs w:val="16"/>
                </w:rPr>
                <w:delText>SUNARYO, SKM, S.ST</w:delText>
              </w:r>
            </w:del>
          </w:p>
        </w:tc>
      </w:tr>
      <w:tr w:rsidR="00C471D4" w:rsidRPr="00AC15A8" w:rsidDel="0000362C" w14:paraId="2AFDFD83" w14:textId="3A554DC2" w:rsidTr="00FA5464">
        <w:trPr>
          <w:trHeight w:val="300"/>
          <w:del w:id="884"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61D82C3B" w14:textId="73A6CBA3" w:rsidR="00C471D4" w:rsidRPr="00AC15A8" w:rsidDel="0000362C" w:rsidRDefault="00C471D4" w:rsidP="00FA5464">
            <w:pPr>
              <w:spacing w:after="0" w:line="240" w:lineRule="auto"/>
              <w:jc w:val="center"/>
              <w:rPr>
                <w:del w:id="885" w:author="Hari Laksono" w:date="2018-05-15T15:56:00Z"/>
                <w:rFonts w:ascii="Arial Narrow" w:eastAsia="Times New Roman" w:hAnsi="Arial Narrow" w:cs="Times New Roman"/>
                <w:color w:val="000000"/>
                <w:sz w:val="16"/>
                <w:szCs w:val="16"/>
              </w:rPr>
            </w:pPr>
            <w:del w:id="886" w:author="Hari Laksono" w:date="2018-05-15T15:56:00Z">
              <w:r w:rsidRPr="00AC15A8" w:rsidDel="0000362C">
                <w:rPr>
                  <w:rFonts w:ascii="Arial Narrow" w:eastAsia="Times New Roman" w:hAnsi="Arial Narrow" w:cs="Times New Roman"/>
                  <w:color w:val="000000"/>
                  <w:sz w:val="16"/>
                  <w:szCs w:val="16"/>
                </w:rPr>
                <w:delText>89</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3D25B24B" w14:textId="6A2E33D8" w:rsidR="00C471D4" w:rsidRPr="00AC15A8" w:rsidDel="0000362C" w:rsidRDefault="00C471D4" w:rsidP="00FA5464">
            <w:pPr>
              <w:spacing w:after="0" w:line="240" w:lineRule="auto"/>
              <w:rPr>
                <w:del w:id="887" w:author="Hari Laksono" w:date="2018-05-15T15:56:00Z"/>
                <w:rFonts w:ascii="Arial Narrow" w:eastAsia="Times New Roman" w:hAnsi="Arial Narrow" w:cs="Times New Roman"/>
                <w:color w:val="000000"/>
                <w:sz w:val="16"/>
                <w:szCs w:val="16"/>
              </w:rPr>
            </w:pPr>
            <w:del w:id="888" w:author="Hari Laksono" w:date="2018-05-15T15:56:00Z">
              <w:r w:rsidRPr="00AC15A8" w:rsidDel="0000362C">
                <w:rPr>
                  <w:rFonts w:ascii="Arial Narrow" w:eastAsia="Times New Roman" w:hAnsi="Arial Narrow" w:cs="Times New Roman"/>
                  <w:color w:val="000000"/>
                  <w:sz w:val="16"/>
                  <w:szCs w:val="16"/>
                </w:rPr>
                <w:delText>Unit Pelaksana Teknis Laboratorium Kesehatan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6A35BF6F" w14:textId="0987D078" w:rsidR="00C471D4" w:rsidRPr="00AC15A8" w:rsidDel="0000362C" w:rsidRDefault="00C471D4" w:rsidP="00FA5464">
            <w:pPr>
              <w:spacing w:after="0" w:line="240" w:lineRule="auto"/>
              <w:rPr>
                <w:del w:id="889" w:author="Hari Laksono" w:date="2018-05-15T15:56:00Z"/>
                <w:rFonts w:ascii="Arial Narrow" w:eastAsia="Times New Roman" w:hAnsi="Arial Narrow" w:cs="Times New Roman"/>
                <w:color w:val="000000"/>
                <w:sz w:val="16"/>
                <w:szCs w:val="16"/>
              </w:rPr>
            </w:pPr>
            <w:del w:id="890" w:author="Hari Laksono" w:date="2018-05-15T15:56:00Z">
              <w:r w:rsidRPr="00AC15A8" w:rsidDel="0000362C">
                <w:rPr>
                  <w:rFonts w:ascii="Arial Narrow" w:eastAsia="Times New Roman" w:hAnsi="Arial Narrow" w:cs="Times New Roman"/>
                  <w:color w:val="000000"/>
                  <w:sz w:val="16"/>
                  <w:szCs w:val="16"/>
                </w:rPr>
                <w:delText>dr. GUNTUR LAWU WIBOWO</w:delText>
              </w:r>
            </w:del>
          </w:p>
        </w:tc>
      </w:tr>
      <w:tr w:rsidR="00C471D4" w:rsidRPr="00AC15A8" w:rsidDel="0000362C" w14:paraId="451BDE2C" w14:textId="3AB4CE96" w:rsidTr="00FA5464">
        <w:trPr>
          <w:trHeight w:val="300"/>
          <w:del w:id="891"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6CF34B8D" w14:textId="7594CDDC" w:rsidR="00C471D4" w:rsidRPr="00AC15A8" w:rsidDel="0000362C" w:rsidRDefault="00C471D4" w:rsidP="00FA5464">
            <w:pPr>
              <w:spacing w:after="0" w:line="240" w:lineRule="auto"/>
              <w:jc w:val="center"/>
              <w:rPr>
                <w:del w:id="892" w:author="Hari Laksono" w:date="2018-05-15T15:56:00Z"/>
                <w:rFonts w:ascii="Arial Narrow" w:eastAsia="Times New Roman" w:hAnsi="Arial Narrow" w:cs="Times New Roman"/>
                <w:color w:val="000000"/>
                <w:sz w:val="16"/>
                <w:szCs w:val="16"/>
              </w:rPr>
            </w:pPr>
            <w:del w:id="893" w:author="Hari Laksono" w:date="2018-05-15T15:56:00Z">
              <w:r w:rsidRPr="00AC15A8" w:rsidDel="0000362C">
                <w:rPr>
                  <w:rFonts w:ascii="Arial Narrow" w:eastAsia="Times New Roman" w:hAnsi="Arial Narrow" w:cs="Times New Roman"/>
                  <w:color w:val="000000"/>
                  <w:sz w:val="16"/>
                  <w:szCs w:val="16"/>
                </w:rPr>
                <w:delText>90</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4CA64C92" w14:textId="68AA6E93" w:rsidR="00C471D4" w:rsidRPr="00AC15A8" w:rsidDel="0000362C" w:rsidRDefault="00C471D4" w:rsidP="00FA5464">
            <w:pPr>
              <w:spacing w:after="0" w:line="240" w:lineRule="auto"/>
              <w:rPr>
                <w:del w:id="894" w:author="Hari Laksono" w:date="2018-05-15T15:56:00Z"/>
                <w:rFonts w:ascii="Arial Narrow" w:eastAsia="Times New Roman" w:hAnsi="Arial Narrow" w:cs="Times New Roman"/>
                <w:color w:val="000000"/>
                <w:sz w:val="16"/>
                <w:szCs w:val="16"/>
              </w:rPr>
            </w:pPr>
            <w:del w:id="895" w:author="Hari Laksono" w:date="2018-05-15T15:56:00Z">
              <w:r w:rsidRPr="00AC15A8" w:rsidDel="0000362C">
                <w:rPr>
                  <w:rFonts w:ascii="Arial Narrow" w:eastAsia="Times New Roman" w:hAnsi="Arial Narrow" w:cs="Times New Roman"/>
                  <w:color w:val="000000"/>
                  <w:sz w:val="16"/>
                  <w:szCs w:val="16"/>
                </w:rPr>
                <w:delText xml:space="preserve">Unit Pelaksana Teknis Metrologi </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22D449B1" w14:textId="6D60EEC4" w:rsidR="00C471D4" w:rsidRPr="00AC15A8" w:rsidDel="0000362C" w:rsidRDefault="00C471D4" w:rsidP="00FA5464">
            <w:pPr>
              <w:spacing w:after="0" w:line="240" w:lineRule="auto"/>
              <w:rPr>
                <w:del w:id="896" w:author="Hari Laksono" w:date="2018-05-15T15:56:00Z"/>
                <w:rFonts w:ascii="Arial Narrow" w:eastAsia="Times New Roman" w:hAnsi="Arial Narrow" w:cs="Times New Roman"/>
                <w:color w:val="000000"/>
                <w:sz w:val="16"/>
                <w:szCs w:val="16"/>
              </w:rPr>
            </w:pPr>
            <w:del w:id="897" w:author="Hari Laksono" w:date="2018-05-15T15:56:00Z">
              <w:r w:rsidRPr="00AC15A8" w:rsidDel="0000362C">
                <w:rPr>
                  <w:rFonts w:ascii="Arial Narrow" w:eastAsia="Times New Roman" w:hAnsi="Arial Narrow" w:cs="Times New Roman"/>
                  <w:color w:val="000000"/>
                  <w:sz w:val="16"/>
                  <w:szCs w:val="16"/>
                </w:rPr>
                <w:delText>MEI ANDRIANTO, ST</w:delText>
              </w:r>
            </w:del>
          </w:p>
        </w:tc>
      </w:tr>
      <w:tr w:rsidR="00C471D4" w:rsidRPr="00AC15A8" w:rsidDel="0000362C" w14:paraId="735D9FC5" w14:textId="15A6D21A" w:rsidTr="00FA5464">
        <w:trPr>
          <w:trHeight w:val="300"/>
          <w:del w:id="898"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592713C7" w14:textId="45663439" w:rsidR="00C471D4" w:rsidRPr="00AC15A8" w:rsidDel="0000362C" w:rsidRDefault="00C471D4" w:rsidP="00FA5464">
            <w:pPr>
              <w:spacing w:after="0" w:line="240" w:lineRule="auto"/>
              <w:jc w:val="center"/>
              <w:rPr>
                <w:del w:id="899" w:author="Hari Laksono" w:date="2018-05-15T15:56:00Z"/>
                <w:rFonts w:ascii="Arial Narrow" w:eastAsia="Times New Roman" w:hAnsi="Arial Narrow" w:cs="Times New Roman"/>
                <w:color w:val="000000"/>
                <w:sz w:val="16"/>
                <w:szCs w:val="16"/>
              </w:rPr>
            </w:pPr>
            <w:del w:id="900" w:author="Hari Laksono" w:date="2018-05-15T15:56:00Z">
              <w:r w:rsidRPr="00AC15A8" w:rsidDel="0000362C">
                <w:rPr>
                  <w:rFonts w:ascii="Arial Narrow" w:eastAsia="Times New Roman" w:hAnsi="Arial Narrow" w:cs="Times New Roman"/>
                  <w:color w:val="000000"/>
                  <w:sz w:val="16"/>
                  <w:szCs w:val="16"/>
                </w:rPr>
                <w:delText>91</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4B2E924F" w14:textId="7CEE3F7A" w:rsidR="00C471D4" w:rsidRPr="00AC15A8" w:rsidDel="0000362C" w:rsidRDefault="00C471D4" w:rsidP="00FA5464">
            <w:pPr>
              <w:spacing w:after="0" w:line="240" w:lineRule="auto"/>
              <w:rPr>
                <w:del w:id="901" w:author="Hari Laksono" w:date="2018-05-15T15:56:00Z"/>
                <w:rFonts w:ascii="Arial Narrow" w:eastAsia="Times New Roman" w:hAnsi="Arial Narrow" w:cs="Times New Roman"/>
                <w:color w:val="000000"/>
                <w:sz w:val="16"/>
                <w:szCs w:val="16"/>
              </w:rPr>
            </w:pPr>
            <w:del w:id="902" w:author="Hari Laksono" w:date="2018-05-15T15:56:00Z">
              <w:r w:rsidRPr="00AC15A8" w:rsidDel="0000362C">
                <w:rPr>
                  <w:rFonts w:ascii="Arial Narrow" w:eastAsia="Times New Roman" w:hAnsi="Arial Narrow" w:cs="Times New Roman"/>
                  <w:color w:val="000000"/>
                  <w:sz w:val="16"/>
                  <w:szCs w:val="16"/>
                </w:rPr>
                <w:delText>Unit Pelaksana Teknis Museum</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54AFB272" w14:textId="5B06242E" w:rsidR="00C471D4" w:rsidRPr="00AC15A8" w:rsidDel="0000362C" w:rsidRDefault="00C471D4" w:rsidP="00FA5464">
            <w:pPr>
              <w:spacing w:after="0" w:line="240" w:lineRule="auto"/>
              <w:rPr>
                <w:del w:id="903" w:author="Hari Laksono" w:date="2018-05-15T15:56:00Z"/>
                <w:rFonts w:ascii="Arial Narrow" w:eastAsia="Times New Roman" w:hAnsi="Arial Narrow" w:cs="Times New Roman"/>
                <w:color w:val="000000"/>
                <w:sz w:val="16"/>
                <w:szCs w:val="16"/>
              </w:rPr>
            </w:pPr>
            <w:del w:id="904" w:author="Hari Laksono" w:date="2018-05-15T15:56:00Z">
              <w:r w:rsidRPr="00AC15A8" w:rsidDel="0000362C">
                <w:rPr>
                  <w:rFonts w:ascii="Arial Narrow" w:eastAsia="Times New Roman" w:hAnsi="Arial Narrow" w:cs="Times New Roman"/>
                  <w:color w:val="000000"/>
                  <w:sz w:val="16"/>
                  <w:szCs w:val="16"/>
                </w:rPr>
                <w:delText>BAMBANG M. BUDI SANTOSO, S.Sos.M.Si.</w:delText>
              </w:r>
            </w:del>
          </w:p>
        </w:tc>
      </w:tr>
      <w:tr w:rsidR="00C471D4" w:rsidRPr="00AC15A8" w:rsidDel="0000362C" w14:paraId="07F72EC3" w14:textId="1497E29A" w:rsidTr="00FA5464">
        <w:trPr>
          <w:trHeight w:val="300"/>
          <w:del w:id="905"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69C73908" w14:textId="3BD6FDAC" w:rsidR="00C471D4" w:rsidRPr="00AC15A8" w:rsidDel="0000362C" w:rsidRDefault="00C471D4" w:rsidP="00FA5464">
            <w:pPr>
              <w:spacing w:after="0" w:line="240" w:lineRule="auto"/>
              <w:jc w:val="center"/>
              <w:rPr>
                <w:del w:id="906" w:author="Hari Laksono" w:date="2018-05-15T15:56:00Z"/>
                <w:rFonts w:ascii="Arial Narrow" w:eastAsia="Times New Roman" w:hAnsi="Arial Narrow" w:cs="Times New Roman"/>
                <w:color w:val="000000"/>
                <w:sz w:val="16"/>
                <w:szCs w:val="16"/>
              </w:rPr>
            </w:pPr>
            <w:del w:id="907" w:author="Hari Laksono" w:date="2018-05-15T15:56:00Z">
              <w:r w:rsidRPr="00AC15A8" w:rsidDel="0000362C">
                <w:rPr>
                  <w:rFonts w:ascii="Arial Narrow" w:eastAsia="Times New Roman" w:hAnsi="Arial Narrow" w:cs="Times New Roman"/>
                  <w:color w:val="000000"/>
                  <w:sz w:val="16"/>
                  <w:szCs w:val="16"/>
                </w:rPr>
                <w:delText>92</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1AE3DA79" w14:textId="41CE7B3D" w:rsidR="00C471D4" w:rsidRPr="00AC15A8" w:rsidDel="0000362C" w:rsidRDefault="00C471D4" w:rsidP="00FA5464">
            <w:pPr>
              <w:spacing w:after="0" w:line="240" w:lineRule="auto"/>
              <w:rPr>
                <w:del w:id="908" w:author="Hari Laksono" w:date="2018-05-15T15:56:00Z"/>
                <w:rFonts w:ascii="Arial Narrow" w:eastAsia="Times New Roman" w:hAnsi="Arial Narrow" w:cs="Times New Roman"/>
                <w:color w:val="000000"/>
                <w:sz w:val="16"/>
                <w:szCs w:val="16"/>
              </w:rPr>
            </w:pPr>
            <w:del w:id="909" w:author="Hari Laksono" w:date="2018-05-15T15:56:00Z">
              <w:r w:rsidRPr="00AC15A8" w:rsidDel="0000362C">
                <w:rPr>
                  <w:rFonts w:ascii="Arial Narrow" w:eastAsia="Times New Roman" w:hAnsi="Arial Narrow" w:cs="Times New Roman"/>
                  <w:color w:val="000000"/>
                  <w:sz w:val="16"/>
                  <w:szCs w:val="16"/>
                </w:rPr>
                <w:delText>Unit Pelaksana Teknis Panti Asuhan Pamardi Yoga</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32412362" w14:textId="295A9F24" w:rsidR="00C471D4" w:rsidRPr="00AC15A8" w:rsidDel="0000362C" w:rsidRDefault="00C471D4" w:rsidP="00FA5464">
            <w:pPr>
              <w:spacing w:after="0" w:line="240" w:lineRule="auto"/>
              <w:rPr>
                <w:del w:id="910" w:author="Hari Laksono" w:date="2018-05-15T15:56:00Z"/>
                <w:rFonts w:ascii="Arial Narrow" w:eastAsia="Times New Roman" w:hAnsi="Arial Narrow" w:cs="Times New Roman"/>
                <w:color w:val="000000"/>
                <w:sz w:val="16"/>
                <w:szCs w:val="16"/>
              </w:rPr>
            </w:pPr>
            <w:del w:id="911" w:author="Hari Laksono" w:date="2018-05-15T15:56:00Z">
              <w:r w:rsidRPr="00AC15A8" w:rsidDel="0000362C">
                <w:rPr>
                  <w:rFonts w:ascii="Arial Narrow" w:eastAsia="Times New Roman" w:hAnsi="Arial Narrow" w:cs="Times New Roman"/>
                  <w:color w:val="000000"/>
                  <w:sz w:val="16"/>
                  <w:szCs w:val="16"/>
                </w:rPr>
                <w:delText>INDARTININGTYAS, SE, MM</w:delText>
              </w:r>
            </w:del>
          </w:p>
        </w:tc>
      </w:tr>
      <w:tr w:rsidR="00C471D4" w:rsidRPr="00AC15A8" w:rsidDel="0000362C" w14:paraId="5E76D6DE" w14:textId="513F10AC" w:rsidTr="00FA5464">
        <w:trPr>
          <w:trHeight w:val="300"/>
          <w:del w:id="912"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0C99F3F" w14:textId="21DCDC1A" w:rsidR="00C471D4" w:rsidRPr="00AC15A8" w:rsidDel="0000362C" w:rsidRDefault="00C471D4" w:rsidP="00FA5464">
            <w:pPr>
              <w:spacing w:after="0" w:line="240" w:lineRule="auto"/>
              <w:jc w:val="center"/>
              <w:rPr>
                <w:del w:id="913" w:author="Hari Laksono" w:date="2018-05-15T15:56:00Z"/>
                <w:rFonts w:ascii="Arial Narrow" w:eastAsia="Times New Roman" w:hAnsi="Arial Narrow" w:cs="Times New Roman"/>
                <w:color w:val="000000"/>
                <w:sz w:val="16"/>
                <w:szCs w:val="16"/>
              </w:rPr>
            </w:pPr>
            <w:del w:id="914" w:author="Hari Laksono" w:date="2018-05-15T15:56:00Z">
              <w:r w:rsidRPr="00AC15A8" w:rsidDel="0000362C">
                <w:rPr>
                  <w:rFonts w:ascii="Arial Narrow" w:eastAsia="Times New Roman" w:hAnsi="Arial Narrow" w:cs="Times New Roman"/>
                  <w:color w:val="000000"/>
                  <w:sz w:val="16"/>
                  <w:szCs w:val="16"/>
                </w:rPr>
                <w:delText>93</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41EEF466" w14:textId="34BAE86F" w:rsidR="00C471D4" w:rsidRPr="00AC15A8" w:rsidDel="0000362C" w:rsidRDefault="00C471D4" w:rsidP="00FA5464">
            <w:pPr>
              <w:spacing w:after="0" w:line="240" w:lineRule="auto"/>
              <w:rPr>
                <w:del w:id="915" w:author="Hari Laksono" w:date="2018-05-15T15:56:00Z"/>
                <w:rFonts w:ascii="Arial Narrow" w:eastAsia="Times New Roman" w:hAnsi="Arial Narrow" w:cs="Times New Roman"/>
                <w:color w:val="000000"/>
                <w:sz w:val="16"/>
                <w:szCs w:val="16"/>
              </w:rPr>
            </w:pPr>
            <w:del w:id="916" w:author="Hari Laksono" w:date="2018-05-15T15:56:00Z">
              <w:r w:rsidRPr="00AC15A8" w:rsidDel="0000362C">
                <w:rPr>
                  <w:rFonts w:ascii="Arial Narrow" w:eastAsia="Times New Roman" w:hAnsi="Arial Narrow" w:cs="Times New Roman"/>
                  <w:color w:val="000000"/>
                  <w:sz w:val="16"/>
                  <w:szCs w:val="16"/>
                </w:rPr>
                <w:delText>Unit Pelaksana Teknis Panti Wredha Dharma Bhakti</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722D5F5" w14:textId="0173C451" w:rsidR="00C471D4" w:rsidRPr="00AC15A8" w:rsidDel="0000362C" w:rsidRDefault="00C471D4" w:rsidP="00FA5464">
            <w:pPr>
              <w:spacing w:after="0" w:line="240" w:lineRule="auto"/>
              <w:rPr>
                <w:del w:id="917" w:author="Hari Laksono" w:date="2018-05-15T15:56:00Z"/>
                <w:rFonts w:ascii="Arial Narrow" w:eastAsia="Times New Roman" w:hAnsi="Arial Narrow" w:cs="Times New Roman"/>
                <w:color w:val="000000"/>
                <w:sz w:val="16"/>
                <w:szCs w:val="16"/>
              </w:rPr>
            </w:pPr>
            <w:del w:id="918" w:author="Hari Laksono" w:date="2018-05-15T15:56:00Z">
              <w:r w:rsidRPr="00AC15A8" w:rsidDel="0000362C">
                <w:rPr>
                  <w:rFonts w:ascii="Arial Narrow" w:eastAsia="Times New Roman" w:hAnsi="Arial Narrow" w:cs="Times New Roman"/>
                  <w:color w:val="000000"/>
                  <w:sz w:val="16"/>
                  <w:szCs w:val="16"/>
                </w:rPr>
                <w:delText>Drs. SURYANTO</w:delText>
              </w:r>
            </w:del>
          </w:p>
        </w:tc>
      </w:tr>
      <w:tr w:rsidR="00C471D4" w:rsidRPr="00AC15A8" w:rsidDel="0000362C" w14:paraId="2F8ECB34" w14:textId="310816EB" w:rsidTr="00FA5464">
        <w:trPr>
          <w:trHeight w:val="300"/>
          <w:del w:id="919"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101DEBB3" w14:textId="7B6F67A1" w:rsidR="00C471D4" w:rsidRPr="00AC15A8" w:rsidDel="0000362C" w:rsidRDefault="00C471D4" w:rsidP="00FA5464">
            <w:pPr>
              <w:spacing w:after="0" w:line="240" w:lineRule="auto"/>
              <w:jc w:val="center"/>
              <w:rPr>
                <w:del w:id="920" w:author="Hari Laksono" w:date="2018-05-15T15:56:00Z"/>
                <w:rFonts w:ascii="Arial Narrow" w:eastAsia="Times New Roman" w:hAnsi="Arial Narrow" w:cs="Times New Roman"/>
                <w:color w:val="000000"/>
                <w:sz w:val="16"/>
                <w:szCs w:val="16"/>
              </w:rPr>
            </w:pPr>
            <w:del w:id="921" w:author="Hari Laksono" w:date="2018-05-15T15:56:00Z">
              <w:r w:rsidRPr="00AC15A8" w:rsidDel="0000362C">
                <w:rPr>
                  <w:rFonts w:ascii="Arial Narrow" w:eastAsia="Times New Roman" w:hAnsi="Arial Narrow" w:cs="Times New Roman"/>
                  <w:color w:val="000000"/>
                  <w:sz w:val="16"/>
                  <w:szCs w:val="16"/>
                </w:rPr>
                <w:delText>94</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6E7FED4" w14:textId="7BE78C49" w:rsidR="00C471D4" w:rsidRPr="00AC15A8" w:rsidDel="0000362C" w:rsidRDefault="00C471D4" w:rsidP="00FA5464">
            <w:pPr>
              <w:spacing w:after="0" w:line="240" w:lineRule="auto"/>
              <w:rPr>
                <w:del w:id="922" w:author="Hari Laksono" w:date="2018-05-15T15:56:00Z"/>
                <w:rFonts w:ascii="Arial Narrow" w:eastAsia="Times New Roman" w:hAnsi="Arial Narrow" w:cs="Times New Roman"/>
                <w:color w:val="000000"/>
                <w:sz w:val="16"/>
                <w:szCs w:val="16"/>
              </w:rPr>
            </w:pPr>
            <w:del w:id="923" w:author="Hari Laksono" w:date="2018-05-15T15:56:00Z">
              <w:r w:rsidRPr="00AC15A8" w:rsidDel="0000362C">
                <w:rPr>
                  <w:rFonts w:ascii="Arial Narrow" w:eastAsia="Times New Roman" w:hAnsi="Arial Narrow" w:cs="Times New Roman"/>
                  <w:color w:val="000000"/>
                  <w:sz w:val="16"/>
                  <w:szCs w:val="16"/>
                </w:rPr>
                <w:delText>Unit Pelaksana Teknis Pelayanan Pajak Daerah Kecamatan Banjarsari</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6D27EBD2" w14:textId="7CFDD602" w:rsidR="00C471D4" w:rsidRPr="00AC15A8" w:rsidDel="0000362C" w:rsidRDefault="00C471D4" w:rsidP="00FA5464">
            <w:pPr>
              <w:spacing w:after="0" w:line="240" w:lineRule="auto"/>
              <w:rPr>
                <w:del w:id="924" w:author="Hari Laksono" w:date="2018-05-15T15:56:00Z"/>
                <w:rFonts w:ascii="Arial Narrow" w:eastAsia="Times New Roman" w:hAnsi="Arial Narrow" w:cs="Times New Roman"/>
                <w:color w:val="000000"/>
                <w:sz w:val="16"/>
                <w:szCs w:val="16"/>
              </w:rPr>
            </w:pPr>
            <w:del w:id="925" w:author="Hari Laksono" w:date="2018-05-15T15:56:00Z">
              <w:r w:rsidRPr="00AC15A8" w:rsidDel="0000362C">
                <w:rPr>
                  <w:rFonts w:ascii="Arial Narrow" w:eastAsia="Times New Roman" w:hAnsi="Arial Narrow" w:cs="Times New Roman"/>
                  <w:color w:val="000000"/>
                  <w:sz w:val="16"/>
                  <w:szCs w:val="16"/>
                </w:rPr>
                <w:delText>WIDIYANTO, S.Sos</w:delText>
              </w:r>
            </w:del>
          </w:p>
        </w:tc>
      </w:tr>
      <w:tr w:rsidR="00C471D4" w:rsidRPr="00AC15A8" w:rsidDel="0000362C" w14:paraId="2FA84641" w14:textId="30DDE852" w:rsidTr="00FA5464">
        <w:trPr>
          <w:trHeight w:val="300"/>
          <w:del w:id="926"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141663BC" w14:textId="1E640985" w:rsidR="00C471D4" w:rsidRPr="00AC15A8" w:rsidDel="0000362C" w:rsidRDefault="00C471D4" w:rsidP="00FA5464">
            <w:pPr>
              <w:spacing w:after="0" w:line="240" w:lineRule="auto"/>
              <w:jc w:val="center"/>
              <w:rPr>
                <w:del w:id="927" w:author="Hari Laksono" w:date="2018-05-15T15:56:00Z"/>
                <w:rFonts w:ascii="Arial Narrow" w:eastAsia="Times New Roman" w:hAnsi="Arial Narrow" w:cs="Times New Roman"/>
                <w:color w:val="000000"/>
                <w:sz w:val="16"/>
                <w:szCs w:val="16"/>
              </w:rPr>
            </w:pPr>
            <w:del w:id="928" w:author="Hari Laksono" w:date="2018-05-15T15:56:00Z">
              <w:r w:rsidRPr="00AC15A8" w:rsidDel="0000362C">
                <w:rPr>
                  <w:rFonts w:ascii="Arial Narrow" w:eastAsia="Times New Roman" w:hAnsi="Arial Narrow" w:cs="Times New Roman"/>
                  <w:color w:val="000000"/>
                  <w:sz w:val="16"/>
                  <w:szCs w:val="16"/>
                </w:rPr>
                <w:delText>95</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39FCCE9B" w14:textId="7ECDE61D" w:rsidR="00C471D4" w:rsidRPr="00AC15A8" w:rsidDel="0000362C" w:rsidRDefault="00C471D4" w:rsidP="00FA5464">
            <w:pPr>
              <w:spacing w:after="0" w:line="240" w:lineRule="auto"/>
              <w:rPr>
                <w:del w:id="929" w:author="Hari Laksono" w:date="2018-05-15T15:56:00Z"/>
                <w:rFonts w:ascii="Arial Narrow" w:eastAsia="Times New Roman" w:hAnsi="Arial Narrow" w:cs="Times New Roman"/>
                <w:color w:val="000000"/>
                <w:sz w:val="16"/>
                <w:szCs w:val="16"/>
              </w:rPr>
            </w:pPr>
            <w:del w:id="930" w:author="Hari Laksono" w:date="2018-05-15T15:56:00Z">
              <w:r w:rsidRPr="00AC15A8" w:rsidDel="0000362C">
                <w:rPr>
                  <w:rFonts w:ascii="Arial Narrow" w:eastAsia="Times New Roman" w:hAnsi="Arial Narrow" w:cs="Times New Roman"/>
                  <w:color w:val="000000"/>
                  <w:sz w:val="16"/>
                  <w:szCs w:val="16"/>
                </w:rPr>
                <w:delText>Unit Pelaksana Teknis Pelayanan Pajak Daerah Kecamatan Jebres</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328EE9B3" w14:textId="3C01EC95" w:rsidR="00C471D4" w:rsidRPr="00AC15A8" w:rsidDel="0000362C" w:rsidRDefault="00C471D4" w:rsidP="00FA5464">
            <w:pPr>
              <w:spacing w:after="0" w:line="240" w:lineRule="auto"/>
              <w:rPr>
                <w:del w:id="931" w:author="Hari Laksono" w:date="2018-05-15T15:56:00Z"/>
                <w:rFonts w:ascii="Arial Narrow" w:eastAsia="Times New Roman" w:hAnsi="Arial Narrow" w:cs="Times New Roman"/>
                <w:color w:val="000000"/>
                <w:sz w:val="16"/>
                <w:szCs w:val="16"/>
              </w:rPr>
            </w:pPr>
            <w:del w:id="932" w:author="Hari Laksono" w:date="2018-05-15T15:56:00Z">
              <w:r w:rsidRPr="00AC15A8" w:rsidDel="0000362C">
                <w:rPr>
                  <w:rFonts w:ascii="Arial Narrow" w:eastAsia="Times New Roman" w:hAnsi="Arial Narrow" w:cs="Times New Roman"/>
                  <w:color w:val="000000"/>
                  <w:sz w:val="16"/>
                  <w:szCs w:val="16"/>
                </w:rPr>
                <w:delText>SUPARTONO, SE, M.Si</w:delText>
              </w:r>
            </w:del>
          </w:p>
        </w:tc>
      </w:tr>
      <w:tr w:rsidR="00C471D4" w:rsidRPr="00AC15A8" w:rsidDel="0000362C" w14:paraId="390D10BF" w14:textId="586BAF66" w:rsidTr="00FA5464">
        <w:trPr>
          <w:trHeight w:val="300"/>
          <w:del w:id="933"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659BF75D" w14:textId="4C26639C" w:rsidR="00C471D4" w:rsidRPr="00AC15A8" w:rsidDel="0000362C" w:rsidRDefault="00C471D4" w:rsidP="00FA5464">
            <w:pPr>
              <w:spacing w:after="0" w:line="240" w:lineRule="auto"/>
              <w:jc w:val="center"/>
              <w:rPr>
                <w:del w:id="934" w:author="Hari Laksono" w:date="2018-05-15T15:56:00Z"/>
                <w:rFonts w:ascii="Arial Narrow" w:eastAsia="Times New Roman" w:hAnsi="Arial Narrow" w:cs="Times New Roman"/>
                <w:color w:val="000000"/>
                <w:sz w:val="16"/>
                <w:szCs w:val="16"/>
              </w:rPr>
            </w:pPr>
            <w:del w:id="935" w:author="Hari Laksono" w:date="2018-05-15T15:56:00Z">
              <w:r w:rsidRPr="00AC15A8" w:rsidDel="0000362C">
                <w:rPr>
                  <w:rFonts w:ascii="Arial Narrow" w:eastAsia="Times New Roman" w:hAnsi="Arial Narrow" w:cs="Times New Roman"/>
                  <w:color w:val="000000"/>
                  <w:sz w:val="16"/>
                  <w:szCs w:val="16"/>
                </w:rPr>
                <w:delText>96</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2B6D9D21" w14:textId="5825A8FB" w:rsidR="00C471D4" w:rsidRPr="00AC15A8" w:rsidDel="0000362C" w:rsidRDefault="00C471D4" w:rsidP="00FA5464">
            <w:pPr>
              <w:spacing w:after="0" w:line="240" w:lineRule="auto"/>
              <w:rPr>
                <w:del w:id="936" w:author="Hari Laksono" w:date="2018-05-15T15:56:00Z"/>
                <w:rFonts w:ascii="Arial Narrow" w:eastAsia="Times New Roman" w:hAnsi="Arial Narrow" w:cs="Times New Roman"/>
                <w:color w:val="000000"/>
                <w:sz w:val="16"/>
                <w:szCs w:val="16"/>
              </w:rPr>
            </w:pPr>
            <w:del w:id="937" w:author="Hari Laksono" w:date="2018-05-15T15:56:00Z">
              <w:r w:rsidRPr="00AC15A8" w:rsidDel="0000362C">
                <w:rPr>
                  <w:rFonts w:ascii="Arial Narrow" w:eastAsia="Times New Roman" w:hAnsi="Arial Narrow" w:cs="Times New Roman"/>
                  <w:color w:val="000000"/>
                  <w:sz w:val="16"/>
                  <w:szCs w:val="16"/>
                </w:rPr>
                <w:delText>Unit Pelaksana Teknis Pelayanan Pajak Daerah Kecamatan Pasar Kliwon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2731B582" w14:textId="37D09833" w:rsidR="00C471D4" w:rsidRPr="00AC15A8" w:rsidDel="0000362C" w:rsidRDefault="00C471D4" w:rsidP="00FA5464">
            <w:pPr>
              <w:spacing w:after="0" w:line="240" w:lineRule="auto"/>
              <w:rPr>
                <w:del w:id="938" w:author="Hari Laksono" w:date="2018-05-15T15:56:00Z"/>
                <w:rFonts w:ascii="Arial Narrow" w:eastAsia="Times New Roman" w:hAnsi="Arial Narrow" w:cs="Times New Roman"/>
                <w:color w:val="000000"/>
                <w:sz w:val="16"/>
                <w:szCs w:val="16"/>
              </w:rPr>
            </w:pPr>
            <w:del w:id="939" w:author="Hari Laksono" w:date="2018-05-15T15:56:00Z">
              <w:r w:rsidRPr="00AC15A8" w:rsidDel="0000362C">
                <w:rPr>
                  <w:rFonts w:ascii="Arial Narrow" w:eastAsia="Times New Roman" w:hAnsi="Arial Narrow" w:cs="Times New Roman"/>
                  <w:color w:val="000000"/>
                  <w:sz w:val="16"/>
                  <w:szCs w:val="16"/>
                </w:rPr>
                <w:delText>TRAINING HARTANTO HW, SE, M.Si</w:delText>
              </w:r>
            </w:del>
          </w:p>
        </w:tc>
      </w:tr>
      <w:tr w:rsidR="00C471D4" w:rsidRPr="00AC15A8" w:rsidDel="0000362C" w14:paraId="03E86E62" w14:textId="08F5C621" w:rsidTr="00FA5464">
        <w:trPr>
          <w:trHeight w:val="300"/>
          <w:del w:id="940"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5484508" w14:textId="3634B1D9" w:rsidR="00C471D4" w:rsidRPr="00AC15A8" w:rsidDel="0000362C" w:rsidRDefault="00C471D4" w:rsidP="00FA5464">
            <w:pPr>
              <w:spacing w:after="0" w:line="240" w:lineRule="auto"/>
              <w:jc w:val="center"/>
              <w:rPr>
                <w:del w:id="941" w:author="Hari Laksono" w:date="2018-05-15T15:56:00Z"/>
                <w:rFonts w:ascii="Arial Narrow" w:eastAsia="Times New Roman" w:hAnsi="Arial Narrow" w:cs="Times New Roman"/>
                <w:color w:val="000000"/>
                <w:sz w:val="16"/>
                <w:szCs w:val="16"/>
              </w:rPr>
            </w:pPr>
            <w:del w:id="942" w:author="Hari Laksono" w:date="2018-05-15T15:56:00Z">
              <w:r w:rsidRPr="00AC15A8" w:rsidDel="0000362C">
                <w:rPr>
                  <w:rFonts w:ascii="Arial Narrow" w:eastAsia="Times New Roman" w:hAnsi="Arial Narrow" w:cs="Times New Roman"/>
                  <w:color w:val="000000"/>
                  <w:sz w:val="16"/>
                  <w:szCs w:val="16"/>
                </w:rPr>
                <w:delText>97</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008D0EFD" w14:textId="1E97AAD9" w:rsidR="00C471D4" w:rsidRPr="00AC15A8" w:rsidDel="0000362C" w:rsidRDefault="00C471D4" w:rsidP="00FA5464">
            <w:pPr>
              <w:spacing w:after="0" w:line="240" w:lineRule="auto"/>
              <w:rPr>
                <w:del w:id="943" w:author="Hari Laksono" w:date="2018-05-15T15:56:00Z"/>
                <w:rFonts w:ascii="Arial Narrow" w:eastAsia="Times New Roman" w:hAnsi="Arial Narrow" w:cs="Times New Roman"/>
                <w:color w:val="000000"/>
                <w:sz w:val="16"/>
                <w:szCs w:val="16"/>
              </w:rPr>
            </w:pPr>
            <w:del w:id="944" w:author="Hari Laksono" w:date="2018-05-15T15:56:00Z">
              <w:r w:rsidRPr="00AC15A8" w:rsidDel="0000362C">
                <w:rPr>
                  <w:rFonts w:ascii="Arial Narrow" w:eastAsia="Times New Roman" w:hAnsi="Arial Narrow" w:cs="Times New Roman"/>
                  <w:color w:val="000000"/>
                  <w:sz w:val="16"/>
                  <w:szCs w:val="16"/>
                </w:rPr>
                <w:delText>Unit Pelaksana Teknis Pelayanan Pajak Daerah Kecamatan Serengan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3E84B389" w14:textId="3B821894" w:rsidR="00C471D4" w:rsidRPr="00AC15A8" w:rsidDel="0000362C" w:rsidRDefault="00C471D4" w:rsidP="00FA5464">
            <w:pPr>
              <w:spacing w:after="0" w:line="240" w:lineRule="auto"/>
              <w:rPr>
                <w:del w:id="945" w:author="Hari Laksono" w:date="2018-05-15T15:56:00Z"/>
                <w:rFonts w:ascii="Arial Narrow" w:eastAsia="Times New Roman" w:hAnsi="Arial Narrow" w:cs="Times New Roman"/>
                <w:color w:val="000000"/>
                <w:sz w:val="16"/>
                <w:szCs w:val="16"/>
              </w:rPr>
            </w:pPr>
            <w:del w:id="946" w:author="Hari Laksono" w:date="2018-05-15T15:56:00Z">
              <w:r w:rsidRPr="00AC15A8" w:rsidDel="0000362C">
                <w:rPr>
                  <w:rFonts w:ascii="Arial Narrow" w:eastAsia="Times New Roman" w:hAnsi="Arial Narrow" w:cs="Times New Roman"/>
                  <w:color w:val="000000"/>
                  <w:sz w:val="16"/>
                  <w:szCs w:val="16"/>
                </w:rPr>
                <w:delText>MULYONO, SE, M.Si</w:delText>
              </w:r>
            </w:del>
          </w:p>
        </w:tc>
      </w:tr>
      <w:tr w:rsidR="00C471D4" w:rsidRPr="00AC15A8" w:rsidDel="0000362C" w14:paraId="4BA5307E" w14:textId="52AEE85C" w:rsidTr="00FA5464">
        <w:trPr>
          <w:trHeight w:val="300"/>
          <w:del w:id="947"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06DF5BDA" w14:textId="57BE83BA" w:rsidR="00C471D4" w:rsidRPr="00AC15A8" w:rsidDel="0000362C" w:rsidRDefault="00C471D4" w:rsidP="00FA5464">
            <w:pPr>
              <w:spacing w:after="0" w:line="240" w:lineRule="auto"/>
              <w:jc w:val="center"/>
              <w:rPr>
                <w:del w:id="948" w:author="Hari Laksono" w:date="2018-05-15T15:56:00Z"/>
                <w:rFonts w:ascii="Arial Narrow" w:eastAsia="Times New Roman" w:hAnsi="Arial Narrow" w:cs="Times New Roman"/>
                <w:color w:val="000000"/>
                <w:sz w:val="16"/>
                <w:szCs w:val="16"/>
              </w:rPr>
            </w:pPr>
            <w:del w:id="949" w:author="Hari Laksono" w:date="2018-05-15T15:56:00Z">
              <w:r w:rsidRPr="00AC15A8" w:rsidDel="0000362C">
                <w:rPr>
                  <w:rFonts w:ascii="Arial Narrow" w:eastAsia="Times New Roman" w:hAnsi="Arial Narrow" w:cs="Times New Roman"/>
                  <w:color w:val="000000"/>
                  <w:sz w:val="16"/>
                  <w:szCs w:val="16"/>
                </w:rPr>
                <w:delText>98</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41D38127" w14:textId="42D06910" w:rsidR="00C471D4" w:rsidRPr="00AC15A8" w:rsidDel="0000362C" w:rsidRDefault="00C471D4" w:rsidP="00FA5464">
            <w:pPr>
              <w:spacing w:after="0" w:line="240" w:lineRule="auto"/>
              <w:rPr>
                <w:del w:id="950" w:author="Hari Laksono" w:date="2018-05-15T15:56:00Z"/>
                <w:rFonts w:ascii="Arial Narrow" w:eastAsia="Times New Roman" w:hAnsi="Arial Narrow" w:cs="Times New Roman"/>
                <w:color w:val="000000"/>
                <w:sz w:val="16"/>
                <w:szCs w:val="16"/>
              </w:rPr>
            </w:pPr>
            <w:del w:id="951" w:author="Hari Laksono" w:date="2018-05-15T15:56:00Z">
              <w:r w:rsidRPr="00AC15A8" w:rsidDel="0000362C">
                <w:rPr>
                  <w:rFonts w:ascii="Arial Narrow" w:eastAsia="Times New Roman" w:hAnsi="Arial Narrow" w:cs="Times New Roman"/>
                  <w:color w:val="000000"/>
                  <w:sz w:val="16"/>
                  <w:szCs w:val="16"/>
                </w:rPr>
                <w:delText>Unit Pelaksana Teknis Pelayanan Terpadu Perempuan dan Anak Surakarta</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6A0E8F87" w14:textId="5A964A58" w:rsidR="00C471D4" w:rsidRPr="00AC15A8" w:rsidDel="0000362C" w:rsidRDefault="00C471D4" w:rsidP="00FA5464">
            <w:pPr>
              <w:spacing w:after="0" w:line="240" w:lineRule="auto"/>
              <w:rPr>
                <w:del w:id="952" w:author="Hari Laksono" w:date="2018-05-15T15:56:00Z"/>
                <w:rFonts w:ascii="Arial Narrow" w:eastAsia="Times New Roman" w:hAnsi="Arial Narrow" w:cs="Times New Roman"/>
                <w:color w:val="000000"/>
                <w:sz w:val="16"/>
                <w:szCs w:val="16"/>
              </w:rPr>
            </w:pPr>
            <w:del w:id="953" w:author="Hari Laksono" w:date="2018-05-15T15:56:00Z">
              <w:r w:rsidRPr="00AC15A8" w:rsidDel="0000362C">
                <w:rPr>
                  <w:rFonts w:ascii="Arial Narrow" w:eastAsia="Times New Roman" w:hAnsi="Arial Narrow" w:cs="Times New Roman"/>
                  <w:color w:val="000000"/>
                  <w:sz w:val="16"/>
                  <w:szCs w:val="16"/>
                </w:rPr>
                <w:delText>SITI DARIYATINI, S.Sos, MM</w:delText>
              </w:r>
            </w:del>
          </w:p>
        </w:tc>
      </w:tr>
      <w:tr w:rsidR="00C471D4" w:rsidRPr="00AC15A8" w:rsidDel="0000362C" w14:paraId="6E03A633" w14:textId="1A7C68B9" w:rsidTr="00FA5464">
        <w:trPr>
          <w:trHeight w:val="300"/>
          <w:del w:id="954"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1B4234AE" w14:textId="1B14FBD3" w:rsidR="00C471D4" w:rsidRPr="00AC15A8" w:rsidDel="0000362C" w:rsidRDefault="00C471D4" w:rsidP="00FA5464">
            <w:pPr>
              <w:spacing w:after="0" w:line="240" w:lineRule="auto"/>
              <w:jc w:val="center"/>
              <w:rPr>
                <w:del w:id="955" w:author="Hari Laksono" w:date="2018-05-15T15:56:00Z"/>
                <w:rFonts w:ascii="Arial Narrow" w:eastAsia="Times New Roman" w:hAnsi="Arial Narrow" w:cs="Times New Roman"/>
                <w:color w:val="000000"/>
                <w:sz w:val="16"/>
                <w:szCs w:val="16"/>
              </w:rPr>
            </w:pPr>
            <w:del w:id="956" w:author="Hari Laksono" w:date="2018-05-15T15:56:00Z">
              <w:r w:rsidRPr="00AC15A8" w:rsidDel="0000362C">
                <w:rPr>
                  <w:rFonts w:ascii="Arial Narrow" w:eastAsia="Times New Roman" w:hAnsi="Arial Narrow" w:cs="Times New Roman"/>
                  <w:color w:val="000000"/>
                  <w:sz w:val="16"/>
                  <w:szCs w:val="16"/>
                </w:rPr>
                <w:delText>99</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55EBC80F" w14:textId="0F0D7E6F" w:rsidR="00C471D4" w:rsidRPr="00AC15A8" w:rsidDel="0000362C" w:rsidRDefault="00C471D4" w:rsidP="00FA5464">
            <w:pPr>
              <w:spacing w:after="0" w:line="240" w:lineRule="auto"/>
              <w:rPr>
                <w:del w:id="957" w:author="Hari Laksono" w:date="2018-05-15T15:56:00Z"/>
                <w:rFonts w:ascii="Arial Narrow" w:eastAsia="Times New Roman" w:hAnsi="Arial Narrow" w:cs="Times New Roman"/>
                <w:color w:val="000000"/>
                <w:sz w:val="16"/>
                <w:szCs w:val="16"/>
              </w:rPr>
            </w:pPr>
            <w:del w:id="958" w:author="Hari Laksono" w:date="2018-05-15T15:56:00Z">
              <w:r w:rsidRPr="00AC15A8" w:rsidDel="0000362C">
                <w:rPr>
                  <w:rFonts w:ascii="Arial Narrow" w:eastAsia="Times New Roman" w:hAnsi="Arial Narrow" w:cs="Times New Roman"/>
                  <w:color w:val="000000"/>
                  <w:sz w:val="16"/>
                  <w:szCs w:val="16"/>
                </w:rPr>
                <w:delText>Unit Pelaksana Teknis Pendidikan Kecamatan Banjarsari</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5166C0EA" w14:textId="13B82552" w:rsidR="00C471D4" w:rsidRPr="00AC15A8" w:rsidDel="0000362C" w:rsidRDefault="00C471D4" w:rsidP="00FA5464">
            <w:pPr>
              <w:spacing w:after="0" w:line="240" w:lineRule="auto"/>
              <w:rPr>
                <w:del w:id="959" w:author="Hari Laksono" w:date="2018-05-15T15:56:00Z"/>
                <w:rFonts w:ascii="Arial Narrow" w:eastAsia="Times New Roman" w:hAnsi="Arial Narrow" w:cs="Times New Roman"/>
                <w:color w:val="000000"/>
                <w:sz w:val="16"/>
                <w:szCs w:val="16"/>
              </w:rPr>
            </w:pPr>
            <w:del w:id="960" w:author="Hari Laksono" w:date="2018-05-15T15:56:00Z">
              <w:r w:rsidRPr="00AC15A8" w:rsidDel="0000362C">
                <w:rPr>
                  <w:rFonts w:ascii="Arial Narrow" w:eastAsia="Times New Roman" w:hAnsi="Arial Narrow" w:cs="Times New Roman"/>
                  <w:color w:val="000000"/>
                  <w:sz w:val="16"/>
                  <w:szCs w:val="16"/>
                </w:rPr>
                <w:delText>Drs. SUDARTO</w:delText>
              </w:r>
            </w:del>
          </w:p>
        </w:tc>
      </w:tr>
      <w:tr w:rsidR="00C471D4" w:rsidRPr="00AC15A8" w:rsidDel="0000362C" w14:paraId="6FBBF021" w14:textId="30496EE9" w:rsidTr="00FA5464">
        <w:trPr>
          <w:trHeight w:val="300"/>
          <w:del w:id="961"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1D0BE086" w14:textId="31CA41F2" w:rsidR="00C471D4" w:rsidRPr="00AC15A8" w:rsidDel="0000362C" w:rsidRDefault="00C471D4" w:rsidP="00FA5464">
            <w:pPr>
              <w:spacing w:after="0" w:line="240" w:lineRule="auto"/>
              <w:jc w:val="center"/>
              <w:rPr>
                <w:del w:id="962" w:author="Hari Laksono" w:date="2018-05-15T15:56:00Z"/>
                <w:rFonts w:ascii="Arial Narrow" w:eastAsia="Times New Roman" w:hAnsi="Arial Narrow" w:cs="Times New Roman"/>
                <w:color w:val="000000"/>
                <w:sz w:val="16"/>
                <w:szCs w:val="16"/>
              </w:rPr>
            </w:pPr>
            <w:del w:id="963" w:author="Hari Laksono" w:date="2018-05-15T15:56:00Z">
              <w:r w:rsidRPr="00AC15A8" w:rsidDel="0000362C">
                <w:rPr>
                  <w:rFonts w:ascii="Arial Narrow" w:eastAsia="Times New Roman" w:hAnsi="Arial Narrow" w:cs="Times New Roman"/>
                  <w:color w:val="000000"/>
                  <w:sz w:val="16"/>
                  <w:szCs w:val="16"/>
                </w:rPr>
                <w:delText>100</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BB14107" w14:textId="3750B85B" w:rsidR="00C471D4" w:rsidRPr="00AC15A8" w:rsidDel="0000362C" w:rsidRDefault="00C471D4" w:rsidP="00FA5464">
            <w:pPr>
              <w:spacing w:after="0" w:line="240" w:lineRule="auto"/>
              <w:rPr>
                <w:del w:id="964" w:author="Hari Laksono" w:date="2018-05-15T15:56:00Z"/>
                <w:rFonts w:ascii="Arial Narrow" w:eastAsia="Times New Roman" w:hAnsi="Arial Narrow" w:cs="Times New Roman"/>
                <w:color w:val="000000"/>
                <w:sz w:val="16"/>
                <w:szCs w:val="16"/>
              </w:rPr>
            </w:pPr>
            <w:del w:id="965" w:author="Hari Laksono" w:date="2018-05-15T15:56:00Z">
              <w:r w:rsidRPr="00AC15A8" w:rsidDel="0000362C">
                <w:rPr>
                  <w:rFonts w:ascii="Arial Narrow" w:eastAsia="Times New Roman" w:hAnsi="Arial Narrow" w:cs="Times New Roman"/>
                  <w:color w:val="000000"/>
                  <w:sz w:val="16"/>
                  <w:szCs w:val="16"/>
                </w:rPr>
                <w:delText>Unit Pelaksana Teknis Pendidikan Kecamatan Jebres</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A18AD45" w14:textId="2EBD53ED" w:rsidR="00C471D4" w:rsidRPr="00AC15A8" w:rsidDel="0000362C" w:rsidRDefault="00C471D4" w:rsidP="00FA5464">
            <w:pPr>
              <w:spacing w:after="0" w:line="240" w:lineRule="auto"/>
              <w:rPr>
                <w:del w:id="966" w:author="Hari Laksono" w:date="2018-05-15T15:56:00Z"/>
                <w:rFonts w:ascii="Arial Narrow" w:eastAsia="Times New Roman" w:hAnsi="Arial Narrow" w:cs="Times New Roman"/>
                <w:color w:val="000000"/>
                <w:sz w:val="16"/>
                <w:szCs w:val="16"/>
              </w:rPr>
            </w:pPr>
            <w:del w:id="967" w:author="Hari Laksono" w:date="2018-05-15T15:56:00Z">
              <w:r w:rsidRPr="00AC15A8" w:rsidDel="0000362C">
                <w:rPr>
                  <w:rFonts w:ascii="Arial Narrow" w:eastAsia="Times New Roman" w:hAnsi="Arial Narrow" w:cs="Times New Roman"/>
                  <w:color w:val="000000"/>
                  <w:sz w:val="16"/>
                  <w:szCs w:val="16"/>
                </w:rPr>
                <w:delText>Drs. JOKO SUPRAPTO, M.Pd</w:delText>
              </w:r>
            </w:del>
          </w:p>
        </w:tc>
      </w:tr>
      <w:tr w:rsidR="00C471D4" w:rsidRPr="00AC15A8" w:rsidDel="0000362C" w14:paraId="664029F3" w14:textId="1A1F1027" w:rsidTr="00FA5464">
        <w:trPr>
          <w:trHeight w:val="300"/>
          <w:del w:id="968"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17F80772" w14:textId="0C30A2E2" w:rsidR="00C471D4" w:rsidRPr="00AC15A8" w:rsidDel="0000362C" w:rsidRDefault="00C471D4" w:rsidP="00FA5464">
            <w:pPr>
              <w:spacing w:after="0" w:line="240" w:lineRule="auto"/>
              <w:jc w:val="center"/>
              <w:rPr>
                <w:del w:id="969" w:author="Hari Laksono" w:date="2018-05-15T15:56:00Z"/>
                <w:rFonts w:ascii="Arial Narrow" w:eastAsia="Times New Roman" w:hAnsi="Arial Narrow" w:cs="Times New Roman"/>
                <w:color w:val="000000"/>
                <w:sz w:val="16"/>
                <w:szCs w:val="16"/>
              </w:rPr>
            </w:pPr>
            <w:del w:id="970" w:author="Hari Laksono" w:date="2018-05-15T15:56:00Z">
              <w:r w:rsidRPr="00AC15A8" w:rsidDel="0000362C">
                <w:rPr>
                  <w:rFonts w:ascii="Arial Narrow" w:eastAsia="Times New Roman" w:hAnsi="Arial Narrow" w:cs="Times New Roman"/>
                  <w:color w:val="000000"/>
                  <w:sz w:val="16"/>
                  <w:szCs w:val="16"/>
                </w:rPr>
                <w:delText>101</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214251CB" w14:textId="40E58175" w:rsidR="00C471D4" w:rsidRPr="00AC15A8" w:rsidDel="0000362C" w:rsidRDefault="00C471D4" w:rsidP="00FA5464">
            <w:pPr>
              <w:spacing w:after="0" w:line="240" w:lineRule="auto"/>
              <w:rPr>
                <w:del w:id="971" w:author="Hari Laksono" w:date="2018-05-15T15:56:00Z"/>
                <w:rFonts w:ascii="Arial Narrow" w:eastAsia="Times New Roman" w:hAnsi="Arial Narrow" w:cs="Times New Roman"/>
                <w:color w:val="000000"/>
                <w:sz w:val="16"/>
                <w:szCs w:val="16"/>
              </w:rPr>
            </w:pPr>
            <w:del w:id="972" w:author="Hari Laksono" w:date="2018-05-15T15:56:00Z">
              <w:r w:rsidRPr="00AC15A8" w:rsidDel="0000362C">
                <w:rPr>
                  <w:rFonts w:ascii="Arial Narrow" w:eastAsia="Times New Roman" w:hAnsi="Arial Narrow" w:cs="Times New Roman"/>
                  <w:color w:val="000000"/>
                  <w:sz w:val="16"/>
                  <w:szCs w:val="16"/>
                </w:rPr>
                <w:delText>Unit Pelaksana Teknis Pendidikan Kecamatan Laweyan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0848A720" w14:textId="3FA438AD" w:rsidR="00C471D4" w:rsidRPr="00AC15A8" w:rsidDel="0000362C" w:rsidRDefault="00C471D4" w:rsidP="00FA5464">
            <w:pPr>
              <w:spacing w:after="0" w:line="240" w:lineRule="auto"/>
              <w:rPr>
                <w:del w:id="973" w:author="Hari Laksono" w:date="2018-05-15T15:56:00Z"/>
                <w:rFonts w:ascii="Arial Narrow" w:eastAsia="Times New Roman" w:hAnsi="Arial Narrow" w:cs="Times New Roman"/>
                <w:color w:val="000000"/>
                <w:sz w:val="16"/>
                <w:szCs w:val="16"/>
              </w:rPr>
            </w:pPr>
            <w:del w:id="974" w:author="Hari Laksono" w:date="2018-05-15T15:56:00Z">
              <w:r w:rsidRPr="00AC15A8" w:rsidDel="0000362C">
                <w:rPr>
                  <w:rFonts w:ascii="Arial Narrow" w:eastAsia="Times New Roman" w:hAnsi="Arial Narrow" w:cs="Times New Roman"/>
                  <w:color w:val="000000"/>
                  <w:sz w:val="16"/>
                  <w:szCs w:val="16"/>
                </w:rPr>
                <w:delText>Drs. PARYONO, SH, M.H.</w:delText>
              </w:r>
            </w:del>
          </w:p>
        </w:tc>
      </w:tr>
      <w:tr w:rsidR="00C471D4" w:rsidRPr="00AC15A8" w:rsidDel="0000362C" w14:paraId="1EA57530" w14:textId="14D5EA18" w:rsidTr="00FA5464">
        <w:trPr>
          <w:trHeight w:val="300"/>
          <w:del w:id="975"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6963960" w14:textId="34BB70B3" w:rsidR="00C471D4" w:rsidRPr="00AC15A8" w:rsidDel="0000362C" w:rsidRDefault="00C471D4" w:rsidP="00FA5464">
            <w:pPr>
              <w:spacing w:after="0" w:line="240" w:lineRule="auto"/>
              <w:jc w:val="center"/>
              <w:rPr>
                <w:del w:id="976" w:author="Hari Laksono" w:date="2018-05-15T15:56:00Z"/>
                <w:rFonts w:ascii="Arial Narrow" w:eastAsia="Times New Roman" w:hAnsi="Arial Narrow" w:cs="Times New Roman"/>
                <w:color w:val="000000"/>
                <w:sz w:val="16"/>
                <w:szCs w:val="16"/>
              </w:rPr>
            </w:pPr>
            <w:del w:id="977" w:author="Hari Laksono" w:date="2018-05-15T15:56:00Z">
              <w:r w:rsidRPr="00AC15A8" w:rsidDel="0000362C">
                <w:rPr>
                  <w:rFonts w:ascii="Arial Narrow" w:eastAsia="Times New Roman" w:hAnsi="Arial Narrow" w:cs="Times New Roman"/>
                  <w:color w:val="000000"/>
                  <w:sz w:val="16"/>
                  <w:szCs w:val="16"/>
                </w:rPr>
                <w:delText>102</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0C23F983" w14:textId="33FD8DB4" w:rsidR="00C471D4" w:rsidRPr="00AC15A8" w:rsidDel="0000362C" w:rsidRDefault="00C471D4" w:rsidP="00FA5464">
            <w:pPr>
              <w:spacing w:after="0" w:line="240" w:lineRule="auto"/>
              <w:rPr>
                <w:del w:id="978" w:author="Hari Laksono" w:date="2018-05-15T15:56:00Z"/>
                <w:rFonts w:ascii="Arial Narrow" w:eastAsia="Times New Roman" w:hAnsi="Arial Narrow" w:cs="Times New Roman"/>
                <w:color w:val="000000"/>
                <w:sz w:val="16"/>
                <w:szCs w:val="16"/>
              </w:rPr>
            </w:pPr>
            <w:del w:id="979" w:author="Hari Laksono" w:date="2018-05-15T15:56:00Z">
              <w:r w:rsidRPr="00AC15A8" w:rsidDel="0000362C">
                <w:rPr>
                  <w:rFonts w:ascii="Arial Narrow" w:eastAsia="Times New Roman" w:hAnsi="Arial Narrow" w:cs="Times New Roman"/>
                  <w:color w:val="000000"/>
                  <w:sz w:val="16"/>
                  <w:szCs w:val="16"/>
                </w:rPr>
                <w:delText>Unit Pelaksana Teknis Pendidikan Kecamatan Pasar Kliwon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5B27BDB3" w14:textId="2131F6CD" w:rsidR="00C471D4" w:rsidRPr="00AC15A8" w:rsidDel="0000362C" w:rsidRDefault="00C471D4" w:rsidP="00FA5464">
            <w:pPr>
              <w:spacing w:after="0" w:line="240" w:lineRule="auto"/>
              <w:rPr>
                <w:del w:id="980" w:author="Hari Laksono" w:date="2018-05-15T15:56:00Z"/>
                <w:rFonts w:ascii="Arial Narrow" w:eastAsia="Times New Roman" w:hAnsi="Arial Narrow" w:cs="Times New Roman"/>
                <w:color w:val="000000"/>
                <w:sz w:val="16"/>
                <w:szCs w:val="16"/>
              </w:rPr>
            </w:pPr>
            <w:del w:id="981" w:author="Hari Laksono" w:date="2018-05-15T15:56:00Z">
              <w:r w:rsidRPr="00AC15A8" w:rsidDel="0000362C">
                <w:rPr>
                  <w:rFonts w:ascii="Arial Narrow" w:eastAsia="Times New Roman" w:hAnsi="Arial Narrow" w:cs="Times New Roman"/>
                  <w:color w:val="000000"/>
                  <w:sz w:val="16"/>
                  <w:szCs w:val="16"/>
                </w:rPr>
                <w:delText>SUNARYO, S.Pd, M.Pd.</w:delText>
              </w:r>
            </w:del>
          </w:p>
        </w:tc>
      </w:tr>
      <w:tr w:rsidR="00C471D4" w:rsidRPr="00AC15A8" w:rsidDel="0000362C" w14:paraId="783B6354" w14:textId="428D9C20" w:rsidTr="00FA5464">
        <w:trPr>
          <w:trHeight w:val="300"/>
          <w:del w:id="982"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4C8D8143" w14:textId="6D826977" w:rsidR="00C471D4" w:rsidRPr="00AC15A8" w:rsidDel="0000362C" w:rsidRDefault="00C471D4" w:rsidP="00FA5464">
            <w:pPr>
              <w:spacing w:after="0" w:line="240" w:lineRule="auto"/>
              <w:jc w:val="center"/>
              <w:rPr>
                <w:del w:id="983" w:author="Hari Laksono" w:date="2018-05-15T15:56:00Z"/>
                <w:rFonts w:ascii="Arial Narrow" w:eastAsia="Times New Roman" w:hAnsi="Arial Narrow" w:cs="Times New Roman"/>
                <w:color w:val="000000"/>
                <w:sz w:val="16"/>
                <w:szCs w:val="16"/>
              </w:rPr>
            </w:pPr>
            <w:del w:id="984" w:author="Hari Laksono" w:date="2018-05-15T15:56:00Z">
              <w:r w:rsidRPr="00AC15A8" w:rsidDel="0000362C">
                <w:rPr>
                  <w:rFonts w:ascii="Arial Narrow" w:eastAsia="Times New Roman" w:hAnsi="Arial Narrow" w:cs="Times New Roman"/>
                  <w:color w:val="000000"/>
                  <w:sz w:val="16"/>
                  <w:szCs w:val="16"/>
                </w:rPr>
                <w:delText>103</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6BA4C479" w14:textId="3F14F6C3" w:rsidR="00C471D4" w:rsidRPr="00AC15A8" w:rsidDel="0000362C" w:rsidRDefault="00C471D4" w:rsidP="00FA5464">
            <w:pPr>
              <w:spacing w:after="0" w:line="240" w:lineRule="auto"/>
              <w:rPr>
                <w:del w:id="985" w:author="Hari Laksono" w:date="2018-05-15T15:56:00Z"/>
                <w:rFonts w:ascii="Arial Narrow" w:eastAsia="Times New Roman" w:hAnsi="Arial Narrow" w:cs="Times New Roman"/>
                <w:color w:val="000000"/>
                <w:sz w:val="16"/>
                <w:szCs w:val="16"/>
              </w:rPr>
            </w:pPr>
            <w:del w:id="986" w:author="Hari Laksono" w:date="2018-05-15T15:56:00Z">
              <w:r w:rsidRPr="00AC15A8" w:rsidDel="0000362C">
                <w:rPr>
                  <w:rFonts w:ascii="Arial Narrow" w:eastAsia="Times New Roman" w:hAnsi="Arial Narrow" w:cs="Times New Roman"/>
                  <w:color w:val="000000"/>
                  <w:sz w:val="16"/>
                  <w:szCs w:val="16"/>
                </w:rPr>
                <w:delText>Unit Pelaksana Teknis Penjaminan Kesehatan Masyarakat Surakarta</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2B124DB2" w14:textId="224B6C7C" w:rsidR="00C471D4" w:rsidRPr="00AC15A8" w:rsidDel="0000362C" w:rsidRDefault="00C471D4" w:rsidP="00FA5464">
            <w:pPr>
              <w:spacing w:after="0" w:line="240" w:lineRule="auto"/>
              <w:rPr>
                <w:del w:id="987" w:author="Hari Laksono" w:date="2018-05-15T15:56:00Z"/>
                <w:rFonts w:ascii="Arial Narrow" w:eastAsia="Times New Roman" w:hAnsi="Arial Narrow" w:cs="Times New Roman"/>
                <w:color w:val="000000"/>
                <w:sz w:val="16"/>
                <w:szCs w:val="16"/>
              </w:rPr>
            </w:pPr>
            <w:del w:id="988" w:author="Hari Laksono" w:date="2018-05-15T15:56:00Z">
              <w:r w:rsidRPr="00AC15A8" w:rsidDel="0000362C">
                <w:rPr>
                  <w:rFonts w:ascii="Arial Narrow" w:eastAsia="Times New Roman" w:hAnsi="Arial Narrow" w:cs="Times New Roman"/>
                  <w:color w:val="000000"/>
                  <w:sz w:val="16"/>
                  <w:szCs w:val="16"/>
                </w:rPr>
                <w:delText>SRI WINARNI, S.KM</w:delText>
              </w:r>
            </w:del>
          </w:p>
        </w:tc>
      </w:tr>
      <w:tr w:rsidR="00C471D4" w:rsidRPr="00AC15A8" w:rsidDel="0000362C" w14:paraId="2224CF0E" w14:textId="71D86B54" w:rsidTr="00FA5464">
        <w:trPr>
          <w:trHeight w:val="300"/>
          <w:del w:id="989"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195E7A2A" w14:textId="4DAB519D" w:rsidR="00C471D4" w:rsidRPr="00AC15A8" w:rsidDel="0000362C" w:rsidRDefault="00C471D4" w:rsidP="00FA5464">
            <w:pPr>
              <w:spacing w:after="0" w:line="240" w:lineRule="auto"/>
              <w:jc w:val="center"/>
              <w:rPr>
                <w:del w:id="990" w:author="Hari Laksono" w:date="2018-05-15T15:56:00Z"/>
                <w:rFonts w:ascii="Arial Narrow" w:eastAsia="Times New Roman" w:hAnsi="Arial Narrow" w:cs="Times New Roman"/>
                <w:color w:val="000000"/>
                <w:sz w:val="16"/>
                <w:szCs w:val="16"/>
              </w:rPr>
            </w:pPr>
            <w:del w:id="991" w:author="Hari Laksono" w:date="2018-05-15T15:56:00Z">
              <w:r w:rsidRPr="00AC15A8" w:rsidDel="0000362C">
                <w:rPr>
                  <w:rFonts w:ascii="Arial Narrow" w:eastAsia="Times New Roman" w:hAnsi="Arial Narrow" w:cs="Times New Roman"/>
                  <w:color w:val="000000"/>
                  <w:sz w:val="16"/>
                  <w:szCs w:val="16"/>
                </w:rPr>
                <w:delText>104</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58815F6B" w14:textId="4066D3A5" w:rsidR="00C471D4" w:rsidRPr="00AC15A8" w:rsidDel="0000362C" w:rsidRDefault="00C471D4" w:rsidP="00FA5464">
            <w:pPr>
              <w:spacing w:after="0" w:line="240" w:lineRule="auto"/>
              <w:rPr>
                <w:del w:id="992" w:author="Hari Laksono" w:date="2018-05-15T15:56:00Z"/>
                <w:rFonts w:ascii="Arial Narrow" w:eastAsia="Times New Roman" w:hAnsi="Arial Narrow" w:cs="Times New Roman"/>
                <w:color w:val="000000"/>
                <w:sz w:val="16"/>
                <w:szCs w:val="16"/>
              </w:rPr>
            </w:pPr>
            <w:del w:id="993" w:author="Hari Laksono" w:date="2018-05-15T15:56:00Z">
              <w:r w:rsidRPr="00AC15A8" w:rsidDel="0000362C">
                <w:rPr>
                  <w:rFonts w:ascii="Arial Narrow" w:eastAsia="Times New Roman" w:hAnsi="Arial Narrow" w:cs="Times New Roman"/>
                  <w:color w:val="000000"/>
                  <w:sz w:val="16"/>
                  <w:szCs w:val="16"/>
                </w:rPr>
                <w:delText>Unit Pelaksana Teknis Pusat Kesehatan Hewan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7636749E" w14:textId="43D23217" w:rsidR="00C471D4" w:rsidRPr="00AC15A8" w:rsidDel="0000362C" w:rsidRDefault="00C471D4" w:rsidP="00FA5464">
            <w:pPr>
              <w:spacing w:after="0" w:line="240" w:lineRule="auto"/>
              <w:rPr>
                <w:del w:id="994" w:author="Hari Laksono" w:date="2018-05-15T15:56:00Z"/>
                <w:rFonts w:ascii="Arial Narrow" w:eastAsia="Times New Roman" w:hAnsi="Arial Narrow" w:cs="Times New Roman"/>
                <w:color w:val="000000"/>
                <w:sz w:val="16"/>
                <w:szCs w:val="16"/>
              </w:rPr>
            </w:pPr>
            <w:del w:id="995" w:author="Hari Laksono" w:date="2018-05-15T15:56:00Z">
              <w:r w:rsidRPr="00AC15A8" w:rsidDel="0000362C">
                <w:rPr>
                  <w:rFonts w:ascii="Arial Narrow" w:eastAsia="Times New Roman" w:hAnsi="Arial Narrow" w:cs="Times New Roman"/>
                  <w:color w:val="000000"/>
                  <w:sz w:val="16"/>
                  <w:szCs w:val="16"/>
                </w:rPr>
                <w:delText>drh. WISNU DWI ENDRO UTOMO</w:delText>
              </w:r>
            </w:del>
          </w:p>
        </w:tc>
      </w:tr>
      <w:tr w:rsidR="00C471D4" w:rsidRPr="00AC15A8" w:rsidDel="0000362C" w14:paraId="62E81914" w14:textId="42EA8410" w:rsidTr="00FA5464">
        <w:trPr>
          <w:trHeight w:val="300"/>
          <w:del w:id="996"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79281716" w14:textId="169A6097" w:rsidR="00C471D4" w:rsidRPr="00AC15A8" w:rsidDel="0000362C" w:rsidRDefault="00C471D4" w:rsidP="00FA5464">
            <w:pPr>
              <w:spacing w:after="0" w:line="240" w:lineRule="auto"/>
              <w:jc w:val="center"/>
              <w:rPr>
                <w:del w:id="997" w:author="Hari Laksono" w:date="2018-05-15T15:56:00Z"/>
                <w:rFonts w:ascii="Arial Narrow" w:eastAsia="Times New Roman" w:hAnsi="Arial Narrow" w:cs="Times New Roman"/>
                <w:color w:val="000000"/>
                <w:sz w:val="16"/>
                <w:szCs w:val="16"/>
              </w:rPr>
            </w:pPr>
            <w:del w:id="998" w:author="Hari Laksono" w:date="2018-05-15T15:56:00Z">
              <w:r w:rsidRPr="00AC15A8" w:rsidDel="0000362C">
                <w:rPr>
                  <w:rFonts w:ascii="Arial Narrow" w:eastAsia="Times New Roman" w:hAnsi="Arial Narrow" w:cs="Times New Roman"/>
                  <w:color w:val="000000"/>
                  <w:sz w:val="16"/>
                  <w:szCs w:val="16"/>
                </w:rPr>
                <w:delText>105</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120AA061" w14:textId="10BE0D0D" w:rsidR="00C471D4" w:rsidRPr="00AC15A8" w:rsidDel="0000362C" w:rsidRDefault="00C471D4" w:rsidP="00FA5464">
            <w:pPr>
              <w:spacing w:after="0" w:line="240" w:lineRule="auto"/>
              <w:rPr>
                <w:del w:id="999" w:author="Hari Laksono" w:date="2018-05-15T15:56:00Z"/>
                <w:rFonts w:ascii="Arial Narrow" w:eastAsia="Times New Roman" w:hAnsi="Arial Narrow" w:cs="Times New Roman"/>
                <w:color w:val="000000"/>
                <w:sz w:val="16"/>
                <w:szCs w:val="16"/>
              </w:rPr>
            </w:pPr>
            <w:del w:id="1000" w:author="Hari Laksono" w:date="2018-05-15T15:56:00Z">
              <w:r w:rsidRPr="00AC15A8" w:rsidDel="0000362C">
                <w:rPr>
                  <w:rFonts w:ascii="Arial Narrow" w:eastAsia="Times New Roman" w:hAnsi="Arial Narrow" w:cs="Times New Roman"/>
                  <w:color w:val="000000"/>
                  <w:sz w:val="16"/>
                  <w:szCs w:val="16"/>
                </w:rPr>
                <w:delText>Unit Pelaksana Teknis Pusat Layanan Autis</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3CB7669B" w14:textId="660758E7" w:rsidR="00C471D4" w:rsidRPr="00AC15A8" w:rsidDel="0000362C" w:rsidRDefault="00C471D4" w:rsidP="00FA5464">
            <w:pPr>
              <w:spacing w:after="0" w:line="240" w:lineRule="auto"/>
              <w:rPr>
                <w:del w:id="1001" w:author="Hari Laksono" w:date="2018-05-15T15:56:00Z"/>
                <w:rFonts w:ascii="Arial Narrow" w:eastAsia="Times New Roman" w:hAnsi="Arial Narrow" w:cs="Times New Roman"/>
                <w:color w:val="000000"/>
                <w:sz w:val="16"/>
                <w:szCs w:val="16"/>
              </w:rPr>
            </w:pPr>
            <w:del w:id="1002" w:author="Hari Laksono" w:date="2018-05-15T15:56:00Z">
              <w:r w:rsidRPr="00AC15A8" w:rsidDel="0000362C">
                <w:rPr>
                  <w:rFonts w:ascii="Arial Narrow" w:eastAsia="Times New Roman" w:hAnsi="Arial Narrow" w:cs="Times New Roman"/>
                  <w:color w:val="000000"/>
                  <w:sz w:val="16"/>
                  <w:szCs w:val="16"/>
                </w:rPr>
                <w:delText>Drs. HASTO DARYANTO, M.Pd.</w:delText>
              </w:r>
            </w:del>
          </w:p>
        </w:tc>
      </w:tr>
      <w:tr w:rsidR="00C471D4" w:rsidRPr="00AC15A8" w:rsidDel="0000362C" w14:paraId="0B4FAE27" w14:textId="22349715" w:rsidTr="00FA5464">
        <w:trPr>
          <w:trHeight w:val="300"/>
          <w:del w:id="1003"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7D170D1F" w14:textId="39D9341A" w:rsidR="00C471D4" w:rsidRPr="00AC15A8" w:rsidDel="0000362C" w:rsidRDefault="00C471D4" w:rsidP="00FA5464">
            <w:pPr>
              <w:spacing w:after="0" w:line="240" w:lineRule="auto"/>
              <w:jc w:val="center"/>
              <w:rPr>
                <w:del w:id="1004" w:author="Hari Laksono" w:date="2018-05-15T15:56:00Z"/>
                <w:rFonts w:ascii="Arial Narrow" w:eastAsia="Times New Roman" w:hAnsi="Arial Narrow" w:cs="Times New Roman"/>
                <w:color w:val="000000"/>
                <w:sz w:val="16"/>
                <w:szCs w:val="16"/>
              </w:rPr>
            </w:pPr>
            <w:del w:id="1005" w:author="Hari Laksono" w:date="2018-05-15T15:56:00Z">
              <w:r w:rsidRPr="00AC15A8" w:rsidDel="0000362C">
                <w:rPr>
                  <w:rFonts w:ascii="Arial Narrow" w:eastAsia="Times New Roman" w:hAnsi="Arial Narrow" w:cs="Times New Roman"/>
                  <w:color w:val="000000"/>
                  <w:sz w:val="16"/>
                  <w:szCs w:val="16"/>
                </w:rPr>
                <w:delText>106</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785F5DF0" w14:textId="5CB09E90" w:rsidR="00C471D4" w:rsidRPr="00AC15A8" w:rsidDel="0000362C" w:rsidRDefault="00C471D4" w:rsidP="00FA5464">
            <w:pPr>
              <w:spacing w:after="0" w:line="240" w:lineRule="auto"/>
              <w:rPr>
                <w:del w:id="1006" w:author="Hari Laksono" w:date="2018-05-15T15:56:00Z"/>
                <w:rFonts w:ascii="Arial Narrow" w:eastAsia="Times New Roman" w:hAnsi="Arial Narrow" w:cs="Times New Roman"/>
                <w:color w:val="000000"/>
                <w:sz w:val="16"/>
                <w:szCs w:val="16"/>
              </w:rPr>
            </w:pPr>
            <w:del w:id="1007" w:author="Hari Laksono" w:date="2018-05-15T15:56:00Z">
              <w:r w:rsidRPr="00AC15A8" w:rsidDel="0000362C">
                <w:rPr>
                  <w:rFonts w:ascii="Arial Narrow" w:eastAsia="Times New Roman" w:hAnsi="Arial Narrow" w:cs="Times New Roman"/>
                  <w:color w:val="000000"/>
                  <w:sz w:val="16"/>
                  <w:szCs w:val="16"/>
                </w:rPr>
                <w:delText>Unit Pelaksana Teknis Pusat Layanan Usaha Terpadu</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7DA3ADCE" w14:textId="7EBFE156" w:rsidR="00C471D4" w:rsidRPr="00AC15A8" w:rsidDel="0000362C" w:rsidRDefault="00C471D4" w:rsidP="00FA5464">
            <w:pPr>
              <w:spacing w:after="0" w:line="240" w:lineRule="auto"/>
              <w:rPr>
                <w:del w:id="1008" w:author="Hari Laksono" w:date="2018-05-15T15:56:00Z"/>
                <w:rFonts w:ascii="Arial Narrow" w:eastAsia="Times New Roman" w:hAnsi="Arial Narrow" w:cs="Times New Roman"/>
                <w:color w:val="000000"/>
                <w:sz w:val="16"/>
                <w:szCs w:val="16"/>
              </w:rPr>
            </w:pPr>
            <w:del w:id="1009" w:author="Hari Laksono" w:date="2018-05-15T15:56:00Z">
              <w:r w:rsidRPr="00AC15A8" w:rsidDel="0000362C">
                <w:rPr>
                  <w:rFonts w:ascii="Arial Narrow" w:eastAsia="Times New Roman" w:hAnsi="Arial Narrow" w:cs="Times New Roman"/>
                  <w:color w:val="000000"/>
                  <w:sz w:val="16"/>
                  <w:szCs w:val="16"/>
                </w:rPr>
                <w:delText>MUCHAMAD SALEH, SE.M.M</w:delText>
              </w:r>
            </w:del>
          </w:p>
        </w:tc>
      </w:tr>
      <w:tr w:rsidR="00C471D4" w:rsidRPr="00AC15A8" w:rsidDel="0000362C" w14:paraId="7E12D85B" w14:textId="7B28A10C" w:rsidTr="00FA5464">
        <w:trPr>
          <w:trHeight w:val="300"/>
          <w:del w:id="1010"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0AD8BA74" w14:textId="5694B767" w:rsidR="00C471D4" w:rsidRPr="00AC15A8" w:rsidDel="0000362C" w:rsidRDefault="00C471D4" w:rsidP="00FA5464">
            <w:pPr>
              <w:spacing w:after="0" w:line="240" w:lineRule="auto"/>
              <w:jc w:val="center"/>
              <w:rPr>
                <w:del w:id="1011" w:author="Hari Laksono" w:date="2018-05-15T15:56:00Z"/>
                <w:rFonts w:ascii="Arial Narrow" w:eastAsia="Times New Roman" w:hAnsi="Arial Narrow" w:cs="Times New Roman"/>
                <w:color w:val="000000"/>
                <w:sz w:val="16"/>
                <w:szCs w:val="16"/>
              </w:rPr>
            </w:pPr>
            <w:del w:id="1012" w:author="Hari Laksono" w:date="2018-05-15T15:56:00Z">
              <w:r w:rsidRPr="00AC15A8" w:rsidDel="0000362C">
                <w:rPr>
                  <w:rFonts w:ascii="Arial Narrow" w:eastAsia="Times New Roman" w:hAnsi="Arial Narrow" w:cs="Times New Roman"/>
                  <w:color w:val="000000"/>
                  <w:sz w:val="16"/>
                  <w:szCs w:val="16"/>
                </w:rPr>
                <w:delText>107</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3775B508" w14:textId="224CBBCB" w:rsidR="00C471D4" w:rsidRPr="00AC15A8" w:rsidDel="0000362C" w:rsidRDefault="00C471D4" w:rsidP="00FA5464">
            <w:pPr>
              <w:spacing w:after="0" w:line="240" w:lineRule="auto"/>
              <w:rPr>
                <w:del w:id="1013" w:author="Hari Laksono" w:date="2018-05-15T15:56:00Z"/>
                <w:rFonts w:ascii="Arial Narrow" w:eastAsia="Times New Roman" w:hAnsi="Arial Narrow" w:cs="Times New Roman"/>
                <w:color w:val="000000"/>
                <w:sz w:val="16"/>
                <w:szCs w:val="16"/>
              </w:rPr>
            </w:pPr>
            <w:del w:id="1014" w:author="Hari Laksono" w:date="2018-05-15T15:56:00Z">
              <w:r w:rsidRPr="00AC15A8" w:rsidDel="0000362C">
                <w:rPr>
                  <w:rFonts w:ascii="Arial Narrow" w:eastAsia="Times New Roman" w:hAnsi="Arial Narrow" w:cs="Times New Roman"/>
                  <w:color w:val="000000"/>
                  <w:sz w:val="16"/>
                  <w:szCs w:val="16"/>
                </w:rPr>
                <w:delText>Unit Pelaksana Teknis Rumah Potong Hewan</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39AEB2EC" w14:textId="74CD1842" w:rsidR="00C471D4" w:rsidRPr="00AC15A8" w:rsidDel="0000362C" w:rsidRDefault="00C471D4" w:rsidP="00FA5464">
            <w:pPr>
              <w:spacing w:after="0" w:line="240" w:lineRule="auto"/>
              <w:rPr>
                <w:del w:id="1015" w:author="Hari Laksono" w:date="2018-05-15T15:56:00Z"/>
                <w:rFonts w:ascii="Arial Narrow" w:eastAsia="Times New Roman" w:hAnsi="Arial Narrow" w:cs="Times New Roman"/>
                <w:color w:val="000000"/>
                <w:sz w:val="16"/>
                <w:szCs w:val="16"/>
              </w:rPr>
            </w:pPr>
            <w:del w:id="1016" w:author="Hari Laksono" w:date="2018-05-15T15:56:00Z">
              <w:r w:rsidRPr="00AC15A8" w:rsidDel="0000362C">
                <w:rPr>
                  <w:rFonts w:ascii="Arial Narrow" w:eastAsia="Times New Roman" w:hAnsi="Arial Narrow" w:cs="Times New Roman"/>
                  <w:color w:val="000000"/>
                  <w:sz w:val="16"/>
                  <w:szCs w:val="16"/>
                </w:rPr>
                <w:delText>AGUS SUWARTONO, SP, MM</w:delText>
              </w:r>
            </w:del>
          </w:p>
        </w:tc>
      </w:tr>
      <w:tr w:rsidR="00C471D4" w:rsidRPr="00AC15A8" w:rsidDel="0000362C" w14:paraId="295F8C5E" w14:textId="0D2F6B48" w:rsidTr="00FA5464">
        <w:trPr>
          <w:trHeight w:val="300"/>
          <w:del w:id="1017" w:author="Hari Laksono" w:date="2018-05-15T15:56:00Z"/>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14:paraId="340305FB" w14:textId="60B739FA" w:rsidR="00C471D4" w:rsidRPr="00AC15A8" w:rsidDel="0000362C" w:rsidRDefault="00C471D4" w:rsidP="00FA5464">
            <w:pPr>
              <w:spacing w:after="0" w:line="240" w:lineRule="auto"/>
              <w:jc w:val="center"/>
              <w:rPr>
                <w:del w:id="1018" w:author="Hari Laksono" w:date="2018-05-15T15:56:00Z"/>
                <w:rFonts w:ascii="Arial Narrow" w:eastAsia="Times New Roman" w:hAnsi="Arial Narrow" w:cs="Times New Roman"/>
                <w:color w:val="000000"/>
                <w:sz w:val="16"/>
                <w:szCs w:val="16"/>
              </w:rPr>
            </w:pPr>
            <w:del w:id="1019" w:author="Hari Laksono" w:date="2018-05-15T15:56:00Z">
              <w:r w:rsidRPr="00AC15A8" w:rsidDel="0000362C">
                <w:rPr>
                  <w:rFonts w:ascii="Arial Narrow" w:eastAsia="Times New Roman" w:hAnsi="Arial Narrow" w:cs="Times New Roman"/>
                  <w:color w:val="000000"/>
                  <w:sz w:val="16"/>
                  <w:szCs w:val="16"/>
                </w:rPr>
                <w:delText>108</w:delText>
              </w:r>
            </w:del>
          </w:p>
        </w:tc>
        <w:tc>
          <w:tcPr>
            <w:tcW w:w="2970" w:type="dxa"/>
            <w:tcBorders>
              <w:top w:val="nil"/>
              <w:left w:val="nil"/>
              <w:bottom w:val="single" w:sz="4" w:space="0" w:color="auto"/>
              <w:right w:val="single" w:sz="4" w:space="0" w:color="auto"/>
            </w:tcBorders>
            <w:shd w:val="clear" w:color="auto" w:fill="auto"/>
            <w:noWrap/>
            <w:vAlign w:val="bottom"/>
            <w:hideMark/>
          </w:tcPr>
          <w:p w14:paraId="73094FD0" w14:textId="703805F5" w:rsidR="00C471D4" w:rsidRPr="00AC15A8" w:rsidDel="0000362C" w:rsidRDefault="00C471D4" w:rsidP="00FA5464">
            <w:pPr>
              <w:spacing w:after="0" w:line="240" w:lineRule="auto"/>
              <w:rPr>
                <w:del w:id="1020" w:author="Hari Laksono" w:date="2018-05-15T15:56:00Z"/>
                <w:rFonts w:ascii="Arial Narrow" w:eastAsia="Times New Roman" w:hAnsi="Arial Narrow" w:cs="Times New Roman"/>
                <w:color w:val="000000"/>
                <w:sz w:val="16"/>
                <w:szCs w:val="16"/>
              </w:rPr>
            </w:pPr>
            <w:del w:id="1021" w:author="Hari Laksono" w:date="2018-05-15T15:56:00Z">
              <w:r w:rsidRPr="00AC15A8" w:rsidDel="0000362C">
                <w:rPr>
                  <w:rFonts w:ascii="Arial Narrow" w:eastAsia="Times New Roman" w:hAnsi="Arial Narrow" w:cs="Times New Roman"/>
                  <w:color w:val="000000"/>
                  <w:sz w:val="16"/>
                  <w:szCs w:val="16"/>
                </w:rPr>
                <w:delText>Unit Pelaksana Teknis Rumah Sewa</w:delText>
              </w:r>
            </w:del>
          </w:p>
        </w:tc>
        <w:tc>
          <w:tcPr>
            <w:tcW w:w="3870" w:type="dxa"/>
            <w:tcBorders>
              <w:top w:val="nil"/>
              <w:left w:val="nil"/>
              <w:bottom w:val="single" w:sz="4" w:space="0" w:color="auto"/>
              <w:right w:val="single" w:sz="4" w:space="0" w:color="auto"/>
            </w:tcBorders>
            <w:shd w:val="clear" w:color="auto" w:fill="auto"/>
            <w:noWrap/>
            <w:vAlign w:val="bottom"/>
            <w:hideMark/>
          </w:tcPr>
          <w:p w14:paraId="4747D267" w14:textId="3049758D" w:rsidR="00C471D4" w:rsidRPr="00AC15A8" w:rsidDel="0000362C" w:rsidRDefault="00C471D4" w:rsidP="00FA5464">
            <w:pPr>
              <w:spacing w:after="0" w:line="240" w:lineRule="auto"/>
              <w:rPr>
                <w:del w:id="1022" w:author="Hari Laksono" w:date="2018-05-15T15:56:00Z"/>
                <w:rFonts w:ascii="Arial Narrow" w:eastAsia="Times New Roman" w:hAnsi="Arial Narrow" w:cs="Times New Roman"/>
                <w:color w:val="000000"/>
                <w:sz w:val="16"/>
                <w:szCs w:val="16"/>
              </w:rPr>
            </w:pPr>
            <w:del w:id="1023" w:author="Hari Laksono" w:date="2018-05-15T15:56:00Z">
              <w:r w:rsidRPr="00AC15A8" w:rsidDel="0000362C">
                <w:rPr>
                  <w:rFonts w:ascii="Arial Narrow" w:eastAsia="Times New Roman" w:hAnsi="Arial Narrow" w:cs="Times New Roman"/>
                  <w:color w:val="000000"/>
                  <w:sz w:val="16"/>
                  <w:szCs w:val="16"/>
                </w:rPr>
                <w:delText>TOTO JAYANTO, SH, M.Hum</w:delText>
              </w:r>
            </w:del>
          </w:p>
        </w:tc>
      </w:tr>
      <w:tr w:rsidR="00C471D4" w:rsidRPr="00AC15A8" w:rsidDel="0000362C" w14:paraId="330DAFA2" w14:textId="3C4974FA" w:rsidTr="00FA5464">
        <w:trPr>
          <w:trHeight w:val="300"/>
          <w:del w:id="1024" w:author="Hari Laksono" w:date="2018-05-15T15:56:00Z"/>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98A88C" w14:textId="6F336073" w:rsidR="00C471D4" w:rsidRPr="00AC15A8" w:rsidDel="0000362C" w:rsidRDefault="00C471D4" w:rsidP="00FA5464">
            <w:pPr>
              <w:spacing w:after="0" w:line="240" w:lineRule="auto"/>
              <w:jc w:val="center"/>
              <w:rPr>
                <w:del w:id="1025" w:author="Hari Laksono" w:date="2018-05-15T15:56:00Z"/>
                <w:rFonts w:ascii="Arial Narrow" w:eastAsia="Times New Roman" w:hAnsi="Arial Narrow" w:cs="Times New Roman"/>
                <w:color w:val="000000"/>
                <w:sz w:val="16"/>
                <w:szCs w:val="16"/>
              </w:rPr>
            </w:pPr>
            <w:del w:id="1026" w:author="Hari Laksono" w:date="2018-05-15T15:56:00Z">
              <w:r w:rsidRPr="00AC15A8" w:rsidDel="0000362C">
                <w:rPr>
                  <w:rFonts w:ascii="Arial Narrow" w:eastAsia="Times New Roman" w:hAnsi="Arial Narrow" w:cs="Times New Roman"/>
                  <w:color w:val="000000"/>
                  <w:sz w:val="16"/>
                  <w:szCs w:val="16"/>
                </w:rPr>
                <w:delText>109</w:delText>
              </w:r>
            </w:del>
          </w:p>
        </w:tc>
        <w:tc>
          <w:tcPr>
            <w:tcW w:w="2970" w:type="dxa"/>
            <w:tcBorders>
              <w:top w:val="single" w:sz="4" w:space="0" w:color="auto"/>
              <w:left w:val="nil"/>
              <w:bottom w:val="single" w:sz="4" w:space="0" w:color="auto"/>
              <w:right w:val="single" w:sz="4" w:space="0" w:color="auto"/>
            </w:tcBorders>
            <w:shd w:val="clear" w:color="auto" w:fill="auto"/>
            <w:noWrap/>
            <w:vAlign w:val="bottom"/>
            <w:hideMark/>
          </w:tcPr>
          <w:p w14:paraId="6886D7C0" w14:textId="21081DEE" w:rsidR="00C471D4" w:rsidRPr="00AC15A8" w:rsidDel="0000362C" w:rsidRDefault="00C471D4" w:rsidP="00FA5464">
            <w:pPr>
              <w:spacing w:after="0" w:line="240" w:lineRule="auto"/>
              <w:rPr>
                <w:del w:id="1027" w:author="Hari Laksono" w:date="2018-05-15T15:56:00Z"/>
                <w:rFonts w:ascii="Arial Narrow" w:eastAsia="Times New Roman" w:hAnsi="Arial Narrow" w:cs="Times New Roman"/>
                <w:color w:val="000000"/>
                <w:sz w:val="16"/>
                <w:szCs w:val="16"/>
              </w:rPr>
            </w:pPr>
            <w:del w:id="1028" w:author="Hari Laksono" w:date="2018-05-15T15:56:00Z">
              <w:r w:rsidRPr="00AC15A8" w:rsidDel="0000362C">
                <w:rPr>
                  <w:rFonts w:ascii="Arial Narrow" w:eastAsia="Times New Roman" w:hAnsi="Arial Narrow" w:cs="Times New Roman"/>
                  <w:color w:val="000000"/>
                  <w:sz w:val="16"/>
                  <w:szCs w:val="16"/>
                </w:rPr>
                <w:delText>Unit Pelaksana Teknis Transportasi</w:delText>
              </w:r>
            </w:del>
          </w:p>
        </w:tc>
        <w:tc>
          <w:tcPr>
            <w:tcW w:w="3870" w:type="dxa"/>
            <w:tcBorders>
              <w:top w:val="single" w:sz="4" w:space="0" w:color="auto"/>
              <w:left w:val="nil"/>
              <w:bottom w:val="single" w:sz="4" w:space="0" w:color="auto"/>
              <w:right w:val="single" w:sz="4" w:space="0" w:color="auto"/>
            </w:tcBorders>
            <w:shd w:val="clear" w:color="auto" w:fill="auto"/>
            <w:noWrap/>
            <w:vAlign w:val="bottom"/>
            <w:hideMark/>
          </w:tcPr>
          <w:p w14:paraId="180FD93D" w14:textId="4F70FA91" w:rsidR="00C471D4" w:rsidRPr="00AC15A8" w:rsidDel="0000362C" w:rsidRDefault="00C471D4" w:rsidP="00FA5464">
            <w:pPr>
              <w:spacing w:after="0" w:line="240" w:lineRule="auto"/>
              <w:rPr>
                <w:del w:id="1029" w:author="Hari Laksono" w:date="2018-05-15T15:56:00Z"/>
                <w:rFonts w:ascii="Arial Narrow" w:eastAsia="Times New Roman" w:hAnsi="Arial Narrow" w:cs="Times New Roman"/>
                <w:color w:val="000000"/>
                <w:sz w:val="16"/>
                <w:szCs w:val="16"/>
              </w:rPr>
            </w:pPr>
            <w:del w:id="1030" w:author="Hari Laksono" w:date="2018-05-15T15:56:00Z">
              <w:r w:rsidRPr="00AC15A8" w:rsidDel="0000362C">
                <w:rPr>
                  <w:rFonts w:ascii="Arial Narrow" w:eastAsia="Times New Roman" w:hAnsi="Arial Narrow" w:cs="Times New Roman"/>
                  <w:color w:val="000000"/>
                  <w:sz w:val="16"/>
                  <w:szCs w:val="16"/>
                </w:rPr>
                <w:delText>YULIANTO NUGROHO, A.Md.LLAJ, SE</w:delText>
              </w:r>
            </w:del>
          </w:p>
        </w:tc>
      </w:tr>
    </w:tbl>
    <w:p w14:paraId="2F17B5B7" w14:textId="2F67A06E" w:rsidR="00E875F0" w:rsidRDefault="00E875F0" w:rsidP="00FA5464">
      <w:pPr>
        <w:tabs>
          <w:tab w:val="left" w:pos="567"/>
          <w:tab w:val="left" w:pos="993"/>
          <w:tab w:val="left" w:pos="2127"/>
        </w:tabs>
        <w:autoSpaceDE w:val="0"/>
        <w:autoSpaceDN w:val="0"/>
        <w:adjustRightInd w:val="0"/>
        <w:spacing w:after="0" w:line="240" w:lineRule="auto"/>
        <w:rPr>
          <w:ins w:id="1031" w:author="Hari Laksono" w:date="2018-05-15T15:57:00Z"/>
          <w:rFonts w:ascii="Bookman Old Style" w:eastAsia="Times New Roman" w:hAnsi="Bookman Old Style" w:cs="Arial"/>
          <w:b/>
          <w:color w:val="000000"/>
        </w:rPr>
      </w:pPr>
    </w:p>
    <w:tbl>
      <w:tblPr>
        <w:tblW w:w="6936" w:type="dxa"/>
        <w:jc w:val="center"/>
        <w:tblLook w:val="04A0" w:firstRow="1" w:lastRow="0" w:firstColumn="1" w:lastColumn="0" w:noHBand="0" w:noVBand="1"/>
        <w:tblPrChange w:id="1032" w:author="Hari Laksono" w:date="2018-05-15T15:59:00Z">
          <w:tblPr>
            <w:tblW w:w="9896" w:type="dxa"/>
            <w:tblLook w:val="04A0" w:firstRow="1" w:lastRow="0" w:firstColumn="1" w:lastColumn="0" w:noHBand="0" w:noVBand="1"/>
          </w:tblPr>
        </w:tblPrChange>
      </w:tblPr>
      <w:tblGrid>
        <w:gridCol w:w="435"/>
        <w:gridCol w:w="3241"/>
        <w:gridCol w:w="3260"/>
        <w:tblGridChange w:id="1033">
          <w:tblGrid>
            <w:gridCol w:w="435"/>
            <w:gridCol w:w="3241"/>
            <w:gridCol w:w="6220"/>
          </w:tblGrid>
        </w:tblGridChange>
      </w:tblGrid>
      <w:tr w:rsidR="0000362C" w:rsidRPr="0000362C" w14:paraId="2C582A4D" w14:textId="77777777" w:rsidTr="0000362C">
        <w:trPr>
          <w:trHeight w:val="184"/>
          <w:tblHeader/>
          <w:jc w:val="center"/>
          <w:ins w:id="1034" w:author="Hari Laksono" w:date="2018-05-15T15:57:00Z"/>
          <w:trPrChange w:id="1035" w:author="Hari Laksono" w:date="2018-05-15T15:59:00Z">
            <w:trPr>
              <w:trHeight w:val="184"/>
            </w:trPr>
          </w:trPrChange>
        </w:trPr>
        <w:tc>
          <w:tcPr>
            <w:tcW w:w="43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Change w:id="1036" w:author="Hari Laksono" w:date="2018-05-15T15:59:00Z">
              <w:tcPr>
                <w:tcW w:w="43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tcPrChange>
          </w:tcPr>
          <w:p w14:paraId="319AFDB9" w14:textId="77777777" w:rsidR="0000362C" w:rsidRPr="0000362C" w:rsidRDefault="0000362C" w:rsidP="0000362C">
            <w:pPr>
              <w:spacing w:after="0" w:line="240" w:lineRule="auto"/>
              <w:jc w:val="center"/>
              <w:rPr>
                <w:ins w:id="1037" w:author="Hari Laksono" w:date="2018-05-15T15:57:00Z"/>
                <w:rFonts w:ascii="Arial Narrow" w:eastAsia="Times New Roman" w:hAnsi="Arial Narrow" w:cs="Calibri"/>
                <w:b/>
                <w:bCs/>
                <w:color w:val="000000"/>
                <w:sz w:val="16"/>
                <w:szCs w:val="16"/>
                <w:rPrChange w:id="1038" w:author="Hari Laksono" w:date="2018-05-15T15:58:00Z">
                  <w:rPr>
                    <w:ins w:id="1039" w:author="Hari Laksono" w:date="2018-05-15T15:57:00Z"/>
                    <w:rFonts w:ascii="Arial Narrow" w:eastAsia="Times New Roman" w:hAnsi="Arial Narrow" w:cs="Calibri"/>
                    <w:b/>
                    <w:bCs/>
                    <w:color w:val="000000"/>
                    <w:sz w:val="20"/>
                    <w:szCs w:val="20"/>
                  </w:rPr>
                </w:rPrChange>
              </w:rPr>
            </w:pPr>
            <w:ins w:id="1040" w:author="Hari Laksono" w:date="2018-05-15T15:57:00Z">
              <w:r w:rsidRPr="0000362C">
                <w:rPr>
                  <w:rFonts w:ascii="Arial Narrow" w:eastAsia="Times New Roman" w:hAnsi="Arial Narrow" w:cs="Calibri"/>
                  <w:b/>
                  <w:bCs/>
                  <w:color w:val="000000"/>
                  <w:sz w:val="16"/>
                  <w:szCs w:val="16"/>
                  <w:rPrChange w:id="1041" w:author="Hari Laksono" w:date="2018-05-15T15:58:00Z">
                    <w:rPr>
                      <w:rFonts w:ascii="Arial Narrow" w:eastAsia="Times New Roman" w:hAnsi="Arial Narrow" w:cs="Calibri"/>
                      <w:b/>
                      <w:bCs/>
                      <w:color w:val="000000"/>
                      <w:sz w:val="20"/>
                      <w:szCs w:val="20"/>
                    </w:rPr>
                  </w:rPrChange>
                </w:rPr>
                <w:t>NO</w:t>
              </w:r>
            </w:ins>
          </w:p>
        </w:tc>
        <w:tc>
          <w:tcPr>
            <w:tcW w:w="324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Change w:id="1042" w:author="Hari Laksono" w:date="2018-05-15T15:59:00Z">
              <w:tcPr>
                <w:tcW w:w="324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tcPrChange>
          </w:tcPr>
          <w:p w14:paraId="220464BF" w14:textId="77777777" w:rsidR="0000362C" w:rsidRPr="0000362C" w:rsidRDefault="0000362C" w:rsidP="0000362C">
            <w:pPr>
              <w:spacing w:after="0" w:line="240" w:lineRule="auto"/>
              <w:jc w:val="center"/>
              <w:rPr>
                <w:ins w:id="1043" w:author="Hari Laksono" w:date="2018-05-15T15:57:00Z"/>
                <w:rFonts w:ascii="Arial Narrow" w:eastAsia="Times New Roman" w:hAnsi="Arial Narrow" w:cs="Calibri"/>
                <w:b/>
                <w:bCs/>
                <w:color w:val="000000"/>
                <w:sz w:val="16"/>
                <w:szCs w:val="16"/>
                <w:rPrChange w:id="1044" w:author="Hari Laksono" w:date="2018-05-15T15:58:00Z">
                  <w:rPr>
                    <w:ins w:id="1045" w:author="Hari Laksono" w:date="2018-05-15T15:57:00Z"/>
                    <w:rFonts w:ascii="Arial Narrow" w:eastAsia="Times New Roman" w:hAnsi="Arial Narrow" w:cs="Calibri"/>
                    <w:b/>
                    <w:bCs/>
                    <w:color w:val="000000"/>
                    <w:sz w:val="20"/>
                    <w:szCs w:val="20"/>
                  </w:rPr>
                </w:rPrChange>
              </w:rPr>
            </w:pPr>
            <w:ins w:id="1046" w:author="Hari Laksono" w:date="2018-05-15T15:57:00Z">
              <w:r w:rsidRPr="0000362C">
                <w:rPr>
                  <w:rFonts w:ascii="Arial Narrow" w:eastAsia="Times New Roman" w:hAnsi="Arial Narrow" w:cs="Calibri"/>
                  <w:b/>
                  <w:bCs/>
                  <w:color w:val="000000"/>
                  <w:sz w:val="16"/>
                  <w:szCs w:val="16"/>
                  <w:rPrChange w:id="1047" w:author="Hari Laksono" w:date="2018-05-15T15:58:00Z">
                    <w:rPr>
                      <w:rFonts w:ascii="Arial Narrow" w:eastAsia="Times New Roman" w:hAnsi="Arial Narrow" w:cs="Calibri"/>
                      <w:b/>
                      <w:bCs/>
                      <w:color w:val="000000"/>
                      <w:sz w:val="20"/>
                      <w:szCs w:val="20"/>
                    </w:rPr>
                  </w:rPrChange>
                </w:rPr>
                <w:t>NAMA OPD LAMA  2016</w:t>
              </w:r>
            </w:ins>
          </w:p>
        </w:tc>
        <w:tc>
          <w:tcPr>
            <w:tcW w:w="32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Change w:id="1048" w:author="Hari Laksono" w:date="2018-05-15T15:59:00Z">
              <w:tcPr>
                <w:tcW w:w="62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tcPrChange>
          </w:tcPr>
          <w:p w14:paraId="1D99B241" w14:textId="77777777" w:rsidR="0000362C" w:rsidRPr="0000362C" w:rsidRDefault="0000362C" w:rsidP="0000362C">
            <w:pPr>
              <w:spacing w:after="0" w:line="240" w:lineRule="auto"/>
              <w:jc w:val="center"/>
              <w:rPr>
                <w:ins w:id="1049" w:author="Hari Laksono" w:date="2018-05-15T15:57:00Z"/>
                <w:rFonts w:ascii="Arial Narrow" w:eastAsia="Times New Roman" w:hAnsi="Arial Narrow" w:cs="Calibri"/>
                <w:b/>
                <w:bCs/>
                <w:color w:val="000000"/>
                <w:sz w:val="16"/>
                <w:szCs w:val="16"/>
                <w:rPrChange w:id="1050" w:author="Hari Laksono" w:date="2018-05-15T15:58:00Z">
                  <w:rPr>
                    <w:ins w:id="1051" w:author="Hari Laksono" w:date="2018-05-15T15:57:00Z"/>
                    <w:rFonts w:ascii="Arial Narrow" w:eastAsia="Times New Roman" w:hAnsi="Arial Narrow" w:cs="Calibri"/>
                    <w:b/>
                    <w:bCs/>
                    <w:color w:val="000000"/>
                    <w:sz w:val="20"/>
                    <w:szCs w:val="20"/>
                  </w:rPr>
                </w:rPrChange>
              </w:rPr>
            </w:pPr>
            <w:ins w:id="1052" w:author="Hari Laksono" w:date="2018-05-15T15:57:00Z">
              <w:r w:rsidRPr="0000362C">
                <w:rPr>
                  <w:rFonts w:ascii="Arial Narrow" w:eastAsia="Times New Roman" w:hAnsi="Arial Narrow" w:cs="Calibri"/>
                  <w:b/>
                  <w:bCs/>
                  <w:color w:val="000000"/>
                  <w:sz w:val="16"/>
                  <w:szCs w:val="16"/>
                  <w:rPrChange w:id="1053" w:author="Hari Laksono" w:date="2018-05-15T15:58:00Z">
                    <w:rPr>
                      <w:rFonts w:ascii="Arial Narrow" w:eastAsia="Times New Roman" w:hAnsi="Arial Narrow" w:cs="Calibri"/>
                      <w:b/>
                      <w:bCs/>
                      <w:color w:val="000000"/>
                      <w:sz w:val="20"/>
                      <w:szCs w:val="20"/>
                    </w:rPr>
                  </w:rPrChange>
                </w:rPr>
                <w:t>NAMA OPD  BARU 2017</w:t>
              </w:r>
            </w:ins>
          </w:p>
        </w:tc>
      </w:tr>
      <w:tr w:rsidR="0000362C" w:rsidRPr="0000362C" w14:paraId="1F137562" w14:textId="77777777" w:rsidTr="0000362C">
        <w:trPr>
          <w:trHeight w:val="358"/>
          <w:jc w:val="center"/>
          <w:ins w:id="1054" w:author="Hari Laksono" w:date="2018-05-15T15:57:00Z"/>
          <w:trPrChange w:id="1055" w:author="Hari Laksono" w:date="2018-05-15T15:58:00Z">
            <w:trPr>
              <w:trHeight w:val="358"/>
            </w:trPr>
          </w:trPrChange>
        </w:trPr>
        <w:tc>
          <w:tcPr>
            <w:tcW w:w="435" w:type="dxa"/>
            <w:vMerge/>
            <w:tcBorders>
              <w:top w:val="single" w:sz="8" w:space="0" w:color="auto"/>
              <w:left w:val="single" w:sz="8" w:space="0" w:color="auto"/>
              <w:bottom w:val="single" w:sz="8" w:space="0" w:color="000000"/>
              <w:right w:val="single" w:sz="8" w:space="0" w:color="auto"/>
            </w:tcBorders>
            <w:vAlign w:val="center"/>
            <w:hideMark/>
            <w:tcPrChange w:id="1056" w:author="Hari Laksono" w:date="2018-05-15T15:58:00Z">
              <w:tcPr>
                <w:tcW w:w="435" w:type="dxa"/>
                <w:vMerge/>
                <w:tcBorders>
                  <w:top w:val="single" w:sz="8" w:space="0" w:color="auto"/>
                  <w:left w:val="single" w:sz="8" w:space="0" w:color="auto"/>
                  <w:bottom w:val="single" w:sz="8" w:space="0" w:color="000000"/>
                  <w:right w:val="single" w:sz="8" w:space="0" w:color="auto"/>
                </w:tcBorders>
                <w:vAlign w:val="center"/>
                <w:hideMark/>
              </w:tcPr>
            </w:tcPrChange>
          </w:tcPr>
          <w:p w14:paraId="4D5B98C6" w14:textId="77777777" w:rsidR="0000362C" w:rsidRPr="0000362C" w:rsidRDefault="0000362C" w:rsidP="0000362C">
            <w:pPr>
              <w:spacing w:after="0" w:line="240" w:lineRule="auto"/>
              <w:rPr>
                <w:ins w:id="1057" w:author="Hari Laksono" w:date="2018-05-15T15:57:00Z"/>
                <w:rFonts w:ascii="Arial Narrow" w:eastAsia="Times New Roman" w:hAnsi="Arial Narrow" w:cs="Calibri"/>
                <w:b/>
                <w:bCs/>
                <w:color w:val="000000"/>
                <w:sz w:val="16"/>
                <w:szCs w:val="16"/>
                <w:rPrChange w:id="1058" w:author="Hari Laksono" w:date="2018-05-15T15:58:00Z">
                  <w:rPr>
                    <w:ins w:id="1059" w:author="Hari Laksono" w:date="2018-05-15T15:57:00Z"/>
                    <w:rFonts w:ascii="Arial Narrow" w:eastAsia="Times New Roman" w:hAnsi="Arial Narrow" w:cs="Calibri"/>
                    <w:b/>
                    <w:bCs/>
                    <w:color w:val="000000"/>
                    <w:sz w:val="20"/>
                    <w:szCs w:val="20"/>
                  </w:rPr>
                </w:rPrChange>
              </w:rPr>
            </w:pPr>
          </w:p>
        </w:tc>
        <w:tc>
          <w:tcPr>
            <w:tcW w:w="3241" w:type="dxa"/>
            <w:vMerge/>
            <w:tcBorders>
              <w:top w:val="single" w:sz="8" w:space="0" w:color="auto"/>
              <w:left w:val="single" w:sz="8" w:space="0" w:color="auto"/>
              <w:bottom w:val="single" w:sz="8" w:space="0" w:color="000000"/>
              <w:right w:val="single" w:sz="8" w:space="0" w:color="auto"/>
            </w:tcBorders>
            <w:vAlign w:val="center"/>
            <w:hideMark/>
            <w:tcPrChange w:id="1060" w:author="Hari Laksono" w:date="2018-05-15T15:58:00Z">
              <w:tcPr>
                <w:tcW w:w="3241" w:type="dxa"/>
                <w:vMerge/>
                <w:tcBorders>
                  <w:top w:val="single" w:sz="8" w:space="0" w:color="auto"/>
                  <w:left w:val="single" w:sz="8" w:space="0" w:color="auto"/>
                  <w:bottom w:val="single" w:sz="8" w:space="0" w:color="000000"/>
                  <w:right w:val="single" w:sz="8" w:space="0" w:color="auto"/>
                </w:tcBorders>
                <w:vAlign w:val="center"/>
                <w:hideMark/>
              </w:tcPr>
            </w:tcPrChange>
          </w:tcPr>
          <w:p w14:paraId="4E00C4BD" w14:textId="77777777" w:rsidR="0000362C" w:rsidRPr="0000362C" w:rsidRDefault="0000362C" w:rsidP="0000362C">
            <w:pPr>
              <w:spacing w:after="0" w:line="240" w:lineRule="auto"/>
              <w:rPr>
                <w:ins w:id="1061" w:author="Hari Laksono" w:date="2018-05-15T15:57:00Z"/>
                <w:rFonts w:ascii="Arial Narrow" w:eastAsia="Times New Roman" w:hAnsi="Arial Narrow" w:cs="Calibri"/>
                <w:b/>
                <w:bCs/>
                <w:color w:val="000000"/>
                <w:sz w:val="16"/>
                <w:szCs w:val="16"/>
                <w:rPrChange w:id="1062" w:author="Hari Laksono" w:date="2018-05-15T15:58:00Z">
                  <w:rPr>
                    <w:ins w:id="1063" w:author="Hari Laksono" w:date="2018-05-15T15:57:00Z"/>
                    <w:rFonts w:ascii="Arial Narrow" w:eastAsia="Times New Roman" w:hAnsi="Arial Narrow" w:cs="Calibri"/>
                    <w:b/>
                    <w:bCs/>
                    <w:color w:val="000000"/>
                    <w:sz w:val="20"/>
                    <w:szCs w:val="20"/>
                  </w:rPr>
                </w:rPrChange>
              </w:rPr>
            </w:pPr>
          </w:p>
        </w:tc>
        <w:tc>
          <w:tcPr>
            <w:tcW w:w="3260" w:type="dxa"/>
            <w:vMerge/>
            <w:tcBorders>
              <w:top w:val="single" w:sz="8" w:space="0" w:color="auto"/>
              <w:left w:val="single" w:sz="8" w:space="0" w:color="auto"/>
              <w:bottom w:val="single" w:sz="8" w:space="0" w:color="000000"/>
              <w:right w:val="single" w:sz="8" w:space="0" w:color="auto"/>
            </w:tcBorders>
            <w:vAlign w:val="center"/>
            <w:hideMark/>
            <w:tcPrChange w:id="1064" w:author="Hari Laksono" w:date="2018-05-15T15:58:00Z">
              <w:tcPr>
                <w:tcW w:w="6220" w:type="dxa"/>
                <w:vMerge/>
                <w:tcBorders>
                  <w:top w:val="single" w:sz="8" w:space="0" w:color="auto"/>
                  <w:left w:val="single" w:sz="8" w:space="0" w:color="auto"/>
                  <w:bottom w:val="single" w:sz="8" w:space="0" w:color="000000"/>
                  <w:right w:val="single" w:sz="8" w:space="0" w:color="auto"/>
                </w:tcBorders>
                <w:vAlign w:val="center"/>
                <w:hideMark/>
              </w:tcPr>
            </w:tcPrChange>
          </w:tcPr>
          <w:p w14:paraId="0E885437" w14:textId="77777777" w:rsidR="0000362C" w:rsidRPr="0000362C" w:rsidRDefault="0000362C" w:rsidP="0000362C">
            <w:pPr>
              <w:spacing w:after="0" w:line="240" w:lineRule="auto"/>
              <w:rPr>
                <w:ins w:id="1065" w:author="Hari Laksono" w:date="2018-05-15T15:57:00Z"/>
                <w:rFonts w:ascii="Arial Narrow" w:eastAsia="Times New Roman" w:hAnsi="Arial Narrow" w:cs="Calibri"/>
                <w:b/>
                <w:bCs/>
                <w:color w:val="000000"/>
                <w:sz w:val="16"/>
                <w:szCs w:val="16"/>
                <w:rPrChange w:id="1066" w:author="Hari Laksono" w:date="2018-05-15T15:58:00Z">
                  <w:rPr>
                    <w:ins w:id="1067" w:author="Hari Laksono" w:date="2018-05-15T15:57:00Z"/>
                    <w:rFonts w:ascii="Arial Narrow" w:eastAsia="Times New Roman" w:hAnsi="Arial Narrow" w:cs="Calibri"/>
                    <w:b/>
                    <w:bCs/>
                    <w:color w:val="000000"/>
                    <w:sz w:val="20"/>
                    <w:szCs w:val="20"/>
                  </w:rPr>
                </w:rPrChange>
              </w:rPr>
            </w:pPr>
          </w:p>
        </w:tc>
      </w:tr>
      <w:tr w:rsidR="0000362C" w:rsidRPr="0000362C" w14:paraId="2DF86EDA" w14:textId="77777777" w:rsidTr="0000362C">
        <w:trPr>
          <w:trHeight w:val="20"/>
          <w:jc w:val="center"/>
          <w:ins w:id="1068" w:author="Hari Laksono" w:date="2018-05-15T15:57:00Z"/>
          <w:trPrChange w:id="10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0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88AFB4E" w14:textId="77777777" w:rsidR="0000362C" w:rsidRPr="0000362C" w:rsidRDefault="0000362C" w:rsidP="0000362C">
            <w:pPr>
              <w:spacing w:after="0" w:line="240" w:lineRule="auto"/>
              <w:jc w:val="center"/>
              <w:rPr>
                <w:ins w:id="1071" w:author="Hari Laksono" w:date="2018-05-15T15:57:00Z"/>
                <w:rFonts w:ascii="Arial Narrow" w:eastAsia="Times New Roman" w:hAnsi="Arial Narrow" w:cs="Calibri"/>
                <w:color w:val="000000"/>
                <w:sz w:val="16"/>
                <w:szCs w:val="16"/>
                <w:rPrChange w:id="1072" w:author="Hari Laksono" w:date="2018-05-15T15:58:00Z">
                  <w:rPr>
                    <w:ins w:id="1073" w:author="Hari Laksono" w:date="2018-05-15T15:57:00Z"/>
                    <w:rFonts w:ascii="Arial Narrow" w:eastAsia="Times New Roman" w:hAnsi="Arial Narrow" w:cs="Calibri"/>
                    <w:color w:val="000000"/>
                    <w:sz w:val="20"/>
                    <w:szCs w:val="20"/>
                  </w:rPr>
                </w:rPrChange>
              </w:rPr>
            </w:pPr>
            <w:ins w:id="1074" w:author="Hari Laksono" w:date="2018-05-15T15:57:00Z">
              <w:r w:rsidRPr="0000362C">
                <w:rPr>
                  <w:rFonts w:ascii="Arial Narrow" w:eastAsia="Times New Roman" w:hAnsi="Arial Narrow" w:cs="Calibri"/>
                  <w:color w:val="000000"/>
                  <w:sz w:val="16"/>
                  <w:szCs w:val="16"/>
                  <w:rPrChange w:id="1075" w:author="Hari Laksono" w:date="2018-05-15T15:58:00Z">
                    <w:rPr>
                      <w:rFonts w:ascii="Arial Narrow" w:eastAsia="Times New Roman" w:hAnsi="Arial Narrow" w:cs="Calibri"/>
                      <w:color w:val="000000"/>
                      <w:sz w:val="20"/>
                      <w:szCs w:val="20"/>
                    </w:rPr>
                  </w:rPrChange>
                </w:rPr>
                <w:t>1</w:t>
              </w:r>
            </w:ins>
          </w:p>
        </w:tc>
        <w:tc>
          <w:tcPr>
            <w:tcW w:w="3241" w:type="dxa"/>
            <w:tcBorders>
              <w:top w:val="nil"/>
              <w:left w:val="nil"/>
              <w:bottom w:val="single" w:sz="8" w:space="0" w:color="auto"/>
              <w:right w:val="single" w:sz="8" w:space="0" w:color="auto"/>
            </w:tcBorders>
            <w:shd w:val="clear" w:color="auto" w:fill="auto"/>
            <w:noWrap/>
            <w:vAlign w:val="center"/>
            <w:hideMark/>
            <w:tcPrChange w:id="107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16D7BCD9" w14:textId="77777777" w:rsidR="0000362C" w:rsidRPr="0000362C" w:rsidRDefault="0000362C" w:rsidP="0000362C">
            <w:pPr>
              <w:spacing w:after="0" w:line="240" w:lineRule="auto"/>
              <w:rPr>
                <w:ins w:id="1077" w:author="Hari Laksono" w:date="2018-05-15T15:57:00Z"/>
                <w:rFonts w:ascii="Arial Narrow" w:eastAsia="Times New Roman" w:hAnsi="Arial Narrow" w:cs="Calibri"/>
                <w:color w:val="000000"/>
                <w:sz w:val="16"/>
                <w:szCs w:val="16"/>
                <w:rPrChange w:id="1078" w:author="Hari Laksono" w:date="2018-05-15T15:58:00Z">
                  <w:rPr>
                    <w:ins w:id="1079" w:author="Hari Laksono" w:date="2018-05-15T15:57:00Z"/>
                    <w:rFonts w:ascii="Arial Narrow" w:eastAsia="Times New Roman" w:hAnsi="Arial Narrow" w:cs="Calibri"/>
                    <w:color w:val="000000"/>
                    <w:sz w:val="20"/>
                    <w:szCs w:val="20"/>
                  </w:rPr>
                </w:rPrChange>
              </w:rPr>
            </w:pPr>
            <w:ins w:id="1080" w:author="Hari Laksono" w:date="2018-05-15T15:57:00Z">
              <w:r w:rsidRPr="0000362C">
                <w:rPr>
                  <w:rFonts w:ascii="Arial Narrow" w:eastAsia="Times New Roman" w:hAnsi="Arial Narrow" w:cs="Calibri"/>
                  <w:color w:val="000000"/>
                  <w:sz w:val="16"/>
                  <w:szCs w:val="16"/>
                  <w:rPrChange w:id="1081" w:author="Hari Laksono" w:date="2018-05-15T15:58:00Z">
                    <w:rPr>
                      <w:rFonts w:ascii="Arial Narrow" w:eastAsia="Times New Roman" w:hAnsi="Arial Narrow" w:cs="Calibri"/>
                      <w:color w:val="000000"/>
                      <w:sz w:val="20"/>
                      <w:szCs w:val="20"/>
                    </w:rPr>
                  </w:rPrChange>
                </w:rPr>
                <w:t xml:space="preserve">Badan Kepegawaian Daerah </w:t>
              </w:r>
            </w:ins>
          </w:p>
        </w:tc>
        <w:tc>
          <w:tcPr>
            <w:tcW w:w="3260" w:type="dxa"/>
            <w:tcBorders>
              <w:top w:val="nil"/>
              <w:left w:val="nil"/>
              <w:bottom w:val="single" w:sz="8" w:space="0" w:color="auto"/>
              <w:right w:val="single" w:sz="8" w:space="0" w:color="auto"/>
            </w:tcBorders>
            <w:shd w:val="clear" w:color="auto" w:fill="auto"/>
            <w:vAlign w:val="center"/>
            <w:hideMark/>
            <w:tcPrChange w:id="10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D749EAE" w14:textId="77777777" w:rsidR="0000362C" w:rsidRPr="0000362C" w:rsidRDefault="0000362C" w:rsidP="0000362C">
            <w:pPr>
              <w:spacing w:after="0" w:line="240" w:lineRule="auto"/>
              <w:rPr>
                <w:ins w:id="1083" w:author="Hari Laksono" w:date="2018-05-15T15:57:00Z"/>
                <w:rFonts w:ascii="Arial Narrow" w:eastAsia="Times New Roman" w:hAnsi="Arial Narrow" w:cs="Calibri"/>
                <w:color w:val="000000"/>
                <w:sz w:val="16"/>
                <w:szCs w:val="16"/>
                <w:rPrChange w:id="1084" w:author="Hari Laksono" w:date="2018-05-15T15:58:00Z">
                  <w:rPr>
                    <w:ins w:id="1085" w:author="Hari Laksono" w:date="2018-05-15T15:57:00Z"/>
                    <w:rFonts w:ascii="Arial Narrow" w:eastAsia="Times New Roman" w:hAnsi="Arial Narrow" w:cs="Calibri"/>
                    <w:color w:val="000000"/>
                    <w:sz w:val="20"/>
                    <w:szCs w:val="20"/>
                  </w:rPr>
                </w:rPrChange>
              </w:rPr>
            </w:pPr>
            <w:ins w:id="1086" w:author="Hari Laksono" w:date="2018-05-15T15:57:00Z">
              <w:r w:rsidRPr="0000362C">
                <w:rPr>
                  <w:rFonts w:ascii="Arial Narrow" w:eastAsia="Times New Roman" w:hAnsi="Arial Narrow" w:cs="Calibri"/>
                  <w:color w:val="000000"/>
                  <w:sz w:val="16"/>
                  <w:szCs w:val="16"/>
                  <w:rPrChange w:id="1087" w:author="Hari Laksono" w:date="2018-05-15T15:58:00Z">
                    <w:rPr>
                      <w:rFonts w:ascii="Arial Narrow" w:eastAsia="Times New Roman" w:hAnsi="Arial Narrow" w:cs="Calibri"/>
                      <w:color w:val="000000"/>
                      <w:sz w:val="20"/>
                      <w:szCs w:val="20"/>
                    </w:rPr>
                  </w:rPrChange>
                </w:rPr>
                <w:t xml:space="preserve"> Badan Kepegawaian, Pendidikan dan Pelatihan Daerah</w:t>
              </w:r>
            </w:ins>
          </w:p>
        </w:tc>
      </w:tr>
      <w:tr w:rsidR="0000362C" w:rsidRPr="0000362C" w14:paraId="534B159D" w14:textId="77777777" w:rsidTr="0000362C">
        <w:trPr>
          <w:trHeight w:val="20"/>
          <w:jc w:val="center"/>
          <w:ins w:id="1088" w:author="Hari Laksono" w:date="2018-05-15T15:57:00Z"/>
          <w:trPrChange w:id="10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0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EC15B91" w14:textId="77777777" w:rsidR="0000362C" w:rsidRPr="0000362C" w:rsidRDefault="0000362C" w:rsidP="0000362C">
            <w:pPr>
              <w:spacing w:after="0" w:line="240" w:lineRule="auto"/>
              <w:jc w:val="center"/>
              <w:rPr>
                <w:ins w:id="1091" w:author="Hari Laksono" w:date="2018-05-15T15:57:00Z"/>
                <w:rFonts w:ascii="Arial Narrow" w:eastAsia="Times New Roman" w:hAnsi="Arial Narrow" w:cs="Calibri"/>
                <w:color w:val="000000"/>
                <w:sz w:val="16"/>
                <w:szCs w:val="16"/>
                <w:rPrChange w:id="1092" w:author="Hari Laksono" w:date="2018-05-15T15:58:00Z">
                  <w:rPr>
                    <w:ins w:id="1093" w:author="Hari Laksono" w:date="2018-05-15T15:57:00Z"/>
                    <w:rFonts w:ascii="Arial Narrow" w:eastAsia="Times New Roman" w:hAnsi="Arial Narrow" w:cs="Calibri"/>
                    <w:color w:val="000000"/>
                    <w:sz w:val="20"/>
                    <w:szCs w:val="20"/>
                  </w:rPr>
                </w:rPrChange>
              </w:rPr>
            </w:pPr>
            <w:ins w:id="1094" w:author="Hari Laksono" w:date="2018-05-15T15:57:00Z">
              <w:r w:rsidRPr="0000362C">
                <w:rPr>
                  <w:rFonts w:ascii="Arial Narrow" w:eastAsia="Times New Roman" w:hAnsi="Arial Narrow" w:cs="Calibri"/>
                  <w:color w:val="000000"/>
                  <w:sz w:val="16"/>
                  <w:szCs w:val="16"/>
                  <w:rPrChange w:id="1095" w:author="Hari Laksono" w:date="2018-05-15T15:58:00Z">
                    <w:rPr>
                      <w:rFonts w:ascii="Arial Narrow" w:eastAsia="Times New Roman" w:hAnsi="Arial Narrow" w:cs="Calibri"/>
                      <w:color w:val="000000"/>
                      <w:sz w:val="20"/>
                      <w:szCs w:val="20"/>
                    </w:rPr>
                  </w:rPrChange>
                </w:rPr>
                <w:t>2</w:t>
              </w:r>
            </w:ins>
          </w:p>
        </w:tc>
        <w:tc>
          <w:tcPr>
            <w:tcW w:w="3241" w:type="dxa"/>
            <w:tcBorders>
              <w:top w:val="nil"/>
              <w:left w:val="nil"/>
              <w:bottom w:val="single" w:sz="8" w:space="0" w:color="auto"/>
              <w:right w:val="single" w:sz="8" w:space="0" w:color="auto"/>
            </w:tcBorders>
            <w:shd w:val="clear" w:color="auto" w:fill="auto"/>
            <w:vAlign w:val="center"/>
            <w:hideMark/>
            <w:tcPrChange w:id="10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4AE29042" w14:textId="77777777" w:rsidR="0000362C" w:rsidRPr="0000362C" w:rsidRDefault="0000362C" w:rsidP="0000362C">
            <w:pPr>
              <w:spacing w:after="0" w:line="240" w:lineRule="auto"/>
              <w:rPr>
                <w:ins w:id="1097" w:author="Hari Laksono" w:date="2018-05-15T15:57:00Z"/>
                <w:rFonts w:ascii="Arial Narrow" w:eastAsia="Times New Roman" w:hAnsi="Arial Narrow" w:cs="Calibri"/>
                <w:color w:val="000000"/>
                <w:sz w:val="16"/>
                <w:szCs w:val="16"/>
                <w:rPrChange w:id="1098" w:author="Hari Laksono" w:date="2018-05-15T15:58:00Z">
                  <w:rPr>
                    <w:ins w:id="1099" w:author="Hari Laksono" w:date="2018-05-15T15:57:00Z"/>
                    <w:rFonts w:ascii="Arial Narrow" w:eastAsia="Times New Roman" w:hAnsi="Arial Narrow" w:cs="Calibri"/>
                    <w:color w:val="000000"/>
                    <w:sz w:val="20"/>
                    <w:szCs w:val="20"/>
                  </w:rPr>
                </w:rPrChange>
              </w:rPr>
            </w:pPr>
            <w:ins w:id="1100" w:author="Hari Laksono" w:date="2018-05-15T15:57:00Z">
              <w:r w:rsidRPr="0000362C">
                <w:rPr>
                  <w:rFonts w:ascii="Arial Narrow" w:eastAsia="Times New Roman" w:hAnsi="Arial Narrow" w:cs="Calibri"/>
                  <w:color w:val="000000"/>
                  <w:sz w:val="16"/>
                  <w:szCs w:val="16"/>
                  <w:rPrChange w:id="1101" w:author="Hari Laksono" w:date="2018-05-15T15:58:00Z">
                    <w:rPr>
                      <w:rFonts w:ascii="Arial Narrow" w:eastAsia="Times New Roman" w:hAnsi="Arial Narrow" w:cs="Calibri"/>
                      <w:color w:val="000000"/>
                      <w:sz w:val="20"/>
                      <w:szCs w:val="20"/>
                    </w:rPr>
                  </w:rPrChange>
                </w:rPr>
                <w:t>Badan Penanggulangan Bencana Daerah</w:t>
              </w:r>
            </w:ins>
          </w:p>
        </w:tc>
        <w:tc>
          <w:tcPr>
            <w:tcW w:w="3260" w:type="dxa"/>
            <w:tcBorders>
              <w:top w:val="nil"/>
              <w:left w:val="nil"/>
              <w:bottom w:val="single" w:sz="8" w:space="0" w:color="auto"/>
              <w:right w:val="single" w:sz="8" w:space="0" w:color="auto"/>
            </w:tcBorders>
            <w:shd w:val="clear" w:color="auto" w:fill="auto"/>
            <w:vAlign w:val="center"/>
            <w:hideMark/>
            <w:tcPrChange w:id="11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0C511DC" w14:textId="77777777" w:rsidR="0000362C" w:rsidRPr="0000362C" w:rsidRDefault="0000362C" w:rsidP="0000362C">
            <w:pPr>
              <w:spacing w:after="0" w:line="240" w:lineRule="auto"/>
              <w:rPr>
                <w:ins w:id="1103" w:author="Hari Laksono" w:date="2018-05-15T15:57:00Z"/>
                <w:rFonts w:ascii="Arial Narrow" w:eastAsia="Times New Roman" w:hAnsi="Arial Narrow" w:cs="Calibri"/>
                <w:color w:val="000000"/>
                <w:sz w:val="16"/>
                <w:szCs w:val="16"/>
                <w:rPrChange w:id="1104" w:author="Hari Laksono" w:date="2018-05-15T15:58:00Z">
                  <w:rPr>
                    <w:ins w:id="1105" w:author="Hari Laksono" w:date="2018-05-15T15:57:00Z"/>
                    <w:rFonts w:ascii="Arial Narrow" w:eastAsia="Times New Roman" w:hAnsi="Arial Narrow" w:cs="Calibri"/>
                    <w:color w:val="000000"/>
                    <w:sz w:val="20"/>
                    <w:szCs w:val="20"/>
                  </w:rPr>
                </w:rPrChange>
              </w:rPr>
            </w:pPr>
            <w:ins w:id="1106" w:author="Hari Laksono" w:date="2018-05-15T15:57:00Z">
              <w:r w:rsidRPr="0000362C">
                <w:rPr>
                  <w:rFonts w:ascii="Arial Narrow" w:eastAsia="Times New Roman" w:hAnsi="Arial Narrow" w:cs="Calibri"/>
                  <w:color w:val="000000"/>
                  <w:sz w:val="16"/>
                  <w:szCs w:val="16"/>
                  <w:rPrChange w:id="1107" w:author="Hari Laksono" w:date="2018-05-15T15:58:00Z">
                    <w:rPr>
                      <w:rFonts w:ascii="Arial Narrow" w:eastAsia="Times New Roman" w:hAnsi="Arial Narrow" w:cs="Calibri"/>
                      <w:color w:val="000000"/>
                      <w:sz w:val="20"/>
                      <w:szCs w:val="20"/>
                    </w:rPr>
                  </w:rPrChange>
                </w:rPr>
                <w:t>Badan Penanggulangan Bencana Daerah</w:t>
              </w:r>
            </w:ins>
          </w:p>
        </w:tc>
      </w:tr>
      <w:tr w:rsidR="0000362C" w:rsidRPr="0000362C" w14:paraId="348F6F72" w14:textId="77777777" w:rsidTr="0000362C">
        <w:trPr>
          <w:trHeight w:val="20"/>
          <w:jc w:val="center"/>
          <w:ins w:id="1108" w:author="Hari Laksono" w:date="2018-05-15T15:57:00Z"/>
          <w:trPrChange w:id="11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1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2890912" w14:textId="77777777" w:rsidR="0000362C" w:rsidRPr="0000362C" w:rsidRDefault="0000362C" w:rsidP="0000362C">
            <w:pPr>
              <w:spacing w:after="0" w:line="240" w:lineRule="auto"/>
              <w:jc w:val="center"/>
              <w:rPr>
                <w:ins w:id="1111" w:author="Hari Laksono" w:date="2018-05-15T15:57:00Z"/>
                <w:rFonts w:ascii="Arial Narrow" w:eastAsia="Times New Roman" w:hAnsi="Arial Narrow" w:cs="Calibri"/>
                <w:color w:val="000000"/>
                <w:sz w:val="16"/>
                <w:szCs w:val="16"/>
                <w:rPrChange w:id="1112" w:author="Hari Laksono" w:date="2018-05-15T15:58:00Z">
                  <w:rPr>
                    <w:ins w:id="1113" w:author="Hari Laksono" w:date="2018-05-15T15:57:00Z"/>
                    <w:rFonts w:ascii="Arial Narrow" w:eastAsia="Times New Roman" w:hAnsi="Arial Narrow" w:cs="Calibri"/>
                    <w:color w:val="000000"/>
                    <w:sz w:val="20"/>
                    <w:szCs w:val="20"/>
                  </w:rPr>
                </w:rPrChange>
              </w:rPr>
            </w:pPr>
            <w:ins w:id="1114" w:author="Hari Laksono" w:date="2018-05-15T15:57:00Z">
              <w:r w:rsidRPr="0000362C">
                <w:rPr>
                  <w:rFonts w:ascii="Arial Narrow" w:eastAsia="Times New Roman" w:hAnsi="Arial Narrow" w:cs="Calibri"/>
                  <w:color w:val="000000"/>
                  <w:sz w:val="16"/>
                  <w:szCs w:val="16"/>
                  <w:rPrChange w:id="1115" w:author="Hari Laksono" w:date="2018-05-15T15:58:00Z">
                    <w:rPr>
                      <w:rFonts w:ascii="Arial Narrow" w:eastAsia="Times New Roman" w:hAnsi="Arial Narrow" w:cs="Calibri"/>
                      <w:color w:val="000000"/>
                      <w:sz w:val="20"/>
                      <w:szCs w:val="20"/>
                    </w:rPr>
                  </w:rPrChange>
                </w:rPr>
                <w:t>3</w:t>
              </w:r>
            </w:ins>
          </w:p>
        </w:tc>
        <w:tc>
          <w:tcPr>
            <w:tcW w:w="3241" w:type="dxa"/>
            <w:tcBorders>
              <w:top w:val="nil"/>
              <w:left w:val="nil"/>
              <w:bottom w:val="single" w:sz="8" w:space="0" w:color="auto"/>
              <w:right w:val="single" w:sz="8" w:space="0" w:color="auto"/>
            </w:tcBorders>
            <w:shd w:val="clear" w:color="auto" w:fill="auto"/>
            <w:vAlign w:val="center"/>
            <w:hideMark/>
            <w:tcPrChange w:id="11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5E2DB3A1" w14:textId="77777777" w:rsidR="0000362C" w:rsidRPr="0000362C" w:rsidRDefault="0000362C" w:rsidP="0000362C">
            <w:pPr>
              <w:spacing w:after="0" w:line="240" w:lineRule="auto"/>
              <w:rPr>
                <w:ins w:id="1117" w:author="Hari Laksono" w:date="2018-05-15T15:57:00Z"/>
                <w:rFonts w:ascii="Arial Narrow" w:eastAsia="Times New Roman" w:hAnsi="Arial Narrow" w:cs="Calibri"/>
                <w:color w:val="000000"/>
                <w:sz w:val="16"/>
                <w:szCs w:val="16"/>
                <w:rPrChange w:id="1118" w:author="Hari Laksono" w:date="2018-05-15T15:58:00Z">
                  <w:rPr>
                    <w:ins w:id="1119" w:author="Hari Laksono" w:date="2018-05-15T15:57:00Z"/>
                    <w:rFonts w:ascii="Arial Narrow" w:eastAsia="Times New Roman" w:hAnsi="Arial Narrow" w:cs="Calibri"/>
                    <w:color w:val="000000"/>
                    <w:sz w:val="20"/>
                    <w:szCs w:val="20"/>
                  </w:rPr>
                </w:rPrChange>
              </w:rPr>
            </w:pPr>
            <w:ins w:id="1120" w:author="Hari Laksono" w:date="2018-05-15T15:57:00Z">
              <w:r w:rsidRPr="0000362C">
                <w:rPr>
                  <w:rFonts w:ascii="Arial Narrow" w:eastAsia="Times New Roman" w:hAnsi="Arial Narrow" w:cs="Calibri"/>
                  <w:color w:val="000000"/>
                  <w:sz w:val="16"/>
                  <w:szCs w:val="16"/>
                  <w:rPrChange w:id="1121" w:author="Hari Laksono" w:date="2018-05-15T15:58:00Z">
                    <w:rPr>
                      <w:rFonts w:ascii="Arial Narrow" w:eastAsia="Times New Roman" w:hAnsi="Arial Narrow" w:cs="Calibri"/>
                      <w:color w:val="000000"/>
                      <w:sz w:val="20"/>
                      <w:szCs w:val="20"/>
                    </w:rPr>
                  </w:rPrChange>
                </w:rPr>
                <w:t>Dinas Pendapatan, Pengelolaan Keuangan dan Aset Daerah</w:t>
              </w:r>
            </w:ins>
          </w:p>
        </w:tc>
        <w:tc>
          <w:tcPr>
            <w:tcW w:w="3260" w:type="dxa"/>
            <w:tcBorders>
              <w:top w:val="nil"/>
              <w:left w:val="nil"/>
              <w:bottom w:val="single" w:sz="8" w:space="0" w:color="auto"/>
              <w:right w:val="single" w:sz="8" w:space="0" w:color="auto"/>
            </w:tcBorders>
            <w:shd w:val="clear" w:color="auto" w:fill="auto"/>
            <w:vAlign w:val="center"/>
            <w:hideMark/>
            <w:tcPrChange w:id="11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1A511B42" w14:textId="77777777" w:rsidR="0000362C" w:rsidRPr="0000362C" w:rsidRDefault="0000362C" w:rsidP="0000362C">
            <w:pPr>
              <w:spacing w:after="0" w:line="240" w:lineRule="auto"/>
              <w:rPr>
                <w:ins w:id="1123" w:author="Hari Laksono" w:date="2018-05-15T15:57:00Z"/>
                <w:rFonts w:ascii="Arial Narrow" w:eastAsia="Times New Roman" w:hAnsi="Arial Narrow" w:cs="Calibri"/>
                <w:color w:val="000000"/>
                <w:sz w:val="16"/>
                <w:szCs w:val="16"/>
                <w:rPrChange w:id="1124" w:author="Hari Laksono" w:date="2018-05-15T15:58:00Z">
                  <w:rPr>
                    <w:ins w:id="1125" w:author="Hari Laksono" w:date="2018-05-15T15:57:00Z"/>
                    <w:rFonts w:ascii="Arial Narrow" w:eastAsia="Times New Roman" w:hAnsi="Arial Narrow" w:cs="Calibri"/>
                    <w:color w:val="000000"/>
                    <w:sz w:val="20"/>
                    <w:szCs w:val="20"/>
                  </w:rPr>
                </w:rPrChange>
              </w:rPr>
            </w:pPr>
            <w:ins w:id="1126" w:author="Hari Laksono" w:date="2018-05-15T15:57:00Z">
              <w:r w:rsidRPr="0000362C">
                <w:rPr>
                  <w:rFonts w:ascii="Arial Narrow" w:eastAsia="Times New Roman" w:hAnsi="Arial Narrow" w:cs="Calibri"/>
                  <w:color w:val="000000"/>
                  <w:sz w:val="16"/>
                  <w:szCs w:val="16"/>
                  <w:rPrChange w:id="1127" w:author="Hari Laksono" w:date="2018-05-15T15:58:00Z">
                    <w:rPr>
                      <w:rFonts w:ascii="Arial Narrow" w:eastAsia="Times New Roman" w:hAnsi="Arial Narrow" w:cs="Calibri"/>
                      <w:color w:val="000000"/>
                      <w:sz w:val="20"/>
                      <w:szCs w:val="20"/>
                    </w:rPr>
                  </w:rPrChange>
                </w:rPr>
                <w:t>Badan Pendapatan, Pengelolaan Keuangan dan Aset Daerah</w:t>
              </w:r>
            </w:ins>
          </w:p>
        </w:tc>
      </w:tr>
      <w:tr w:rsidR="0000362C" w:rsidRPr="0000362C" w14:paraId="3F87738D" w14:textId="77777777" w:rsidTr="0000362C">
        <w:trPr>
          <w:trHeight w:val="20"/>
          <w:jc w:val="center"/>
          <w:ins w:id="1128" w:author="Hari Laksono" w:date="2018-05-15T15:57:00Z"/>
          <w:trPrChange w:id="11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1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7DB3324A" w14:textId="77777777" w:rsidR="0000362C" w:rsidRPr="0000362C" w:rsidRDefault="0000362C" w:rsidP="0000362C">
            <w:pPr>
              <w:spacing w:after="0" w:line="240" w:lineRule="auto"/>
              <w:jc w:val="center"/>
              <w:rPr>
                <w:ins w:id="1131" w:author="Hari Laksono" w:date="2018-05-15T15:57:00Z"/>
                <w:rFonts w:ascii="Arial Narrow" w:eastAsia="Times New Roman" w:hAnsi="Arial Narrow" w:cs="Calibri"/>
                <w:color w:val="000000"/>
                <w:sz w:val="16"/>
                <w:szCs w:val="16"/>
                <w:rPrChange w:id="1132" w:author="Hari Laksono" w:date="2018-05-15T15:58:00Z">
                  <w:rPr>
                    <w:ins w:id="1133" w:author="Hari Laksono" w:date="2018-05-15T15:57:00Z"/>
                    <w:rFonts w:ascii="Arial Narrow" w:eastAsia="Times New Roman" w:hAnsi="Arial Narrow" w:cs="Calibri"/>
                    <w:color w:val="000000"/>
                    <w:sz w:val="20"/>
                    <w:szCs w:val="20"/>
                  </w:rPr>
                </w:rPrChange>
              </w:rPr>
            </w:pPr>
            <w:ins w:id="1134" w:author="Hari Laksono" w:date="2018-05-15T15:57:00Z">
              <w:r w:rsidRPr="0000362C">
                <w:rPr>
                  <w:rFonts w:ascii="Arial Narrow" w:eastAsia="Times New Roman" w:hAnsi="Arial Narrow" w:cs="Calibri"/>
                  <w:color w:val="000000"/>
                  <w:sz w:val="16"/>
                  <w:szCs w:val="16"/>
                  <w:rPrChange w:id="1135" w:author="Hari Laksono" w:date="2018-05-15T15:58:00Z">
                    <w:rPr>
                      <w:rFonts w:ascii="Arial Narrow" w:eastAsia="Times New Roman" w:hAnsi="Arial Narrow" w:cs="Calibri"/>
                      <w:color w:val="000000"/>
                      <w:sz w:val="20"/>
                      <w:szCs w:val="20"/>
                    </w:rPr>
                  </w:rPrChange>
                </w:rPr>
                <w:t>4</w:t>
              </w:r>
            </w:ins>
          </w:p>
        </w:tc>
        <w:tc>
          <w:tcPr>
            <w:tcW w:w="3241" w:type="dxa"/>
            <w:tcBorders>
              <w:top w:val="nil"/>
              <w:left w:val="nil"/>
              <w:bottom w:val="single" w:sz="8" w:space="0" w:color="auto"/>
              <w:right w:val="single" w:sz="8" w:space="0" w:color="auto"/>
            </w:tcBorders>
            <w:shd w:val="clear" w:color="auto" w:fill="auto"/>
            <w:vAlign w:val="center"/>
            <w:hideMark/>
            <w:tcPrChange w:id="11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5E9D44D4" w14:textId="77777777" w:rsidR="0000362C" w:rsidRPr="0000362C" w:rsidRDefault="0000362C" w:rsidP="0000362C">
            <w:pPr>
              <w:spacing w:after="0" w:line="240" w:lineRule="auto"/>
              <w:rPr>
                <w:ins w:id="1137" w:author="Hari Laksono" w:date="2018-05-15T15:57:00Z"/>
                <w:rFonts w:ascii="Arial Narrow" w:eastAsia="Times New Roman" w:hAnsi="Arial Narrow" w:cs="Calibri"/>
                <w:color w:val="000000"/>
                <w:sz w:val="16"/>
                <w:szCs w:val="16"/>
                <w:rPrChange w:id="1138" w:author="Hari Laksono" w:date="2018-05-15T15:58:00Z">
                  <w:rPr>
                    <w:ins w:id="1139" w:author="Hari Laksono" w:date="2018-05-15T15:57:00Z"/>
                    <w:rFonts w:ascii="Arial Narrow" w:eastAsia="Times New Roman" w:hAnsi="Arial Narrow" w:cs="Calibri"/>
                    <w:color w:val="000000"/>
                    <w:sz w:val="20"/>
                    <w:szCs w:val="20"/>
                  </w:rPr>
                </w:rPrChange>
              </w:rPr>
            </w:pPr>
            <w:ins w:id="1140" w:author="Hari Laksono" w:date="2018-05-15T15:57:00Z">
              <w:r w:rsidRPr="0000362C">
                <w:rPr>
                  <w:rFonts w:ascii="Arial Narrow" w:eastAsia="Times New Roman" w:hAnsi="Arial Narrow" w:cs="Calibri"/>
                  <w:color w:val="000000"/>
                  <w:sz w:val="16"/>
                  <w:szCs w:val="16"/>
                  <w:rPrChange w:id="1141" w:author="Hari Laksono" w:date="2018-05-15T15:58:00Z">
                    <w:rPr>
                      <w:rFonts w:ascii="Arial Narrow" w:eastAsia="Times New Roman" w:hAnsi="Arial Narrow" w:cs="Calibri"/>
                      <w:color w:val="000000"/>
                      <w:sz w:val="20"/>
                      <w:szCs w:val="20"/>
                    </w:rPr>
                  </w:rPrChange>
                </w:rPr>
                <w:t xml:space="preserve">Badan Perencanaan Pembangunan Daerah </w:t>
              </w:r>
            </w:ins>
          </w:p>
        </w:tc>
        <w:tc>
          <w:tcPr>
            <w:tcW w:w="3260" w:type="dxa"/>
            <w:tcBorders>
              <w:top w:val="nil"/>
              <w:left w:val="nil"/>
              <w:bottom w:val="single" w:sz="8" w:space="0" w:color="auto"/>
              <w:right w:val="single" w:sz="8" w:space="0" w:color="auto"/>
            </w:tcBorders>
            <w:shd w:val="clear" w:color="auto" w:fill="auto"/>
            <w:vAlign w:val="center"/>
            <w:hideMark/>
            <w:tcPrChange w:id="11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52667446" w14:textId="77777777" w:rsidR="0000362C" w:rsidRPr="0000362C" w:rsidRDefault="0000362C" w:rsidP="0000362C">
            <w:pPr>
              <w:spacing w:after="0" w:line="240" w:lineRule="auto"/>
              <w:rPr>
                <w:ins w:id="1143" w:author="Hari Laksono" w:date="2018-05-15T15:57:00Z"/>
                <w:rFonts w:ascii="Arial Narrow" w:eastAsia="Times New Roman" w:hAnsi="Arial Narrow" w:cs="Calibri"/>
                <w:color w:val="000000"/>
                <w:sz w:val="16"/>
                <w:szCs w:val="16"/>
                <w:rPrChange w:id="1144" w:author="Hari Laksono" w:date="2018-05-15T15:58:00Z">
                  <w:rPr>
                    <w:ins w:id="1145" w:author="Hari Laksono" w:date="2018-05-15T15:57:00Z"/>
                    <w:rFonts w:ascii="Arial Narrow" w:eastAsia="Times New Roman" w:hAnsi="Arial Narrow" w:cs="Calibri"/>
                    <w:color w:val="000000"/>
                    <w:sz w:val="20"/>
                    <w:szCs w:val="20"/>
                  </w:rPr>
                </w:rPrChange>
              </w:rPr>
            </w:pPr>
            <w:ins w:id="1146" w:author="Hari Laksono" w:date="2018-05-15T15:57:00Z">
              <w:r w:rsidRPr="0000362C">
                <w:rPr>
                  <w:rFonts w:ascii="Arial Narrow" w:eastAsia="Times New Roman" w:hAnsi="Arial Narrow" w:cs="Calibri"/>
                  <w:color w:val="000000"/>
                  <w:sz w:val="16"/>
                  <w:szCs w:val="16"/>
                  <w:rPrChange w:id="1147" w:author="Hari Laksono" w:date="2018-05-15T15:58:00Z">
                    <w:rPr>
                      <w:rFonts w:ascii="Arial Narrow" w:eastAsia="Times New Roman" w:hAnsi="Arial Narrow" w:cs="Calibri"/>
                      <w:color w:val="000000"/>
                      <w:sz w:val="20"/>
                      <w:szCs w:val="20"/>
                    </w:rPr>
                  </w:rPrChange>
                </w:rPr>
                <w:t>Badan Perencanaan, Penelitian dan Pengembangan Daerah</w:t>
              </w:r>
            </w:ins>
          </w:p>
        </w:tc>
      </w:tr>
      <w:tr w:rsidR="0000362C" w:rsidRPr="0000362C" w14:paraId="58F20E06" w14:textId="77777777" w:rsidTr="0000362C">
        <w:trPr>
          <w:trHeight w:val="20"/>
          <w:jc w:val="center"/>
          <w:ins w:id="1148" w:author="Hari Laksono" w:date="2018-05-15T15:57:00Z"/>
          <w:trPrChange w:id="11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1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A68C50F" w14:textId="77777777" w:rsidR="0000362C" w:rsidRPr="0000362C" w:rsidRDefault="0000362C" w:rsidP="0000362C">
            <w:pPr>
              <w:spacing w:after="0" w:line="240" w:lineRule="auto"/>
              <w:jc w:val="center"/>
              <w:rPr>
                <w:ins w:id="1151" w:author="Hari Laksono" w:date="2018-05-15T15:57:00Z"/>
                <w:rFonts w:ascii="Arial Narrow" w:eastAsia="Times New Roman" w:hAnsi="Arial Narrow" w:cs="Calibri"/>
                <w:color w:val="000000"/>
                <w:sz w:val="16"/>
                <w:szCs w:val="16"/>
                <w:rPrChange w:id="1152" w:author="Hari Laksono" w:date="2018-05-15T15:58:00Z">
                  <w:rPr>
                    <w:ins w:id="1153" w:author="Hari Laksono" w:date="2018-05-15T15:57:00Z"/>
                    <w:rFonts w:ascii="Arial Narrow" w:eastAsia="Times New Roman" w:hAnsi="Arial Narrow" w:cs="Calibri"/>
                    <w:color w:val="000000"/>
                    <w:sz w:val="20"/>
                    <w:szCs w:val="20"/>
                  </w:rPr>
                </w:rPrChange>
              </w:rPr>
            </w:pPr>
            <w:ins w:id="1154" w:author="Hari Laksono" w:date="2018-05-15T15:57:00Z">
              <w:r w:rsidRPr="0000362C">
                <w:rPr>
                  <w:rFonts w:ascii="Arial Narrow" w:eastAsia="Times New Roman" w:hAnsi="Arial Narrow" w:cs="Calibri"/>
                  <w:color w:val="000000"/>
                  <w:sz w:val="16"/>
                  <w:szCs w:val="16"/>
                  <w:rPrChange w:id="1155" w:author="Hari Laksono" w:date="2018-05-15T15:58:00Z">
                    <w:rPr>
                      <w:rFonts w:ascii="Arial Narrow" w:eastAsia="Times New Roman" w:hAnsi="Arial Narrow" w:cs="Calibri"/>
                      <w:color w:val="000000"/>
                      <w:sz w:val="20"/>
                      <w:szCs w:val="20"/>
                    </w:rPr>
                  </w:rPrChange>
                </w:rPr>
                <w:t>5</w:t>
              </w:r>
            </w:ins>
          </w:p>
        </w:tc>
        <w:tc>
          <w:tcPr>
            <w:tcW w:w="3241" w:type="dxa"/>
            <w:tcBorders>
              <w:top w:val="nil"/>
              <w:left w:val="nil"/>
              <w:bottom w:val="single" w:sz="8" w:space="0" w:color="auto"/>
              <w:right w:val="single" w:sz="8" w:space="0" w:color="auto"/>
            </w:tcBorders>
            <w:shd w:val="clear" w:color="auto" w:fill="auto"/>
            <w:noWrap/>
            <w:vAlign w:val="center"/>
            <w:hideMark/>
            <w:tcPrChange w:id="115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305CAC50" w14:textId="77777777" w:rsidR="0000362C" w:rsidRPr="0000362C" w:rsidRDefault="0000362C" w:rsidP="0000362C">
            <w:pPr>
              <w:spacing w:after="0" w:line="240" w:lineRule="auto"/>
              <w:rPr>
                <w:ins w:id="1157" w:author="Hari Laksono" w:date="2018-05-15T15:57:00Z"/>
                <w:rFonts w:ascii="Arial Narrow" w:eastAsia="Times New Roman" w:hAnsi="Arial Narrow" w:cs="Calibri"/>
                <w:color w:val="000000"/>
                <w:sz w:val="16"/>
                <w:szCs w:val="16"/>
                <w:rPrChange w:id="1158" w:author="Hari Laksono" w:date="2018-05-15T15:58:00Z">
                  <w:rPr>
                    <w:ins w:id="1159" w:author="Hari Laksono" w:date="2018-05-15T15:57:00Z"/>
                    <w:rFonts w:ascii="Arial Narrow" w:eastAsia="Times New Roman" w:hAnsi="Arial Narrow" w:cs="Calibri"/>
                    <w:color w:val="000000"/>
                    <w:sz w:val="20"/>
                    <w:szCs w:val="20"/>
                  </w:rPr>
                </w:rPrChange>
              </w:rPr>
            </w:pPr>
            <w:ins w:id="1160" w:author="Hari Laksono" w:date="2018-05-15T15:57:00Z">
              <w:r w:rsidRPr="0000362C">
                <w:rPr>
                  <w:rFonts w:ascii="Arial Narrow" w:eastAsia="Times New Roman" w:hAnsi="Arial Narrow" w:cs="Calibri"/>
                  <w:color w:val="000000"/>
                  <w:sz w:val="16"/>
                  <w:szCs w:val="16"/>
                  <w:rPrChange w:id="1161" w:author="Hari Laksono" w:date="2018-05-15T15:58:00Z">
                    <w:rPr>
                      <w:rFonts w:ascii="Arial Narrow" w:eastAsia="Times New Roman" w:hAnsi="Arial Narrow" w:cs="Calibri"/>
                      <w:color w:val="000000"/>
                      <w:sz w:val="20"/>
                      <w:szCs w:val="20"/>
                    </w:rPr>
                  </w:rPrChange>
                </w:rPr>
                <w:t xml:space="preserve">Kantor Arsip dan Perpustakaan Daerah </w:t>
              </w:r>
            </w:ins>
          </w:p>
        </w:tc>
        <w:tc>
          <w:tcPr>
            <w:tcW w:w="3260" w:type="dxa"/>
            <w:tcBorders>
              <w:top w:val="nil"/>
              <w:left w:val="nil"/>
              <w:bottom w:val="single" w:sz="8" w:space="0" w:color="auto"/>
              <w:right w:val="single" w:sz="8" w:space="0" w:color="auto"/>
            </w:tcBorders>
            <w:shd w:val="clear" w:color="auto" w:fill="auto"/>
            <w:vAlign w:val="center"/>
            <w:hideMark/>
            <w:tcPrChange w:id="11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E4B470F" w14:textId="77777777" w:rsidR="0000362C" w:rsidRPr="0000362C" w:rsidRDefault="0000362C" w:rsidP="0000362C">
            <w:pPr>
              <w:spacing w:after="0" w:line="240" w:lineRule="auto"/>
              <w:rPr>
                <w:ins w:id="1163" w:author="Hari Laksono" w:date="2018-05-15T15:57:00Z"/>
                <w:rFonts w:ascii="Arial Narrow" w:eastAsia="Times New Roman" w:hAnsi="Arial Narrow" w:cs="Calibri"/>
                <w:color w:val="000000"/>
                <w:sz w:val="16"/>
                <w:szCs w:val="16"/>
                <w:rPrChange w:id="1164" w:author="Hari Laksono" w:date="2018-05-15T15:58:00Z">
                  <w:rPr>
                    <w:ins w:id="1165" w:author="Hari Laksono" w:date="2018-05-15T15:57:00Z"/>
                    <w:rFonts w:ascii="Arial Narrow" w:eastAsia="Times New Roman" w:hAnsi="Arial Narrow" w:cs="Calibri"/>
                    <w:color w:val="000000"/>
                    <w:sz w:val="20"/>
                    <w:szCs w:val="20"/>
                  </w:rPr>
                </w:rPrChange>
              </w:rPr>
            </w:pPr>
            <w:ins w:id="1166" w:author="Hari Laksono" w:date="2018-05-15T15:57:00Z">
              <w:r w:rsidRPr="0000362C">
                <w:rPr>
                  <w:rFonts w:ascii="Arial Narrow" w:eastAsia="Times New Roman" w:hAnsi="Arial Narrow" w:cs="Calibri"/>
                  <w:color w:val="000000"/>
                  <w:sz w:val="16"/>
                  <w:szCs w:val="16"/>
                  <w:rPrChange w:id="1167" w:author="Hari Laksono" w:date="2018-05-15T15:58:00Z">
                    <w:rPr>
                      <w:rFonts w:ascii="Arial Narrow" w:eastAsia="Times New Roman" w:hAnsi="Arial Narrow" w:cs="Calibri"/>
                      <w:color w:val="000000"/>
                      <w:sz w:val="20"/>
                      <w:szCs w:val="20"/>
                    </w:rPr>
                  </w:rPrChange>
                </w:rPr>
                <w:t>Dinas Kearsipan dan Perpustakaan</w:t>
              </w:r>
            </w:ins>
          </w:p>
        </w:tc>
      </w:tr>
      <w:tr w:rsidR="0000362C" w:rsidRPr="0000362C" w14:paraId="1ADE0DB8" w14:textId="77777777" w:rsidTr="0000362C">
        <w:trPr>
          <w:trHeight w:val="20"/>
          <w:jc w:val="center"/>
          <w:ins w:id="1168" w:author="Hari Laksono" w:date="2018-05-15T15:57:00Z"/>
          <w:trPrChange w:id="11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1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910D485" w14:textId="77777777" w:rsidR="0000362C" w:rsidRPr="0000362C" w:rsidRDefault="0000362C" w:rsidP="0000362C">
            <w:pPr>
              <w:spacing w:after="0" w:line="240" w:lineRule="auto"/>
              <w:jc w:val="center"/>
              <w:rPr>
                <w:ins w:id="1171" w:author="Hari Laksono" w:date="2018-05-15T15:57:00Z"/>
                <w:rFonts w:ascii="Arial Narrow" w:eastAsia="Times New Roman" w:hAnsi="Arial Narrow" w:cs="Calibri"/>
                <w:color w:val="000000"/>
                <w:sz w:val="16"/>
                <w:szCs w:val="16"/>
                <w:rPrChange w:id="1172" w:author="Hari Laksono" w:date="2018-05-15T15:58:00Z">
                  <w:rPr>
                    <w:ins w:id="1173" w:author="Hari Laksono" w:date="2018-05-15T15:57:00Z"/>
                    <w:rFonts w:ascii="Arial Narrow" w:eastAsia="Times New Roman" w:hAnsi="Arial Narrow" w:cs="Calibri"/>
                    <w:color w:val="000000"/>
                    <w:sz w:val="20"/>
                    <w:szCs w:val="20"/>
                  </w:rPr>
                </w:rPrChange>
              </w:rPr>
            </w:pPr>
            <w:ins w:id="1174" w:author="Hari Laksono" w:date="2018-05-15T15:57:00Z">
              <w:r w:rsidRPr="0000362C">
                <w:rPr>
                  <w:rFonts w:ascii="Arial Narrow" w:eastAsia="Times New Roman" w:hAnsi="Arial Narrow" w:cs="Calibri"/>
                  <w:color w:val="000000"/>
                  <w:sz w:val="16"/>
                  <w:szCs w:val="16"/>
                  <w:rPrChange w:id="1175" w:author="Hari Laksono" w:date="2018-05-15T15:58:00Z">
                    <w:rPr>
                      <w:rFonts w:ascii="Arial Narrow" w:eastAsia="Times New Roman" w:hAnsi="Arial Narrow" w:cs="Calibri"/>
                      <w:color w:val="000000"/>
                      <w:sz w:val="20"/>
                      <w:szCs w:val="20"/>
                    </w:rPr>
                  </w:rPrChange>
                </w:rPr>
                <w:t>6</w:t>
              </w:r>
            </w:ins>
          </w:p>
        </w:tc>
        <w:tc>
          <w:tcPr>
            <w:tcW w:w="3241" w:type="dxa"/>
            <w:tcBorders>
              <w:top w:val="nil"/>
              <w:left w:val="nil"/>
              <w:bottom w:val="single" w:sz="8" w:space="0" w:color="auto"/>
              <w:right w:val="single" w:sz="8" w:space="0" w:color="auto"/>
            </w:tcBorders>
            <w:shd w:val="clear" w:color="auto" w:fill="auto"/>
            <w:noWrap/>
            <w:vAlign w:val="center"/>
            <w:hideMark/>
            <w:tcPrChange w:id="117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75B5D212" w14:textId="77777777" w:rsidR="0000362C" w:rsidRPr="0000362C" w:rsidRDefault="0000362C" w:rsidP="0000362C">
            <w:pPr>
              <w:spacing w:after="0" w:line="240" w:lineRule="auto"/>
              <w:rPr>
                <w:ins w:id="1177" w:author="Hari Laksono" w:date="2018-05-15T15:57:00Z"/>
                <w:rFonts w:ascii="Arial Narrow" w:eastAsia="Times New Roman" w:hAnsi="Arial Narrow" w:cs="Calibri"/>
                <w:color w:val="000000"/>
                <w:sz w:val="16"/>
                <w:szCs w:val="16"/>
                <w:rPrChange w:id="1178" w:author="Hari Laksono" w:date="2018-05-15T15:58:00Z">
                  <w:rPr>
                    <w:ins w:id="1179" w:author="Hari Laksono" w:date="2018-05-15T15:57:00Z"/>
                    <w:rFonts w:ascii="Arial Narrow" w:eastAsia="Times New Roman" w:hAnsi="Arial Narrow" w:cs="Calibri"/>
                    <w:color w:val="000000"/>
                    <w:sz w:val="20"/>
                    <w:szCs w:val="20"/>
                  </w:rPr>
                </w:rPrChange>
              </w:rPr>
            </w:pPr>
            <w:ins w:id="1180" w:author="Hari Laksono" w:date="2018-05-15T15:57:00Z">
              <w:r w:rsidRPr="0000362C">
                <w:rPr>
                  <w:rFonts w:ascii="Arial Narrow" w:eastAsia="Times New Roman" w:hAnsi="Arial Narrow" w:cs="Calibri"/>
                  <w:color w:val="000000"/>
                  <w:sz w:val="16"/>
                  <w:szCs w:val="16"/>
                  <w:rPrChange w:id="1181" w:author="Hari Laksono" w:date="2018-05-15T15:58:00Z">
                    <w:rPr>
                      <w:rFonts w:ascii="Arial Narrow" w:eastAsia="Times New Roman" w:hAnsi="Arial Narrow" w:cs="Calibri"/>
                      <w:color w:val="000000"/>
                      <w:sz w:val="20"/>
                      <w:szCs w:val="20"/>
                    </w:rPr>
                  </w:rPrChange>
                </w:rPr>
                <w:t>Dinas Kebudayaan dan Pariwisata</w:t>
              </w:r>
            </w:ins>
          </w:p>
        </w:tc>
        <w:tc>
          <w:tcPr>
            <w:tcW w:w="3260" w:type="dxa"/>
            <w:tcBorders>
              <w:top w:val="nil"/>
              <w:left w:val="nil"/>
              <w:bottom w:val="single" w:sz="8" w:space="0" w:color="auto"/>
              <w:right w:val="single" w:sz="8" w:space="0" w:color="auto"/>
            </w:tcBorders>
            <w:shd w:val="clear" w:color="auto" w:fill="auto"/>
            <w:vAlign w:val="center"/>
            <w:hideMark/>
            <w:tcPrChange w:id="11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5B4901FC" w14:textId="77777777" w:rsidR="0000362C" w:rsidRPr="0000362C" w:rsidRDefault="0000362C" w:rsidP="0000362C">
            <w:pPr>
              <w:spacing w:after="0" w:line="240" w:lineRule="auto"/>
              <w:rPr>
                <w:ins w:id="1183" w:author="Hari Laksono" w:date="2018-05-15T15:57:00Z"/>
                <w:rFonts w:ascii="Arial Narrow" w:eastAsia="Times New Roman" w:hAnsi="Arial Narrow" w:cs="Calibri"/>
                <w:color w:val="000000"/>
                <w:sz w:val="16"/>
                <w:szCs w:val="16"/>
                <w:rPrChange w:id="1184" w:author="Hari Laksono" w:date="2018-05-15T15:58:00Z">
                  <w:rPr>
                    <w:ins w:id="1185" w:author="Hari Laksono" w:date="2018-05-15T15:57:00Z"/>
                    <w:rFonts w:ascii="Arial Narrow" w:eastAsia="Times New Roman" w:hAnsi="Arial Narrow" w:cs="Calibri"/>
                    <w:color w:val="000000"/>
                    <w:sz w:val="20"/>
                    <w:szCs w:val="20"/>
                  </w:rPr>
                </w:rPrChange>
              </w:rPr>
            </w:pPr>
            <w:ins w:id="1186" w:author="Hari Laksono" w:date="2018-05-15T15:57:00Z">
              <w:r w:rsidRPr="0000362C">
                <w:rPr>
                  <w:rFonts w:ascii="Arial Narrow" w:eastAsia="Times New Roman" w:hAnsi="Arial Narrow" w:cs="Calibri"/>
                  <w:color w:val="000000"/>
                  <w:sz w:val="16"/>
                  <w:szCs w:val="16"/>
                  <w:rPrChange w:id="1187" w:author="Hari Laksono" w:date="2018-05-15T15:58:00Z">
                    <w:rPr>
                      <w:rFonts w:ascii="Arial Narrow" w:eastAsia="Times New Roman" w:hAnsi="Arial Narrow" w:cs="Calibri"/>
                      <w:color w:val="000000"/>
                      <w:sz w:val="20"/>
                      <w:szCs w:val="20"/>
                    </w:rPr>
                  </w:rPrChange>
                </w:rPr>
                <w:t>Dinas Kebudayaan</w:t>
              </w:r>
            </w:ins>
          </w:p>
        </w:tc>
      </w:tr>
      <w:tr w:rsidR="0000362C" w:rsidRPr="0000362C" w14:paraId="53449BB9" w14:textId="77777777" w:rsidTr="0000362C">
        <w:trPr>
          <w:trHeight w:val="20"/>
          <w:jc w:val="center"/>
          <w:ins w:id="1188" w:author="Hari Laksono" w:date="2018-05-15T15:57:00Z"/>
          <w:trPrChange w:id="11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1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3C11845" w14:textId="77777777" w:rsidR="0000362C" w:rsidRPr="0000362C" w:rsidRDefault="0000362C" w:rsidP="0000362C">
            <w:pPr>
              <w:spacing w:after="0" w:line="240" w:lineRule="auto"/>
              <w:jc w:val="center"/>
              <w:rPr>
                <w:ins w:id="1191" w:author="Hari Laksono" w:date="2018-05-15T15:57:00Z"/>
                <w:rFonts w:ascii="Arial Narrow" w:eastAsia="Times New Roman" w:hAnsi="Arial Narrow" w:cs="Calibri"/>
                <w:color w:val="000000"/>
                <w:sz w:val="16"/>
                <w:szCs w:val="16"/>
                <w:rPrChange w:id="1192" w:author="Hari Laksono" w:date="2018-05-15T15:58:00Z">
                  <w:rPr>
                    <w:ins w:id="1193" w:author="Hari Laksono" w:date="2018-05-15T15:57:00Z"/>
                    <w:rFonts w:ascii="Arial Narrow" w:eastAsia="Times New Roman" w:hAnsi="Arial Narrow" w:cs="Calibri"/>
                    <w:color w:val="000000"/>
                    <w:sz w:val="20"/>
                    <w:szCs w:val="20"/>
                  </w:rPr>
                </w:rPrChange>
              </w:rPr>
            </w:pPr>
            <w:ins w:id="1194" w:author="Hari Laksono" w:date="2018-05-15T15:57:00Z">
              <w:r w:rsidRPr="0000362C">
                <w:rPr>
                  <w:rFonts w:ascii="Arial Narrow" w:eastAsia="Times New Roman" w:hAnsi="Arial Narrow" w:cs="Calibri"/>
                  <w:color w:val="000000"/>
                  <w:sz w:val="16"/>
                  <w:szCs w:val="16"/>
                  <w:rPrChange w:id="1195" w:author="Hari Laksono" w:date="2018-05-15T15:58:00Z">
                    <w:rPr>
                      <w:rFonts w:ascii="Arial Narrow" w:eastAsia="Times New Roman" w:hAnsi="Arial Narrow" w:cs="Calibri"/>
                      <w:color w:val="000000"/>
                      <w:sz w:val="20"/>
                      <w:szCs w:val="20"/>
                    </w:rPr>
                  </w:rPrChange>
                </w:rPr>
                <w:t>7</w:t>
              </w:r>
            </w:ins>
          </w:p>
        </w:tc>
        <w:tc>
          <w:tcPr>
            <w:tcW w:w="3241" w:type="dxa"/>
            <w:tcBorders>
              <w:top w:val="nil"/>
              <w:left w:val="nil"/>
              <w:bottom w:val="single" w:sz="8" w:space="0" w:color="auto"/>
              <w:right w:val="single" w:sz="8" w:space="0" w:color="auto"/>
            </w:tcBorders>
            <w:shd w:val="clear" w:color="auto" w:fill="auto"/>
            <w:noWrap/>
            <w:vAlign w:val="center"/>
            <w:hideMark/>
            <w:tcPrChange w:id="119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31CCF366" w14:textId="77777777" w:rsidR="0000362C" w:rsidRPr="0000362C" w:rsidRDefault="0000362C" w:rsidP="0000362C">
            <w:pPr>
              <w:spacing w:after="0" w:line="240" w:lineRule="auto"/>
              <w:rPr>
                <w:ins w:id="1197" w:author="Hari Laksono" w:date="2018-05-15T15:57:00Z"/>
                <w:rFonts w:ascii="Arial Narrow" w:eastAsia="Times New Roman" w:hAnsi="Arial Narrow" w:cs="Calibri"/>
                <w:color w:val="000000"/>
                <w:sz w:val="16"/>
                <w:szCs w:val="16"/>
                <w:rPrChange w:id="1198" w:author="Hari Laksono" w:date="2018-05-15T15:58:00Z">
                  <w:rPr>
                    <w:ins w:id="1199" w:author="Hari Laksono" w:date="2018-05-15T15:57:00Z"/>
                    <w:rFonts w:ascii="Arial Narrow" w:eastAsia="Times New Roman" w:hAnsi="Arial Narrow" w:cs="Calibri"/>
                    <w:color w:val="000000"/>
                    <w:sz w:val="20"/>
                    <w:szCs w:val="20"/>
                  </w:rPr>
                </w:rPrChange>
              </w:rPr>
            </w:pPr>
            <w:ins w:id="1200" w:author="Hari Laksono" w:date="2018-05-15T15:57:00Z">
              <w:r w:rsidRPr="0000362C">
                <w:rPr>
                  <w:rFonts w:ascii="Arial Narrow" w:eastAsia="Times New Roman" w:hAnsi="Arial Narrow" w:cs="Calibri"/>
                  <w:color w:val="000000"/>
                  <w:sz w:val="16"/>
                  <w:szCs w:val="16"/>
                  <w:rPrChange w:id="1201" w:author="Hari Laksono" w:date="2018-05-15T15:58:00Z">
                    <w:rPr>
                      <w:rFonts w:ascii="Arial Narrow" w:eastAsia="Times New Roman" w:hAnsi="Arial Narrow" w:cs="Calibri"/>
                      <w:color w:val="000000"/>
                      <w:sz w:val="20"/>
                      <w:szCs w:val="20"/>
                    </w:rPr>
                  </w:rPrChange>
                </w:rPr>
                <w:t xml:space="preserve">Dinas Pendidikan, Pemuda dan Olah raga </w:t>
              </w:r>
            </w:ins>
          </w:p>
        </w:tc>
        <w:tc>
          <w:tcPr>
            <w:tcW w:w="3260" w:type="dxa"/>
            <w:tcBorders>
              <w:top w:val="nil"/>
              <w:left w:val="nil"/>
              <w:bottom w:val="single" w:sz="8" w:space="0" w:color="auto"/>
              <w:right w:val="single" w:sz="8" w:space="0" w:color="auto"/>
            </w:tcBorders>
            <w:shd w:val="clear" w:color="auto" w:fill="auto"/>
            <w:vAlign w:val="center"/>
            <w:hideMark/>
            <w:tcPrChange w:id="12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1EA24BDA" w14:textId="77777777" w:rsidR="0000362C" w:rsidRPr="0000362C" w:rsidRDefault="0000362C" w:rsidP="0000362C">
            <w:pPr>
              <w:spacing w:after="0" w:line="240" w:lineRule="auto"/>
              <w:rPr>
                <w:ins w:id="1203" w:author="Hari Laksono" w:date="2018-05-15T15:57:00Z"/>
                <w:rFonts w:ascii="Arial Narrow" w:eastAsia="Times New Roman" w:hAnsi="Arial Narrow" w:cs="Calibri"/>
                <w:color w:val="000000"/>
                <w:sz w:val="16"/>
                <w:szCs w:val="16"/>
                <w:rPrChange w:id="1204" w:author="Hari Laksono" w:date="2018-05-15T15:58:00Z">
                  <w:rPr>
                    <w:ins w:id="1205" w:author="Hari Laksono" w:date="2018-05-15T15:57:00Z"/>
                    <w:rFonts w:ascii="Arial Narrow" w:eastAsia="Times New Roman" w:hAnsi="Arial Narrow" w:cs="Calibri"/>
                    <w:color w:val="000000"/>
                    <w:sz w:val="20"/>
                    <w:szCs w:val="20"/>
                  </w:rPr>
                </w:rPrChange>
              </w:rPr>
            </w:pPr>
            <w:ins w:id="1206" w:author="Hari Laksono" w:date="2018-05-15T15:57:00Z">
              <w:r w:rsidRPr="0000362C">
                <w:rPr>
                  <w:rFonts w:ascii="Arial Narrow" w:eastAsia="Times New Roman" w:hAnsi="Arial Narrow" w:cs="Calibri"/>
                  <w:color w:val="000000"/>
                  <w:sz w:val="16"/>
                  <w:szCs w:val="16"/>
                  <w:rPrChange w:id="1207" w:author="Hari Laksono" w:date="2018-05-15T15:58:00Z">
                    <w:rPr>
                      <w:rFonts w:ascii="Arial Narrow" w:eastAsia="Times New Roman" w:hAnsi="Arial Narrow" w:cs="Calibri"/>
                      <w:color w:val="000000"/>
                      <w:sz w:val="20"/>
                      <w:szCs w:val="20"/>
                    </w:rPr>
                  </w:rPrChange>
                </w:rPr>
                <w:t>Dinas Kepemudaan dan Olah Raga</w:t>
              </w:r>
            </w:ins>
          </w:p>
        </w:tc>
      </w:tr>
      <w:tr w:rsidR="0000362C" w:rsidRPr="0000362C" w14:paraId="35F35C87" w14:textId="77777777" w:rsidTr="0000362C">
        <w:trPr>
          <w:trHeight w:val="20"/>
          <w:jc w:val="center"/>
          <w:ins w:id="1208" w:author="Hari Laksono" w:date="2018-05-15T15:57:00Z"/>
          <w:trPrChange w:id="12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2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A16E486" w14:textId="77777777" w:rsidR="0000362C" w:rsidRPr="0000362C" w:rsidRDefault="0000362C" w:rsidP="0000362C">
            <w:pPr>
              <w:spacing w:after="0" w:line="240" w:lineRule="auto"/>
              <w:jc w:val="center"/>
              <w:rPr>
                <w:ins w:id="1211" w:author="Hari Laksono" w:date="2018-05-15T15:57:00Z"/>
                <w:rFonts w:ascii="Arial Narrow" w:eastAsia="Times New Roman" w:hAnsi="Arial Narrow" w:cs="Calibri"/>
                <w:color w:val="000000"/>
                <w:sz w:val="16"/>
                <w:szCs w:val="16"/>
                <w:rPrChange w:id="1212" w:author="Hari Laksono" w:date="2018-05-15T15:58:00Z">
                  <w:rPr>
                    <w:ins w:id="1213" w:author="Hari Laksono" w:date="2018-05-15T15:57:00Z"/>
                    <w:rFonts w:ascii="Arial Narrow" w:eastAsia="Times New Roman" w:hAnsi="Arial Narrow" w:cs="Calibri"/>
                    <w:color w:val="000000"/>
                    <w:sz w:val="20"/>
                    <w:szCs w:val="20"/>
                  </w:rPr>
                </w:rPrChange>
              </w:rPr>
            </w:pPr>
            <w:ins w:id="1214" w:author="Hari Laksono" w:date="2018-05-15T15:57:00Z">
              <w:r w:rsidRPr="0000362C">
                <w:rPr>
                  <w:rFonts w:ascii="Arial Narrow" w:eastAsia="Times New Roman" w:hAnsi="Arial Narrow" w:cs="Calibri"/>
                  <w:color w:val="000000"/>
                  <w:sz w:val="16"/>
                  <w:szCs w:val="16"/>
                  <w:rPrChange w:id="1215" w:author="Hari Laksono" w:date="2018-05-15T15:58:00Z">
                    <w:rPr>
                      <w:rFonts w:ascii="Arial Narrow" w:eastAsia="Times New Roman" w:hAnsi="Arial Narrow" w:cs="Calibri"/>
                      <w:color w:val="000000"/>
                      <w:sz w:val="20"/>
                      <w:szCs w:val="20"/>
                    </w:rPr>
                  </w:rPrChange>
                </w:rPr>
                <w:t>8</w:t>
              </w:r>
            </w:ins>
          </w:p>
        </w:tc>
        <w:tc>
          <w:tcPr>
            <w:tcW w:w="3241" w:type="dxa"/>
            <w:tcBorders>
              <w:top w:val="nil"/>
              <w:left w:val="nil"/>
              <w:bottom w:val="single" w:sz="8" w:space="0" w:color="auto"/>
              <w:right w:val="single" w:sz="8" w:space="0" w:color="auto"/>
            </w:tcBorders>
            <w:shd w:val="clear" w:color="auto" w:fill="auto"/>
            <w:vAlign w:val="center"/>
            <w:hideMark/>
            <w:tcPrChange w:id="12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2B4993C4" w14:textId="77777777" w:rsidR="0000362C" w:rsidRPr="0000362C" w:rsidRDefault="0000362C" w:rsidP="0000362C">
            <w:pPr>
              <w:spacing w:after="0" w:line="240" w:lineRule="auto"/>
              <w:rPr>
                <w:ins w:id="1217" w:author="Hari Laksono" w:date="2018-05-15T15:57:00Z"/>
                <w:rFonts w:ascii="Arial Narrow" w:eastAsia="Times New Roman" w:hAnsi="Arial Narrow" w:cs="Calibri"/>
                <w:color w:val="000000"/>
                <w:sz w:val="16"/>
                <w:szCs w:val="16"/>
                <w:rPrChange w:id="1218" w:author="Hari Laksono" w:date="2018-05-15T15:58:00Z">
                  <w:rPr>
                    <w:ins w:id="1219" w:author="Hari Laksono" w:date="2018-05-15T15:57:00Z"/>
                    <w:rFonts w:ascii="Arial Narrow" w:eastAsia="Times New Roman" w:hAnsi="Arial Narrow" w:cs="Calibri"/>
                    <w:color w:val="000000"/>
                    <w:sz w:val="20"/>
                    <w:szCs w:val="20"/>
                  </w:rPr>
                </w:rPrChange>
              </w:rPr>
            </w:pPr>
            <w:ins w:id="1220" w:author="Hari Laksono" w:date="2018-05-15T15:57:00Z">
              <w:r w:rsidRPr="0000362C">
                <w:rPr>
                  <w:rFonts w:ascii="Arial Narrow" w:eastAsia="Times New Roman" w:hAnsi="Arial Narrow" w:cs="Calibri"/>
                  <w:color w:val="000000"/>
                  <w:sz w:val="16"/>
                  <w:szCs w:val="16"/>
                  <w:rPrChange w:id="1221" w:author="Hari Laksono" w:date="2018-05-15T15:58:00Z">
                    <w:rPr>
                      <w:rFonts w:ascii="Arial Narrow" w:eastAsia="Times New Roman" w:hAnsi="Arial Narrow" w:cs="Calibri"/>
                      <w:color w:val="000000"/>
                      <w:sz w:val="20"/>
                      <w:szCs w:val="20"/>
                    </w:rPr>
                  </w:rPrChange>
                </w:rPr>
                <w:t>Dinas Kependudukan dan Pencatatan Sipil</w:t>
              </w:r>
            </w:ins>
          </w:p>
        </w:tc>
        <w:tc>
          <w:tcPr>
            <w:tcW w:w="3260" w:type="dxa"/>
            <w:tcBorders>
              <w:top w:val="nil"/>
              <w:left w:val="nil"/>
              <w:bottom w:val="single" w:sz="8" w:space="0" w:color="auto"/>
              <w:right w:val="single" w:sz="8" w:space="0" w:color="auto"/>
            </w:tcBorders>
            <w:shd w:val="clear" w:color="auto" w:fill="auto"/>
            <w:vAlign w:val="center"/>
            <w:hideMark/>
            <w:tcPrChange w:id="12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40B68AB0" w14:textId="77777777" w:rsidR="0000362C" w:rsidRPr="0000362C" w:rsidRDefault="0000362C" w:rsidP="0000362C">
            <w:pPr>
              <w:spacing w:after="0" w:line="240" w:lineRule="auto"/>
              <w:rPr>
                <w:ins w:id="1223" w:author="Hari Laksono" w:date="2018-05-15T15:57:00Z"/>
                <w:rFonts w:ascii="Arial Narrow" w:eastAsia="Times New Roman" w:hAnsi="Arial Narrow" w:cs="Calibri"/>
                <w:color w:val="000000"/>
                <w:sz w:val="16"/>
                <w:szCs w:val="16"/>
                <w:rPrChange w:id="1224" w:author="Hari Laksono" w:date="2018-05-15T15:58:00Z">
                  <w:rPr>
                    <w:ins w:id="1225" w:author="Hari Laksono" w:date="2018-05-15T15:57:00Z"/>
                    <w:rFonts w:ascii="Arial Narrow" w:eastAsia="Times New Roman" w:hAnsi="Arial Narrow" w:cs="Calibri"/>
                    <w:color w:val="000000"/>
                    <w:sz w:val="20"/>
                    <w:szCs w:val="20"/>
                  </w:rPr>
                </w:rPrChange>
              </w:rPr>
            </w:pPr>
            <w:ins w:id="1226" w:author="Hari Laksono" w:date="2018-05-15T15:57:00Z">
              <w:r w:rsidRPr="0000362C">
                <w:rPr>
                  <w:rFonts w:ascii="Arial Narrow" w:eastAsia="Times New Roman" w:hAnsi="Arial Narrow" w:cs="Calibri"/>
                  <w:color w:val="000000"/>
                  <w:sz w:val="16"/>
                  <w:szCs w:val="16"/>
                  <w:rPrChange w:id="1227" w:author="Hari Laksono" w:date="2018-05-15T15:58:00Z">
                    <w:rPr>
                      <w:rFonts w:ascii="Arial Narrow" w:eastAsia="Times New Roman" w:hAnsi="Arial Narrow" w:cs="Calibri"/>
                      <w:color w:val="000000"/>
                      <w:sz w:val="20"/>
                      <w:szCs w:val="20"/>
                    </w:rPr>
                  </w:rPrChange>
                </w:rPr>
                <w:t>Dinas Kependudukan dan Pencatatan Sipil</w:t>
              </w:r>
            </w:ins>
          </w:p>
        </w:tc>
      </w:tr>
      <w:tr w:rsidR="0000362C" w:rsidRPr="0000362C" w14:paraId="5C97B6DA" w14:textId="77777777" w:rsidTr="0000362C">
        <w:trPr>
          <w:trHeight w:val="20"/>
          <w:jc w:val="center"/>
          <w:ins w:id="1228" w:author="Hari Laksono" w:date="2018-05-15T15:57:00Z"/>
          <w:trPrChange w:id="12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2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43171AC" w14:textId="77777777" w:rsidR="0000362C" w:rsidRPr="0000362C" w:rsidRDefault="0000362C" w:rsidP="0000362C">
            <w:pPr>
              <w:spacing w:after="0" w:line="240" w:lineRule="auto"/>
              <w:jc w:val="center"/>
              <w:rPr>
                <w:ins w:id="1231" w:author="Hari Laksono" w:date="2018-05-15T15:57:00Z"/>
                <w:rFonts w:ascii="Arial Narrow" w:eastAsia="Times New Roman" w:hAnsi="Arial Narrow" w:cs="Calibri"/>
                <w:color w:val="000000"/>
                <w:sz w:val="16"/>
                <w:szCs w:val="16"/>
                <w:rPrChange w:id="1232" w:author="Hari Laksono" w:date="2018-05-15T15:58:00Z">
                  <w:rPr>
                    <w:ins w:id="1233" w:author="Hari Laksono" w:date="2018-05-15T15:57:00Z"/>
                    <w:rFonts w:ascii="Arial Narrow" w:eastAsia="Times New Roman" w:hAnsi="Arial Narrow" w:cs="Calibri"/>
                    <w:color w:val="000000"/>
                    <w:sz w:val="20"/>
                    <w:szCs w:val="20"/>
                  </w:rPr>
                </w:rPrChange>
              </w:rPr>
            </w:pPr>
            <w:ins w:id="1234" w:author="Hari Laksono" w:date="2018-05-15T15:57:00Z">
              <w:r w:rsidRPr="0000362C">
                <w:rPr>
                  <w:rFonts w:ascii="Arial Narrow" w:eastAsia="Times New Roman" w:hAnsi="Arial Narrow" w:cs="Calibri"/>
                  <w:color w:val="000000"/>
                  <w:sz w:val="16"/>
                  <w:szCs w:val="16"/>
                  <w:rPrChange w:id="1235" w:author="Hari Laksono" w:date="2018-05-15T15:58:00Z">
                    <w:rPr>
                      <w:rFonts w:ascii="Arial Narrow" w:eastAsia="Times New Roman" w:hAnsi="Arial Narrow" w:cs="Calibri"/>
                      <w:color w:val="000000"/>
                      <w:sz w:val="20"/>
                      <w:szCs w:val="20"/>
                    </w:rPr>
                  </w:rPrChange>
                </w:rPr>
                <w:t>9</w:t>
              </w:r>
            </w:ins>
          </w:p>
        </w:tc>
        <w:tc>
          <w:tcPr>
            <w:tcW w:w="3241" w:type="dxa"/>
            <w:tcBorders>
              <w:top w:val="nil"/>
              <w:left w:val="nil"/>
              <w:bottom w:val="single" w:sz="8" w:space="0" w:color="auto"/>
              <w:right w:val="single" w:sz="8" w:space="0" w:color="auto"/>
            </w:tcBorders>
            <w:shd w:val="clear" w:color="auto" w:fill="auto"/>
            <w:vAlign w:val="center"/>
            <w:hideMark/>
            <w:tcPrChange w:id="12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07E2AA08" w14:textId="77777777" w:rsidR="0000362C" w:rsidRPr="0000362C" w:rsidRDefault="0000362C" w:rsidP="0000362C">
            <w:pPr>
              <w:spacing w:after="0" w:line="240" w:lineRule="auto"/>
              <w:rPr>
                <w:ins w:id="1237" w:author="Hari Laksono" w:date="2018-05-15T15:57:00Z"/>
                <w:rFonts w:ascii="Arial Narrow" w:eastAsia="Times New Roman" w:hAnsi="Arial Narrow" w:cs="Calibri"/>
                <w:color w:val="000000"/>
                <w:sz w:val="16"/>
                <w:szCs w:val="16"/>
                <w:rPrChange w:id="1238" w:author="Hari Laksono" w:date="2018-05-15T15:58:00Z">
                  <w:rPr>
                    <w:ins w:id="1239" w:author="Hari Laksono" w:date="2018-05-15T15:57:00Z"/>
                    <w:rFonts w:ascii="Arial Narrow" w:eastAsia="Times New Roman" w:hAnsi="Arial Narrow" w:cs="Calibri"/>
                    <w:color w:val="000000"/>
                    <w:sz w:val="20"/>
                    <w:szCs w:val="20"/>
                  </w:rPr>
                </w:rPrChange>
              </w:rPr>
            </w:pPr>
            <w:ins w:id="1240" w:author="Hari Laksono" w:date="2018-05-15T15:57:00Z">
              <w:r w:rsidRPr="0000362C">
                <w:rPr>
                  <w:rFonts w:ascii="Arial Narrow" w:eastAsia="Times New Roman" w:hAnsi="Arial Narrow" w:cs="Calibri"/>
                  <w:color w:val="000000"/>
                  <w:sz w:val="16"/>
                  <w:szCs w:val="16"/>
                  <w:rPrChange w:id="1241" w:author="Hari Laksono" w:date="2018-05-15T15:58:00Z">
                    <w:rPr>
                      <w:rFonts w:ascii="Arial Narrow" w:eastAsia="Times New Roman" w:hAnsi="Arial Narrow" w:cs="Calibri"/>
                      <w:color w:val="000000"/>
                      <w:sz w:val="20"/>
                      <w:szCs w:val="20"/>
                    </w:rPr>
                  </w:rPrChange>
                </w:rPr>
                <w:t>Dinas Kesehatan</w:t>
              </w:r>
            </w:ins>
          </w:p>
        </w:tc>
        <w:tc>
          <w:tcPr>
            <w:tcW w:w="3260" w:type="dxa"/>
            <w:tcBorders>
              <w:top w:val="nil"/>
              <w:left w:val="nil"/>
              <w:bottom w:val="single" w:sz="8" w:space="0" w:color="auto"/>
              <w:right w:val="single" w:sz="8" w:space="0" w:color="auto"/>
            </w:tcBorders>
            <w:shd w:val="clear" w:color="auto" w:fill="auto"/>
            <w:vAlign w:val="center"/>
            <w:hideMark/>
            <w:tcPrChange w:id="12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1DA1A084" w14:textId="77777777" w:rsidR="0000362C" w:rsidRPr="0000362C" w:rsidRDefault="0000362C" w:rsidP="0000362C">
            <w:pPr>
              <w:spacing w:after="0" w:line="240" w:lineRule="auto"/>
              <w:rPr>
                <w:ins w:id="1243" w:author="Hari Laksono" w:date="2018-05-15T15:57:00Z"/>
                <w:rFonts w:ascii="Arial Narrow" w:eastAsia="Times New Roman" w:hAnsi="Arial Narrow" w:cs="Calibri"/>
                <w:color w:val="000000"/>
                <w:sz w:val="16"/>
                <w:szCs w:val="16"/>
                <w:rPrChange w:id="1244" w:author="Hari Laksono" w:date="2018-05-15T15:58:00Z">
                  <w:rPr>
                    <w:ins w:id="1245" w:author="Hari Laksono" w:date="2018-05-15T15:57:00Z"/>
                    <w:rFonts w:ascii="Arial Narrow" w:eastAsia="Times New Roman" w:hAnsi="Arial Narrow" w:cs="Calibri"/>
                    <w:color w:val="000000"/>
                    <w:sz w:val="20"/>
                    <w:szCs w:val="20"/>
                  </w:rPr>
                </w:rPrChange>
              </w:rPr>
            </w:pPr>
            <w:ins w:id="1246" w:author="Hari Laksono" w:date="2018-05-15T15:57:00Z">
              <w:r w:rsidRPr="0000362C">
                <w:rPr>
                  <w:rFonts w:ascii="Arial Narrow" w:eastAsia="Times New Roman" w:hAnsi="Arial Narrow" w:cs="Calibri"/>
                  <w:color w:val="000000"/>
                  <w:sz w:val="16"/>
                  <w:szCs w:val="16"/>
                  <w:rPrChange w:id="1247" w:author="Hari Laksono" w:date="2018-05-15T15:58:00Z">
                    <w:rPr>
                      <w:rFonts w:ascii="Arial Narrow" w:eastAsia="Times New Roman" w:hAnsi="Arial Narrow" w:cs="Calibri"/>
                      <w:color w:val="000000"/>
                      <w:sz w:val="20"/>
                      <w:szCs w:val="20"/>
                    </w:rPr>
                  </w:rPrChange>
                </w:rPr>
                <w:t>Dinas Kesehatan</w:t>
              </w:r>
            </w:ins>
          </w:p>
        </w:tc>
      </w:tr>
      <w:tr w:rsidR="0000362C" w:rsidRPr="0000362C" w14:paraId="26575E8F" w14:textId="77777777" w:rsidTr="0000362C">
        <w:trPr>
          <w:trHeight w:val="20"/>
          <w:jc w:val="center"/>
          <w:ins w:id="1248" w:author="Hari Laksono" w:date="2018-05-15T15:57:00Z"/>
          <w:trPrChange w:id="12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2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34EAD4D" w14:textId="77777777" w:rsidR="0000362C" w:rsidRPr="0000362C" w:rsidRDefault="0000362C" w:rsidP="0000362C">
            <w:pPr>
              <w:spacing w:after="0" w:line="240" w:lineRule="auto"/>
              <w:jc w:val="center"/>
              <w:rPr>
                <w:ins w:id="1251" w:author="Hari Laksono" w:date="2018-05-15T15:57:00Z"/>
                <w:rFonts w:ascii="Arial Narrow" w:eastAsia="Times New Roman" w:hAnsi="Arial Narrow" w:cs="Calibri"/>
                <w:color w:val="000000"/>
                <w:sz w:val="16"/>
                <w:szCs w:val="16"/>
                <w:rPrChange w:id="1252" w:author="Hari Laksono" w:date="2018-05-15T15:58:00Z">
                  <w:rPr>
                    <w:ins w:id="1253" w:author="Hari Laksono" w:date="2018-05-15T15:57:00Z"/>
                    <w:rFonts w:ascii="Arial Narrow" w:eastAsia="Times New Roman" w:hAnsi="Arial Narrow" w:cs="Calibri"/>
                    <w:color w:val="000000"/>
                    <w:sz w:val="20"/>
                    <w:szCs w:val="20"/>
                  </w:rPr>
                </w:rPrChange>
              </w:rPr>
            </w:pPr>
            <w:ins w:id="1254" w:author="Hari Laksono" w:date="2018-05-15T15:57:00Z">
              <w:r w:rsidRPr="0000362C">
                <w:rPr>
                  <w:rFonts w:ascii="Arial Narrow" w:eastAsia="Times New Roman" w:hAnsi="Arial Narrow" w:cs="Calibri"/>
                  <w:color w:val="000000"/>
                  <w:sz w:val="16"/>
                  <w:szCs w:val="16"/>
                  <w:rPrChange w:id="1255" w:author="Hari Laksono" w:date="2018-05-15T15:58:00Z">
                    <w:rPr>
                      <w:rFonts w:ascii="Arial Narrow" w:eastAsia="Times New Roman" w:hAnsi="Arial Narrow" w:cs="Calibri"/>
                      <w:color w:val="000000"/>
                      <w:sz w:val="20"/>
                      <w:szCs w:val="20"/>
                    </w:rPr>
                  </w:rPrChange>
                </w:rPr>
                <w:t>10</w:t>
              </w:r>
            </w:ins>
          </w:p>
        </w:tc>
        <w:tc>
          <w:tcPr>
            <w:tcW w:w="3241" w:type="dxa"/>
            <w:tcBorders>
              <w:top w:val="nil"/>
              <w:left w:val="nil"/>
              <w:bottom w:val="single" w:sz="8" w:space="0" w:color="auto"/>
              <w:right w:val="single" w:sz="8" w:space="0" w:color="auto"/>
            </w:tcBorders>
            <w:shd w:val="clear" w:color="auto" w:fill="auto"/>
            <w:noWrap/>
            <w:vAlign w:val="center"/>
            <w:hideMark/>
            <w:tcPrChange w:id="125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3C5B3039" w14:textId="77777777" w:rsidR="0000362C" w:rsidRPr="0000362C" w:rsidRDefault="0000362C" w:rsidP="0000362C">
            <w:pPr>
              <w:spacing w:after="0" w:line="240" w:lineRule="auto"/>
              <w:rPr>
                <w:ins w:id="1257" w:author="Hari Laksono" w:date="2018-05-15T15:57:00Z"/>
                <w:rFonts w:ascii="Arial Narrow" w:eastAsia="Times New Roman" w:hAnsi="Arial Narrow" w:cs="Calibri"/>
                <w:color w:val="000000"/>
                <w:sz w:val="16"/>
                <w:szCs w:val="16"/>
                <w:rPrChange w:id="1258" w:author="Hari Laksono" w:date="2018-05-15T15:58:00Z">
                  <w:rPr>
                    <w:ins w:id="1259" w:author="Hari Laksono" w:date="2018-05-15T15:57:00Z"/>
                    <w:rFonts w:ascii="Arial Narrow" w:eastAsia="Times New Roman" w:hAnsi="Arial Narrow" w:cs="Calibri"/>
                    <w:color w:val="000000"/>
                    <w:sz w:val="20"/>
                    <w:szCs w:val="20"/>
                  </w:rPr>
                </w:rPrChange>
              </w:rPr>
            </w:pPr>
            <w:ins w:id="1260" w:author="Hari Laksono" w:date="2018-05-15T15:57:00Z">
              <w:r w:rsidRPr="0000362C">
                <w:rPr>
                  <w:rFonts w:ascii="Arial Narrow" w:eastAsia="Times New Roman" w:hAnsi="Arial Narrow" w:cs="Calibri"/>
                  <w:color w:val="000000"/>
                  <w:sz w:val="16"/>
                  <w:szCs w:val="16"/>
                  <w:rPrChange w:id="1261" w:author="Hari Laksono" w:date="2018-05-15T15:58:00Z">
                    <w:rPr>
                      <w:rFonts w:ascii="Arial Narrow" w:eastAsia="Times New Roman" w:hAnsi="Arial Narrow" w:cs="Calibri"/>
                      <w:color w:val="000000"/>
                      <w:sz w:val="20"/>
                      <w:szCs w:val="20"/>
                    </w:rPr>
                  </w:rPrChange>
                </w:rPr>
                <w:t xml:space="preserve">Dinas Perhubungan, Komunikasi dan Informatika </w:t>
              </w:r>
            </w:ins>
          </w:p>
        </w:tc>
        <w:tc>
          <w:tcPr>
            <w:tcW w:w="3260" w:type="dxa"/>
            <w:tcBorders>
              <w:top w:val="nil"/>
              <w:left w:val="nil"/>
              <w:bottom w:val="single" w:sz="8" w:space="0" w:color="auto"/>
              <w:right w:val="single" w:sz="8" w:space="0" w:color="auto"/>
            </w:tcBorders>
            <w:shd w:val="clear" w:color="auto" w:fill="auto"/>
            <w:vAlign w:val="center"/>
            <w:hideMark/>
            <w:tcPrChange w:id="12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1155DEF7" w14:textId="77777777" w:rsidR="0000362C" w:rsidRPr="0000362C" w:rsidRDefault="0000362C" w:rsidP="0000362C">
            <w:pPr>
              <w:spacing w:after="0" w:line="240" w:lineRule="auto"/>
              <w:rPr>
                <w:ins w:id="1263" w:author="Hari Laksono" w:date="2018-05-15T15:57:00Z"/>
                <w:rFonts w:ascii="Arial Narrow" w:eastAsia="Times New Roman" w:hAnsi="Arial Narrow" w:cs="Calibri"/>
                <w:color w:val="000000"/>
                <w:sz w:val="16"/>
                <w:szCs w:val="16"/>
                <w:rPrChange w:id="1264" w:author="Hari Laksono" w:date="2018-05-15T15:58:00Z">
                  <w:rPr>
                    <w:ins w:id="1265" w:author="Hari Laksono" w:date="2018-05-15T15:57:00Z"/>
                    <w:rFonts w:ascii="Arial Narrow" w:eastAsia="Times New Roman" w:hAnsi="Arial Narrow" w:cs="Calibri"/>
                    <w:color w:val="000000"/>
                    <w:sz w:val="20"/>
                    <w:szCs w:val="20"/>
                  </w:rPr>
                </w:rPrChange>
              </w:rPr>
            </w:pPr>
            <w:ins w:id="1266" w:author="Hari Laksono" w:date="2018-05-15T15:57:00Z">
              <w:r w:rsidRPr="0000362C">
                <w:rPr>
                  <w:rFonts w:ascii="Arial Narrow" w:eastAsia="Times New Roman" w:hAnsi="Arial Narrow" w:cs="Calibri"/>
                  <w:color w:val="000000"/>
                  <w:sz w:val="16"/>
                  <w:szCs w:val="16"/>
                  <w:rPrChange w:id="1267" w:author="Hari Laksono" w:date="2018-05-15T15:58:00Z">
                    <w:rPr>
                      <w:rFonts w:ascii="Arial Narrow" w:eastAsia="Times New Roman" w:hAnsi="Arial Narrow" w:cs="Calibri"/>
                      <w:color w:val="000000"/>
                      <w:sz w:val="20"/>
                      <w:szCs w:val="20"/>
                    </w:rPr>
                  </w:rPrChange>
                </w:rPr>
                <w:t>Dinas Komunikasi, Informatika, Statistik dan Persandian</w:t>
              </w:r>
            </w:ins>
          </w:p>
        </w:tc>
      </w:tr>
      <w:tr w:rsidR="0000362C" w:rsidRPr="0000362C" w14:paraId="4496EA13" w14:textId="77777777" w:rsidTr="0000362C">
        <w:trPr>
          <w:trHeight w:val="20"/>
          <w:jc w:val="center"/>
          <w:ins w:id="1268" w:author="Hari Laksono" w:date="2018-05-15T15:57:00Z"/>
          <w:trPrChange w:id="12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2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0D3499A" w14:textId="77777777" w:rsidR="0000362C" w:rsidRPr="0000362C" w:rsidRDefault="0000362C" w:rsidP="0000362C">
            <w:pPr>
              <w:spacing w:after="0" w:line="240" w:lineRule="auto"/>
              <w:jc w:val="center"/>
              <w:rPr>
                <w:ins w:id="1271" w:author="Hari Laksono" w:date="2018-05-15T15:57:00Z"/>
                <w:rFonts w:ascii="Arial Narrow" w:eastAsia="Times New Roman" w:hAnsi="Arial Narrow" w:cs="Calibri"/>
                <w:color w:val="000000"/>
                <w:sz w:val="16"/>
                <w:szCs w:val="16"/>
                <w:rPrChange w:id="1272" w:author="Hari Laksono" w:date="2018-05-15T15:58:00Z">
                  <w:rPr>
                    <w:ins w:id="1273" w:author="Hari Laksono" w:date="2018-05-15T15:57:00Z"/>
                    <w:rFonts w:ascii="Arial Narrow" w:eastAsia="Times New Roman" w:hAnsi="Arial Narrow" w:cs="Calibri"/>
                    <w:color w:val="000000"/>
                    <w:sz w:val="20"/>
                    <w:szCs w:val="20"/>
                  </w:rPr>
                </w:rPrChange>
              </w:rPr>
            </w:pPr>
            <w:ins w:id="1274" w:author="Hari Laksono" w:date="2018-05-15T15:57:00Z">
              <w:r w:rsidRPr="0000362C">
                <w:rPr>
                  <w:rFonts w:ascii="Arial Narrow" w:eastAsia="Times New Roman" w:hAnsi="Arial Narrow" w:cs="Calibri"/>
                  <w:color w:val="000000"/>
                  <w:sz w:val="16"/>
                  <w:szCs w:val="16"/>
                  <w:rPrChange w:id="1275" w:author="Hari Laksono" w:date="2018-05-15T15:58:00Z">
                    <w:rPr>
                      <w:rFonts w:ascii="Arial Narrow" w:eastAsia="Times New Roman" w:hAnsi="Arial Narrow" w:cs="Calibri"/>
                      <w:color w:val="000000"/>
                      <w:sz w:val="20"/>
                      <w:szCs w:val="20"/>
                    </w:rPr>
                  </w:rPrChange>
                </w:rPr>
                <w:t>11</w:t>
              </w:r>
            </w:ins>
          </w:p>
        </w:tc>
        <w:tc>
          <w:tcPr>
            <w:tcW w:w="3241" w:type="dxa"/>
            <w:tcBorders>
              <w:top w:val="nil"/>
              <w:left w:val="nil"/>
              <w:bottom w:val="single" w:sz="8" w:space="0" w:color="auto"/>
              <w:right w:val="single" w:sz="8" w:space="0" w:color="auto"/>
            </w:tcBorders>
            <w:shd w:val="clear" w:color="auto" w:fill="auto"/>
            <w:vAlign w:val="center"/>
            <w:hideMark/>
            <w:tcPrChange w:id="12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44BB4E85" w14:textId="77777777" w:rsidR="0000362C" w:rsidRPr="0000362C" w:rsidRDefault="0000362C" w:rsidP="0000362C">
            <w:pPr>
              <w:spacing w:after="0" w:line="240" w:lineRule="auto"/>
              <w:rPr>
                <w:ins w:id="1277" w:author="Hari Laksono" w:date="2018-05-15T15:57:00Z"/>
                <w:rFonts w:ascii="Arial Narrow" w:eastAsia="Times New Roman" w:hAnsi="Arial Narrow" w:cs="Calibri"/>
                <w:color w:val="000000"/>
                <w:sz w:val="16"/>
                <w:szCs w:val="16"/>
                <w:rPrChange w:id="1278" w:author="Hari Laksono" w:date="2018-05-15T15:58:00Z">
                  <w:rPr>
                    <w:ins w:id="1279" w:author="Hari Laksono" w:date="2018-05-15T15:57:00Z"/>
                    <w:rFonts w:ascii="Arial Narrow" w:eastAsia="Times New Roman" w:hAnsi="Arial Narrow" w:cs="Calibri"/>
                    <w:color w:val="000000"/>
                    <w:sz w:val="20"/>
                    <w:szCs w:val="20"/>
                  </w:rPr>
                </w:rPrChange>
              </w:rPr>
            </w:pPr>
            <w:ins w:id="1280" w:author="Hari Laksono" w:date="2018-05-15T15:57:00Z">
              <w:r w:rsidRPr="0000362C">
                <w:rPr>
                  <w:rFonts w:ascii="Arial Narrow" w:eastAsia="Times New Roman" w:hAnsi="Arial Narrow" w:cs="Calibri"/>
                  <w:color w:val="000000"/>
                  <w:sz w:val="16"/>
                  <w:szCs w:val="16"/>
                  <w:rPrChange w:id="1281" w:author="Hari Laksono" w:date="2018-05-15T15:58:00Z">
                    <w:rPr>
                      <w:rFonts w:ascii="Arial Narrow" w:eastAsia="Times New Roman" w:hAnsi="Arial Narrow" w:cs="Calibri"/>
                      <w:color w:val="000000"/>
                      <w:sz w:val="20"/>
                      <w:szCs w:val="20"/>
                    </w:rPr>
                  </w:rPrChange>
                </w:rPr>
                <w:t>Dinas Koperasi dan Usaha Kecil Menengah</w:t>
              </w:r>
            </w:ins>
          </w:p>
        </w:tc>
        <w:tc>
          <w:tcPr>
            <w:tcW w:w="3260" w:type="dxa"/>
            <w:tcBorders>
              <w:top w:val="nil"/>
              <w:left w:val="nil"/>
              <w:bottom w:val="single" w:sz="8" w:space="0" w:color="auto"/>
              <w:right w:val="single" w:sz="8" w:space="0" w:color="auto"/>
            </w:tcBorders>
            <w:shd w:val="clear" w:color="auto" w:fill="auto"/>
            <w:vAlign w:val="center"/>
            <w:hideMark/>
            <w:tcPrChange w:id="12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0C01949" w14:textId="77777777" w:rsidR="0000362C" w:rsidRPr="0000362C" w:rsidRDefault="0000362C" w:rsidP="0000362C">
            <w:pPr>
              <w:spacing w:after="0" w:line="240" w:lineRule="auto"/>
              <w:rPr>
                <w:ins w:id="1283" w:author="Hari Laksono" w:date="2018-05-15T15:57:00Z"/>
                <w:rFonts w:ascii="Arial Narrow" w:eastAsia="Times New Roman" w:hAnsi="Arial Narrow" w:cs="Calibri"/>
                <w:color w:val="000000"/>
                <w:sz w:val="16"/>
                <w:szCs w:val="16"/>
                <w:rPrChange w:id="1284" w:author="Hari Laksono" w:date="2018-05-15T15:58:00Z">
                  <w:rPr>
                    <w:ins w:id="1285" w:author="Hari Laksono" w:date="2018-05-15T15:57:00Z"/>
                    <w:rFonts w:ascii="Arial Narrow" w:eastAsia="Times New Roman" w:hAnsi="Arial Narrow" w:cs="Calibri"/>
                    <w:color w:val="000000"/>
                    <w:sz w:val="20"/>
                    <w:szCs w:val="20"/>
                  </w:rPr>
                </w:rPrChange>
              </w:rPr>
            </w:pPr>
            <w:ins w:id="1286" w:author="Hari Laksono" w:date="2018-05-15T15:57:00Z">
              <w:r w:rsidRPr="0000362C">
                <w:rPr>
                  <w:rFonts w:ascii="Arial Narrow" w:eastAsia="Times New Roman" w:hAnsi="Arial Narrow" w:cs="Calibri"/>
                  <w:color w:val="000000"/>
                  <w:sz w:val="16"/>
                  <w:szCs w:val="16"/>
                  <w:rPrChange w:id="1287" w:author="Hari Laksono" w:date="2018-05-15T15:58:00Z">
                    <w:rPr>
                      <w:rFonts w:ascii="Arial Narrow" w:eastAsia="Times New Roman" w:hAnsi="Arial Narrow" w:cs="Calibri"/>
                      <w:color w:val="000000"/>
                      <w:sz w:val="20"/>
                      <w:szCs w:val="20"/>
                    </w:rPr>
                  </w:rPrChange>
                </w:rPr>
                <w:t>Dinas Koperasi dan Usaha Kecil Menengah</w:t>
              </w:r>
            </w:ins>
          </w:p>
        </w:tc>
      </w:tr>
      <w:tr w:rsidR="0000362C" w:rsidRPr="0000362C" w14:paraId="40B6FA93" w14:textId="77777777" w:rsidTr="0000362C">
        <w:trPr>
          <w:trHeight w:val="20"/>
          <w:jc w:val="center"/>
          <w:ins w:id="1288" w:author="Hari Laksono" w:date="2018-05-15T15:57:00Z"/>
          <w:trPrChange w:id="12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2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C9EAB99" w14:textId="77777777" w:rsidR="0000362C" w:rsidRPr="0000362C" w:rsidRDefault="0000362C" w:rsidP="0000362C">
            <w:pPr>
              <w:spacing w:after="0" w:line="240" w:lineRule="auto"/>
              <w:jc w:val="center"/>
              <w:rPr>
                <w:ins w:id="1291" w:author="Hari Laksono" w:date="2018-05-15T15:57:00Z"/>
                <w:rFonts w:ascii="Arial Narrow" w:eastAsia="Times New Roman" w:hAnsi="Arial Narrow" w:cs="Calibri"/>
                <w:color w:val="000000"/>
                <w:sz w:val="16"/>
                <w:szCs w:val="16"/>
                <w:rPrChange w:id="1292" w:author="Hari Laksono" w:date="2018-05-15T15:58:00Z">
                  <w:rPr>
                    <w:ins w:id="1293" w:author="Hari Laksono" w:date="2018-05-15T15:57:00Z"/>
                    <w:rFonts w:ascii="Arial Narrow" w:eastAsia="Times New Roman" w:hAnsi="Arial Narrow" w:cs="Calibri"/>
                    <w:color w:val="000000"/>
                    <w:sz w:val="20"/>
                    <w:szCs w:val="20"/>
                  </w:rPr>
                </w:rPrChange>
              </w:rPr>
            </w:pPr>
            <w:ins w:id="1294" w:author="Hari Laksono" w:date="2018-05-15T15:57:00Z">
              <w:r w:rsidRPr="0000362C">
                <w:rPr>
                  <w:rFonts w:ascii="Arial Narrow" w:eastAsia="Times New Roman" w:hAnsi="Arial Narrow" w:cs="Calibri"/>
                  <w:color w:val="000000"/>
                  <w:sz w:val="16"/>
                  <w:szCs w:val="16"/>
                  <w:rPrChange w:id="1295" w:author="Hari Laksono" w:date="2018-05-15T15:58:00Z">
                    <w:rPr>
                      <w:rFonts w:ascii="Arial Narrow" w:eastAsia="Times New Roman" w:hAnsi="Arial Narrow" w:cs="Calibri"/>
                      <w:color w:val="000000"/>
                      <w:sz w:val="20"/>
                      <w:szCs w:val="20"/>
                    </w:rPr>
                  </w:rPrChange>
                </w:rPr>
                <w:t>12</w:t>
              </w:r>
            </w:ins>
          </w:p>
        </w:tc>
        <w:tc>
          <w:tcPr>
            <w:tcW w:w="3241" w:type="dxa"/>
            <w:tcBorders>
              <w:top w:val="nil"/>
              <w:left w:val="nil"/>
              <w:bottom w:val="single" w:sz="8" w:space="0" w:color="auto"/>
              <w:right w:val="single" w:sz="8" w:space="0" w:color="auto"/>
            </w:tcBorders>
            <w:shd w:val="clear" w:color="auto" w:fill="auto"/>
            <w:noWrap/>
            <w:vAlign w:val="center"/>
            <w:hideMark/>
            <w:tcPrChange w:id="129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1E29FE7A" w14:textId="77777777" w:rsidR="0000362C" w:rsidRPr="0000362C" w:rsidRDefault="0000362C" w:rsidP="0000362C">
            <w:pPr>
              <w:spacing w:after="0" w:line="240" w:lineRule="auto"/>
              <w:rPr>
                <w:ins w:id="1297" w:author="Hari Laksono" w:date="2018-05-15T15:57:00Z"/>
                <w:rFonts w:ascii="Arial Narrow" w:eastAsia="Times New Roman" w:hAnsi="Arial Narrow" w:cs="Calibri"/>
                <w:color w:val="000000"/>
                <w:sz w:val="16"/>
                <w:szCs w:val="16"/>
                <w:rPrChange w:id="1298" w:author="Hari Laksono" w:date="2018-05-15T15:58:00Z">
                  <w:rPr>
                    <w:ins w:id="1299" w:author="Hari Laksono" w:date="2018-05-15T15:57:00Z"/>
                    <w:rFonts w:ascii="Arial Narrow" w:eastAsia="Times New Roman" w:hAnsi="Arial Narrow" w:cs="Calibri"/>
                    <w:color w:val="000000"/>
                    <w:sz w:val="20"/>
                    <w:szCs w:val="20"/>
                  </w:rPr>
                </w:rPrChange>
              </w:rPr>
            </w:pPr>
            <w:ins w:id="1300" w:author="Hari Laksono" w:date="2018-05-15T15:57:00Z">
              <w:r w:rsidRPr="0000362C">
                <w:rPr>
                  <w:rFonts w:ascii="Arial Narrow" w:eastAsia="Times New Roman" w:hAnsi="Arial Narrow" w:cs="Calibri"/>
                  <w:color w:val="000000"/>
                  <w:sz w:val="16"/>
                  <w:szCs w:val="16"/>
                  <w:rPrChange w:id="1301" w:author="Hari Laksono" w:date="2018-05-15T15:58:00Z">
                    <w:rPr>
                      <w:rFonts w:ascii="Arial Narrow" w:eastAsia="Times New Roman" w:hAnsi="Arial Narrow" w:cs="Calibri"/>
                      <w:color w:val="000000"/>
                      <w:sz w:val="20"/>
                      <w:szCs w:val="20"/>
                    </w:rPr>
                  </w:rPrChange>
                </w:rPr>
                <w:t>Badan Lingkungan Hidup</w:t>
              </w:r>
            </w:ins>
          </w:p>
        </w:tc>
        <w:tc>
          <w:tcPr>
            <w:tcW w:w="3260" w:type="dxa"/>
            <w:tcBorders>
              <w:top w:val="nil"/>
              <w:left w:val="nil"/>
              <w:bottom w:val="single" w:sz="8" w:space="0" w:color="auto"/>
              <w:right w:val="single" w:sz="8" w:space="0" w:color="auto"/>
            </w:tcBorders>
            <w:shd w:val="clear" w:color="auto" w:fill="auto"/>
            <w:vAlign w:val="center"/>
            <w:hideMark/>
            <w:tcPrChange w:id="13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4C144564" w14:textId="77777777" w:rsidR="0000362C" w:rsidRPr="0000362C" w:rsidRDefault="0000362C" w:rsidP="0000362C">
            <w:pPr>
              <w:spacing w:after="0" w:line="240" w:lineRule="auto"/>
              <w:rPr>
                <w:ins w:id="1303" w:author="Hari Laksono" w:date="2018-05-15T15:57:00Z"/>
                <w:rFonts w:ascii="Arial Narrow" w:eastAsia="Times New Roman" w:hAnsi="Arial Narrow" w:cs="Calibri"/>
                <w:color w:val="000000"/>
                <w:sz w:val="16"/>
                <w:szCs w:val="16"/>
                <w:rPrChange w:id="1304" w:author="Hari Laksono" w:date="2018-05-15T15:58:00Z">
                  <w:rPr>
                    <w:ins w:id="1305" w:author="Hari Laksono" w:date="2018-05-15T15:57:00Z"/>
                    <w:rFonts w:ascii="Arial Narrow" w:eastAsia="Times New Roman" w:hAnsi="Arial Narrow" w:cs="Calibri"/>
                    <w:color w:val="000000"/>
                    <w:sz w:val="20"/>
                    <w:szCs w:val="20"/>
                  </w:rPr>
                </w:rPrChange>
              </w:rPr>
            </w:pPr>
            <w:ins w:id="1306" w:author="Hari Laksono" w:date="2018-05-15T15:57:00Z">
              <w:r w:rsidRPr="0000362C">
                <w:rPr>
                  <w:rFonts w:ascii="Arial Narrow" w:eastAsia="Times New Roman" w:hAnsi="Arial Narrow" w:cs="Calibri"/>
                  <w:color w:val="000000"/>
                  <w:sz w:val="16"/>
                  <w:szCs w:val="16"/>
                  <w:rPrChange w:id="1307" w:author="Hari Laksono" w:date="2018-05-15T15:58:00Z">
                    <w:rPr>
                      <w:rFonts w:ascii="Arial Narrow" w:eastAsia="Times New Roman" w:hAnsi="Arial Narrow" w:cs="Calibri"/>
                      <w:color w:val="000000"/>
                      <w:sz w:val="20"/>
                      <w:szCs w:val="20"/>
                    </w:rPr>
                  </w:rPrChange>
                </w:rPr>
                <w:t>Dinas Lingkungan Hidup</w:t>
              </w:r>
            </w:ins>
          </w:p>
        </w:tc>
      </w:tr>
      <w:tr w:rsidR="0000362C" w:rsidRPr="0000362C" w14:paraId="44433A60" w14:textId="77777777" w:rsidTr="0000362C">
        <w:trPr>
          <w:trHeight w:val="20"/>
          <w:jc w:val="center"/>
          <w:ins w:id="1308" w:author="Hari Laksono" w:date="2018-05-15T15:57:00Z"/>
          <w:trPrChange w:id="13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3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6B7ACCC" w14:textId="77777777" w:rsidR="0000362C" w:rsidRPr="0000362C" w:rsidRDefault="0000362C" w:rsidP="0000362C">
            <w:pPr>
              <w:spacing w:after="0" w:line="240" w:lineRule="auto"/>
              <w:jc w:val="center"/>
              <w:rPr>
                <w:ins w:id="1311" w:author="Hari Laksono" w:date="2018-05-15T15:57:00Z"/>
                <w:rFonts w:ascii="Arial Narrow" w:eastAsia="Times New Roman" w:hAnsi="Arial Narrow" w:cs="Calibri"/>
                <w:color w:val="000000"/>
                <w:sz w:val="16"/>
                <w:szCs w:val="16"/>
                <w:rPrChange w:id="1312" w:author="Hari Laksono" w:date="2018-05-15T15:58:00Z">
                  <w:rPr>
                    <w:ins w:id="1313" w:author="Hari Laksono" w:date="2018-05-15T15:57:00Z"/>
                    <w:rFonts w:ascii="Arial Narrow" w:eastAsia="Times New Roman" w:hAnsi="Arial Narrow" w:cs="Calibri"/>
                    <w:color w:val="000000"/>
                    <w:sz w:val="20"/>
                    <w:szCs w:val="20"/>
                  </w:rPr>
                </w:rPrChange>
              </w:rPr>
            </w:pPr>
            <w:ins w:id="1314" w:author="Hari Laksono" w:date="2018-05-15T15:57:00Z">
              <w:r w:rsidRPr="0000362C">
                <w:rPr>
                  <w:rFonts w:ascii="Arial Narrow" w:eastAsia="Times New Roman" w:hAnsi="Arial Narrow" w:cs="Calibri"/>
                  <w:color w:val="000000"/>
                  <w:sz w:val="16"/>
                  <w:szCs w:val="16"/>
                  <w:rPrChange w:id="1315" w:author="Hari Laksono" w:date="2018-05-15T15:58:00Z">
                    <w:rPr>
                      <w:rFonts w:ascii="Arial Narrow" w:eastAsia="Times New Roman" w:hAnsi="Arial Narrow" w:cs="Calibri"/>
                      <w:color w:val="000000"/>
                      <w:sz w:val="20"/>
                      <w:szCs w:val="20"/>
                    </w:rPr>
                  </w:rPrChange>
                </w:rPr>
                <w:t>13</w:t>
              </w:r>
            </w:ins>
          </w:p>
        </w:tc>
        <w:tc>
          <w:tcPr>
            <w:tcW w:w="3241" w:type="dxa"/>
            <w:tcBorders>
              <w:top w:val="nil"/>
              <w:left w:val="nil"/>
              <w:bottom w:val="single" w:sz="8" w:space="0" w:color="auto"/>
              <w:right w:val="single" w:sz="8" w:space="0" w:color="auto"/>
            </w:tcBorders>
            <w:shd w:val="clear" w:color="auto" w:fill="auto"/>
            <w:noWrap/>
            <w:vAlign w:val="center"/>
            <w:hideMark/>
            <w:tcPrChange w:id="131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0F6CEE52" w14:textId="77777777" w:rsidR="0000362C" w:rsidRPr="0000362C" w:rsidRDefault="0000362C" w:rsidP="0000362C">
            <w:pPr>
              <w:spacing w:after="0" w:line="240" w:lineRule="auto"/>
              <w:rPr>
                <w:ins w:id="1317" w:author="Hari Laksono" w:date="2018-05-15T15:57:00Z"/>
                <w:rFonts w:ascii="Arial Narrow" w:eastAsia="Times New Roman" w:hAnsi="Arial Narrow" w:cs="Calibri"/>
                <w:color w:val="000000"/>
                <w:sz w:val="16"/>
                <w:szCs w:val="16"/>
                <w:rPrChange w:id="1318" w:author="Hari Laksono" w:date="2018-05-15T15:58:00Z">
                  <w:rPr>
                    <w:ins w:id="1319" w:author="Hari Laksono" w:date="2018-05-15T15:57:00Z"/>
                    <w:rFonts w:ascii="Arial Narrow" w:eastAsia="Times New Roman" w:hAnsi="Arial Narrow" w:cs="Calibri"/>
                    <w:color w:val="000000"/>
                    <w:sz w:val="20"/>
                    <w:szCs w:val="20"/>
                  </w:rPr>
                </w:rPrChange>
              </w:rPr>
            </w:pPr>
            <w:ins w:id="1320" w:author="Hari Laksono" w:date="2018-05-15T15:57:00Z">
              <w:r w:rsidRPr="0000362C">
                <w:rPr>
                  <w:rFonts w:ascii="Arial Narrow" w:eastAsia="Times New Roman" w:hAnsi="Arial Narrow" w:cs="Calibri"/>
                  <w:color w:val="000000"/>
                  <w:sz w:val="16"/>
                  <w:szCs w:val="16"/>
                  <w:rPrChange w:id="1321" w:author="Hari Laksono" w:date="2018-05-15T15:58:00Z">
                    <w:rPr>
                      <w:rFonts w:ascii="Arial Narrow" w:eastAsia="Times New Roman" w:hAnsi="Arial Narrow" w:cs="Calibri"/>
                      <w:color w:val="000000"/>
                      <w:sz w:val="20"/>
                      <w:szCs w:val="20"/>
                    </w:rPr>
                  </w:rPrChange>
                </w:rPr>
                <w:t>Dinas Kebudayaan dan Pariwisata</w:t>
              </w:r>
            </w:ins>
          </w:p>
        </w:tc>
        <w:tc>
          <w:tcPr>
            <w:tcW w:w="3260" w:type="dxa"/>
            <w:tcBorders>
              <w:top w:val="nil"/>
              <w:left w:val="nil"/>
              <w:bottom w:val="single" w:sz="8" w:space="0" w:color="auto"/>
              <w:right w:val="single" w:sz="8" w:space="0" w:color="auto"/>
            </w:tcBorders>
            <w:shd w:val="clear" w:color="auto" w:fill="auto"/>
            <w:vAlign w:val="center"/>
            <w:hideMark/>
            <w:tcPrChange w:id="13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0FF7BF4" w14:textId="77777777" w:rsidR="0000362C" w:rsidRPr="0000362C" w:rsidRDefault="0000362C" w:rsidP="0000362C">
            <w:pPr>
              <w:spacing w:after="0" w:line="240" w:lineRule="auto"/>
              <w:rPr>
                <w:ins w:id="1323" w:author="Hari Laksono" w:date="2018-05-15T15:57:00Z"/>
                <w:rFonts w:ascii="Arial Narrow" w:eastAsia="Times New Roman" w:hAnsi="Arial Narrow" w:cs="Calibri"/>
                <w:color w:val="000000"/>
                <w:sz w:val="16"/>
                <w:szCs w:val="16"/>
                <w:rPrChange w:id="1324" w:author="Hari Laksono" w:date="2018-05-15T15:58:00Z">
                  <w:rPr>
                    <w:ins w:id="1325" w:author="Hari Laksono" w:date="2018-05-15T15:57:00Z"/>
                    <w:rFonts w:ascii="Arial Narrow" w:eastAsia="Times New Roman" w:hAnsi="Arial Narrow" w:cs="Calibri"/>
                    <w:color w:val="000000"/>
                    <w:sz w:val="20"/>
                    <w:szCs w:val="20"/>
                  </w:rPr>
                </w:rPrChange>
              </w:rPr>
            </w:pPr>
            <w:ins w:id="1326" w:author="Hari Laksono" w:date="2018-05-15T15:57:00Z">
              <w:r w:rsidRPr="0000362C">
                <w:rPr>
                  <w:rFonts w:ascii="Arial Narrow" w:eastAsia="Times New Roman" w:hAnsi="Arial Narrow" w:cs="Calibri"/>
                  <w:color w:val="000000"/>
                  <w:sz w:val="16"/>
                  <w:szCs w:val="16"/>
                  <w:rPrChange w:id="1327" w:author="Hari Laksono" w:date="2018-05-15T15:58:00Z">
                    <w:rPr>
                      <w:rFonts w:ascii="Arial Narrow" w:eastAsia="Times New Roman" w:hAnsi="Arial Narrow" w:cs="Calibri"/>
                      <w:color w:val="000000"/>
                      <w:sz w:val="20"/>
                      <w:szCs w:val="20"/>
                    </w:rPr>
                  </w:rPrChange>
                </w:rPr>
                <w:t>Dinas Pariwisata</w:t>
              </w:r>
            </w:ins>
          </w:p>
        </w:tc>
      </w:tr>
      <w:tr w:rsidR="0000362C" w:rsidRPr="0000362C" w14:paraId="2D0DEC2E" w14:textId="77777777" w:rsidTr="0000362C">
        <w:trPr>
          <w:trHeight w:val="20"/>
          <w:jc w:val="center"/>
          <w:ins w:id="1328" w:author="Hari Laksono" w:date="2018-05-15T15:57:00Z"/>
          <w:trPrChange w:id="13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3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2233C94" w14:textId="77777777" w:rsidR="0000362C" w:rsidRPr="0000362C" w:rsidRDefault="0000362C" w:rsidP="0000362C">
            <w:pPr>
              <w:spacing w:after="0" w:line="240" w:lineRule="auto"/>
              <w:jc w:val="center"/>
              <w:rPr>
                <w:ins w:id="1331" w:author="Hari Laksono" w:date="2018-05-15T15:57:00Z"/>
                <w:rFonts w:ascii="Arial Narrow" w:eastAsia="Times New Roman" w:hAnsi="Arial Narrow" w:cs="Calibri"/>
                <w:color w:val="000000"/>
                <w:sz w:val="16"/>
                <w:szCs w:val="16"/>
                <w:rPrChange w:id="1332" w:author="Hari Laksono" w:date="2018-05-15T15:58:00Z">
                  <w:rPr>
                    <w:ins w:id="1333" w:author="Hari Laksono" w:date="2018-05-15T15:57:00Z"/>
                    <w:rFonts w:ascii="Arial Narrow" w:eastAsia="Times New Roman" w:hAnsi="Arial Narrow" w:cs="Calibri"/>
                    <w:color w:val="000000"/>
                    <w:sz w:val="20"/>
                    <w:szCs w:val="20"/>
                  </w:rPr>
                </w:rPrChange>
              </w:rPr>
            </w:pPr>
            <w:ins w:id="1334" w:author="Hari Laksono" w:date="2018-05-15T15:57:00Z">
              <w:r w:rsidRPr="0000362C">
                <w:rPr>
                  <w:rFonts w:ascii="Arial Narrow" w:eastAsia="Times New Roman" w:hAnsi="Arial Narrow" w:cs="Calibri"/>
                  <w:color w:val="000000"/>
                  <w:sz w:val="16"/>
                  <w:szCs w:val="16"/>
                  <w:rPrChange w:id="1335" w:author="Hari Laksono" w:date="2018-05-15T15:58:00Z">
                    <w:rPr>
                      <w:rFonts w:ascii="Arial Narrow" w:eastAsia="Times New Roman" w:hAnsi="Arial Narrow" w:cs="Calibri"/>
                      <w:color w:val="000000"/>
                      <w:sz w:val="20"/>
                      <w:szCs w:val="20"/>
                    </w:rPr>
                  </w:rPrChange>
                </w:rPr>
                <w:t> </w:t>
              </w:r>
            </w:ins>
          </w:p>
        </w:tc>
        <w:tc>
          <w:tcPr>
            <w:tcW w:w="3241" w:type="dxa"/>
            <w:tcBorders>
              <w:top w:val="nil"/>
              <w:left w:val="nil"/>
              <w:bottom w:val="single" w:sz="8" w:space="0" w:color="auto"/>
              <w:right w:val="single" w:sz="8" w:space="0" w:color="auto"/>
            </w:tcBorders>
            <w:shd w:val="clear" w:color="auto" w:fill="auto"/>
            <w:noWrap/>
            <w:vAlign w:val="center"/>
            <w:hideMark/>
            <w:tcPrChange w:id="133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7CD7F372" w14:textId="77777777" w:rsidR="0000362C" w:rsidRPr="0000362C" w:rsidRDefault="0000362C" w:rsidP="0000362C">
            <w:pPr>
              <w:spacing w:after="0" w:line="240" w:lineRule="auto"/>
              <w:rPr>
                <w:ins w:id="1337" w:author="Hari Laksono" w:date="2018-05-15T15:57:00Z"/>
                <w:rFonts w:ascii="Arial Narrow" w:eastAsia="Times New Roman" w:hAnsi="Arial Narrow" w:cs="Calibri"/>
                <w:color w:val="000000"/>
                <w:sz w:val="16"/>
                <w:szCs w:val="16"/>
                <w:rPrChange w:id="1338" w:author="Hari Laksono" w:date="2018-05-15T15:58:00Z">
                  <w:rPr>
                    <w:ins w:id="1339" w:author="Hari Laksono" w:date="2018-05-15T15:57:00Z"/>
                    <w:rFonts w:ascii="Arial Narrow" w:eastAsia="Times New Roman" w:hAnsi="Arial Narrow" w:cs="Calibri"/>
                    <w:color w:val="000000"/>
                    <w:sz w:val="20"/>
                    <w:szCs w:val="20"/>
                  </w:rPr>
                </w:rPrChange>
              </w:rPr>
            </w:pPr>
            <w:ins w:id="1340" w:author="Hari Laksono" w:date="2018-05-15T15:57:00Z">
              <w:r w:rsidRPr="0000362C">
                <w:rPr>
                  <w:rFonts w:ascii="Arial Narrow" w:eastAsia="Times New Roman" w:hAnsi="Arial Narrow" w:cs="Calibri"/>
                  <w:color w:val="000000"/>
                  <w:sz w:val="16"/>
                  <w:szCs w:val="16"/>
                  <w:rPrChange w:id="1341" w:author="Hari Laksono" w:date="2018-05-15T15:58:00Z">
                    <w:rPr>
                      <w:rFonts w:ascii="Arial Narrow" w:eastAsia="Times New Roman" w:hAnsi="Arial Narrow" w:cs="Calibri"/>
                      <w:color w:val="000000"/>
                      <w:sz w:val="20"/>
                      <w:szCs w:val="20"/>
                    </w:rPr>
                  </w:rPrChange>
                </w:rPr>
                <w:t xml:space="preserve">Dinas Tata Ruang Kota </w:t>
              </w:r>
            </w:ins>
          </w:p>
        </w:tc>
        <w:tc>
          <w:tcPr>
            <w:tcW w:w="3260" w:type="dxa"/>
            <w:tcBorders>
              <w:top w:val="nil"/>
              <w:left w:val="nil"/>
              <w:bottom w:val="single" w:sz="8" w:space="0" w:color="auto"/>
              <w:right w:val="single" w:sz="8" w:space="0" w:color="auto"/>
            </w:tcBorders>
            <w:shd w:val="clear" w:color="auto" w:fill="auto"/>
            <w:vAlign w:val="center"/>
            <w:hideMark/>
            <w:tcPrChange w:id="13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03A35C05" w14:textId="77777777" w:rsidR="0000362C" w:rsidRPr="0000362C" w:rsidRDefault="0000362C" w:rsidP="0000362C">
            <w:pPr>
              <w:spacing w:after="0" w:line="240" w:lineRule="auto"/>
              <w:rPr>
                <w:ins w:id="1343" w:author="Hari Laksono" w:date="2018-05-15T15:57:00Z"/>
                <w:rFonts w:ascii="Arial Narrow" w:eastAsia="Times New Roman" w:hAnsi="Arial Narrow" w:cs="Calibri"/>
                <w:color w:val="000000"/>
                <w:sz w:val="16"/>
                <w:szCs w:val="16"/>
                <w:rPrChange w:id="1344" w:author="Hari Laksono" w:date="2018-05-15T15:58:00Z">
                  <w:rPr>
                    <w:ins w:id="1345" w:author="Hari Laksono" w:date="2018-05-15T15:57:00Z"/>
                    <w:rFonts w:ascii="Arial Narrow" w:eastAsia="Times New Roman" w:hAnsi="Arial Narrow" w:cs="Calibri"/>
                    <w:color w:val="000000"/>
                    <w:sz w:val="20"/>
                    <w:szCs w:val="20"/>
                  </w:rPr>
                </w:rPrChange>
              </w:rPr>
            </w:pPr>
            <w:ins w:id="1346" w:author="Hari Laksono" w:date="2018-05-15T15:57:00Z">
              <w:r w:rsidRPr="0000362C">
                <w:rPr>
                  <w:rFonts w:ascii="Arial Narrow" w:eastAsia="Times New Roman" w:hAnsi="Arial Narrow" w:cs="Calibri"/>
                  <w:color w:val="000000"/>
                  <w:sz w:val="16"/>
                  <w:szCs w:val="16"/>
                  <w:rPrChange w:id="1347" w:author="Hari Laksono" w:date="2018-05-15T15:58:00Z">
                    <w:rPr>
                      <w:rFonts w:ascii="Arial Narrow" w:eastAsia="Times New Roman" w:hAnsi="Arial Narrow" w:cs="Calibri"/>
                      <w:color w:val="000000"/>
                      <w:sz w:val="20"/>
                      <w:szCs w:val="20"/>
                    </w:rPr>
                  </w:rPrChange>
                </w:rPr>
                <w:t>Dinas Pekerjaan Umum dan Penataan Ruang</w:t>
              </w:r>
            </w:ins>
          </w:p>
        </w:tc>
      </w:tr>
      <w:tr w:rsidR="0000362C" w:rsidRPr="0000362C" w14:paraId="086F7B66" w14:textId="77777777" w:rsidTr="0000362C">
        <w:trPr>
          <w:trHeight w:val="20"/>
          <w:jc w:val="center"/>
          <w:ins w:id="1348" w:author="Hari Laksono" w:date="2018-05-15T15:57:00Z"/>
          <w:trPrChange w:id="13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3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A2A7BAD" w14:textId="77777777" w:rsidR="0000362C" w:rsidRPr="0000362C" w:rsidRDefault="0000362C" w:rsidP="0000362C">
            <w:pPr>
              <w:spacing w:after="0" w:line="240" w:lineRule="auto"/>
              <w:jc w:val="center"/>
              <w:rPr>
                <w:ins w:id="1351" w:author="Hari Laksono" w:date="2018-05-15T15:57:00Z"/>
                <w:rFonts w:ascii="Arial Narrow" w:eastAsia="Times New Roman" w:hAnsi="Arial Narrow" w:cs="Calibri"/>
                <w:color w:val="000000"/>
                <w:sz w:val="16"/>
                <w:szCs w:val="16"/>
                <w:rPrChange w:id="1352" w:author="Hari Laksono" w:date="2018-05-15T15:58:00Z">
                  <w:rPr>
                    <w:ins w:id="1353" w:author="Hari Laksono" w:date="2018-05-15T15:57:00Z"/>
                    <w:rFonts w:ascii="Arial Narrow" w:eastAsia="Times New Roman" w:hAnsi="Arial Narrow" w:cs="Calibri"/>
                    <w:color w:val="000000"/>
                    <w:sz w:val="20"/>
                    <w:szCs w:val="20"/>
                  </w:rPr>
                </w:rPrChange>
              </w:rPr>
            </w:pPr>
            <w:ins w:id="1354" w:author="Hari Laksono" w:date="2018-05-15T15:57:00Z">
              <w:r w:rsidRPr="0000362C">
                <w:rPr>
                  <w:rFonts w:ascii="Arial Narrow" w:eastAsia="Times New Roman" w:hAnsi="Arial Narrow" w:cs="Calibri"/>
                  <w:color w:val="000000"/>
                  <w:sz w:val="16"/>
                  <w:szCs w:val="16"/>
                  <w:rPrChange w:id="1355" w:author="Hari Laksono" w:date="2018-05-15T15:58:00Z">
                    <w:rPr>
                      <w:rFonts w:ascii="Arial Narrow" w:eastAsia="Times New Roman" w:hAnsi="Arial Narrow" w:cs="Calibri"/>
                      <w:color w:val="000000"/>
                      <w:sz w:val="20"/>
                      <w:szCs w:val="20"/>
                    </w:rPr>
                  </w:rPrChange>
                </w:rPr>
                <w:t>14</w:t>
              </w:r>
            </w:ins>
          </w:p>
        </w:tc>
        <w:tc>
          <w:tcPr>
            <w:tcW w:w="3241" w:type="dxa"/>
            <w:tcBorders>
              <w:top w:val="nil"/>
              <w:left w:val="nil"/>
              <w:bottom w:val="single" w:sz="8" w:space="0" w:color="auto"/>
              <w:right w:val="single" w:sz="8" w:space="0" w:color="auto"/>
            </w:tcBorders>
            <w:shd w:val="clear" w:color="auto" w:fill="auto"/>
            <w:noWrap/>
            <w:vAlign w:val="center"/>
            <w:hideMark/>
            <w:tcPrChange w:id="135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1AD762F5" w14:textId="77777777" w:rsidR="0000362C" w:rsidRPr="0000362C" w:rsidRDefault="0000362C" w:rsidP="0000362C">
            <w:pPr>
              <w:spacing w:after="0" w:line="240" w:lineRule="auto"/>
              <w:rPr>
                <w:ins w:id="1357" w:author="Hari Laksono" w:date="2018-05-15T15:57:00Z"/>
                <w:rFonts w:ascii="Arial Narrow" w:eastAsia="Times New Roman" w:hAnsi="Arial Narrow" w:cs="Calibri"/>
                <w:color w:val="000000"/>
                <w:sz w:val="16"/>
                <w:szCs w:val="16"/>
                <w:rPrChange w:id="1358" w:author="Hari Laksono" w:date="2018-05-15T15:58:00Z">
                  <w:rPr>
                    <w:ins w:id="1359" w:author="Hari Laksono" w:date="2018-05-15T15:57:00Z"/>
                    <w:rFonts w:ascii="Arial Narrow" w:eastAsia="Times New Roman" w:hAnsi="Arial Narrow" w:cs="Calibri"/>
                    <w:color w:val="000000"/>
                    <w:sz w:val="20"/>
                    <w:szCs w:val="20"/>
                  </w:rPr>
                </w:rPrChange>
              </w:rPr>
            </w:pPr>
            <w:ins w:id="1360" w:author="Hari Laksono" w:date="2018-05-15T15:57:00Z">
              <w:r w:rsidRPr="0000362C">
                <w:rPr>
                  <w:rFonts w:ascii="Arial Narrow" w:eastAsia="Times New Roman" w:hAnsi="Arial Narrow" w:cs="Calibri"/>
                  <w:color w:val="000000"/>
                  <w:sz w:val="16"/>
                  <w:szCs w:val="16"/>
                  <w:rPrChange w:id="1361" w:author="Hari Laksono" w:date="2018-05-15T15:58:00Z">
                    <w:rPr>
                      <w:rFonts w:ascii="Arial Narrow" w:eastAsia="Times New Roman" w:hAnsi="Arial Narrow" w:cs="Calibri"/>
                      <w:color w:val="000000"/>
                      <w:sz w:val="20"/>
                      <w:szCs w:val="20"/>
                    </w:rPr>
                  </w:rPrChange>
                </w:rPr>
                <w:t xml:space="preserve">Dinas Pekerjaan Umum </w:t>
              </w:r>
            </w:ins>
          </w:p>
        </w:tc>
        <w:tc>
          <w:tcPr>
            <w:tcW w:w="3260" w:type="dxa"/>
            <w:tcBorders>
              <w:top w:val="nil"/>
              <w:left w:val="nil"/>
              <w:bottom w:val="single" w:sz="8" w:space="0" w:color="auto"/>
              <w:right w:val="single" w:sz="8" w:space="0" w:color="auto"/>
            </w:tcBorders>
            <w:shd w:val="clear" w:color="auto" w:fill="auto"/>
            <w:vAlign w:val="center"/>
            <w:hideMark/>
            <w:tcPrChange w:id="13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53FC12F1" w14:textId="77777777" w:rsidR="0000362C" w:rsidRPr="0000362C" w:rsidRDefault="0000362C" w:rsidP="0000362C">
            <w:pPr>
              <w:spacing w:after="0" w:line="240" w:lineRule="auto"/>
              <w:rPr>
                <w:ins w:id="1363" w:author="Hari Laksono" w:date="2018-05-15T15:57:00Z"/>
                <w:rFonts w:ascii="Arial Narrow" w:eastAsia="Times New Roman" w:hAnsi="Arial Narrow" w:cs="Calibri"/>
                <w:color w:val="000000"/>
                <w:sz w:val="16"/>
                <w:szCs w:val="16"/>
                <w:rPrChange w:id="1364" w:author="Hari Laksono" w:date="2018-05-15T15:58:00Z">
                  <w:rPr>
                    <w:ins w:id="1365" w:author="Hari Laksono" w:date="2018-05-15T15:57:00Z"/>
                    <w:rFonts w:ascii="Arial Narrow" w:eastAsia="Times New Roman" w:hAnsi="Arial Narrow" w:cs="Calibri"/>
                    <w:color w:val="000000"/>
                    <w:sz w:val="20"/>
                    <w:szCs w:val="20"/>
                  </w:rPr>
                </w:rPrChange>
              </w:rPr>
            </w:pPr>
            <w:ins w:id="1366" w:author="Hari Laksono" w:date="2018-05-15T15:57:00Z">
              <w:r w:rsidRPr="0000362C">
                <w:rPr>
                  <w:rFonts w:ascii="Arial Narrow" w:eastAsia="Times New Roman" w:hAnsi="Arial Narrow" w:cs="Calibri"/>
                  <w:color w:val="000000"/>
                  <w:sz w:val="16"/>
                  <w:szCs w:val="16"/>
                  <w:rPrChange w:id="1367" w:author="Hari Laksono" w:date="2018-05-15T15:58:00Z">
                    <w:rPr>
                      <w:rFonts w:ascii="Arial Narrow" w:eastAsia="Times New Roman" w:hAnsi="Arial Narrow" w:cs="Calibri"/>
                      <w:color w:val="000000"/>
                      <w:sz w:val="20"/>
                      <w:szCs w:val="20"/>
                    </w:rPr>
                  </w:rPrChange>
                </w:rPr>
                <w:t>Dinas Pekerjaan Umum dan Penataan Ruang</w:t>
              </w:r>
            </w:ins>
          </w:p>
        </w:tc>
      </w:tr>
      <w:tr w:rsidR="0000362C" w:rsidRPr="0000362C" w14:paraId="0CA8DFD2" w14:textId="77777777" w:rsidTr="0000362C">
        <w:trPr>
          <w:trHeight w:val="20"/>
          <w:jc w:val="center"/>
          <w:ins w:id="1368" w:author="Hari Laksono" w:date="2018-05-15T15:57:00Z"/>
          <w:trPrChange w:id="13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3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37DDB559" w14:textId="77777777" w:rsidR="0000362C" w:rsidRPr="0000362C" w:rsidRDefault="0000362C" w:rsidP="0000362C">
            <w:pPr>
              <w:spacing w:after="0" w:line="240" w:lineRule="auto"/>
              <w:jc w:val="center"/>
              <w:rPr>
                <w:ins w:id="1371" w:author="Hari Laksono" w:date="2018-05-15T15:57:00Z"/>
                <w:rFonts w:ascii="Arial Narrow" w:eastAsia="Times New Roman" w:hAnsi="Arial Narrow" w:cs="Calibri"/>
                <w:color w:val="000000"/>
                <w:sz w:val="16"/>
                <w:szCs w:val="16"/>
                <w:rPrChange w:id="1372" w:author="Hari Laksono" w:date="2018-05-15T15:58:00Z">
                  <w:rPr>
                    <w:ins w:id="1373" w:author="Hari Laksono" w:date="2018-05-15T15:57:00Z"/>
                    <w:rFonts w:ascii="Arial Narrow" w:eastAsia="Times New Roman" w:hAnsi="Arial Narrow" w:cs="Calibri"/>
                    <w:color w:val="000000"/>
                    <w:sz w:val="20"/>
                    <w:szCs w:val="20"/>
                  </w:rPr>
                </w:rPrChange>
              </w:rPr>
            </w:pPr>
            <w:ins w:id="1374" w:author="Hari Laksono" w:date="2018-05-15T15:57:00Z">
              <w:r w:rsidRPr="0000362C">
                <w:rPr>
                  <w:rFonts w:ascii="Arial Narrow" w:eastAsia="Times New Roman" w:hAnsi="Arial Narrow" w:cs="Calibri"/>
                  <w:color w:val="000000"/>
                  <w:sz w:val="16"/>
                  <w:szCs w:val="16"/>
                  <w:rPrChange w:id="1375" w:author="Hari Laksono" w:date="2018-05-15T15:58:00Z">
                    <w:rPr>
                      <w:rFonts w:ascii="Arial Narrow" w:eastAsia="Times New Roman" w:hAnsi="Arial Narrow" w:cs="Calibri"/>
                      <w:color w:val="000000"/>
                      <w:sz w:val="20"/>
                      <w:szCs w:val="20"/>
                    </w:rPr>
                  </w:rPrChange>
                </w:rPr>
                <w:t>15</w:t>
              </w:r>
            </w:ins>
          </w:p>
        </w:tc>
        <w:tc>
          <w:tcPr>
            <w:tcW w:w="3241" w:type="dxa"/>
            <w:tcBorders>
              <w:top w:val="nil"/>
              <w:left w:val="nil"/>
              <w:bottom w:val="single" w:sz="8" w:space="0" w:color="auto"/>
              <w:right w:val="single" w:sz="8" w:space="0" w:color="auto"/>
            </w:tcBorders>
            <w:shd w:val="clear" w:color="auto" w:fill="auto"/>
            <w:vAlign w:val="center"/>
            <w:hideMark/>
            <w:tcPrChange w:id="13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4F82E123" w14:textId="77777777" w:rsidR="0000362C" w:rsidRPr="0000362C" w:rsidRDefault="0000362C" w:rsidP="0000362C">
            <w:pPr>
              <w:spacing w:after="0" w:line="240" w:lineRule="auto"/>
              <w:rPr>
                <w:ins w:id="1377" w:author="Hari Laksono" w:date="2018-05-15T15:57:00Z"/>
                <w:rFonts w:ascii="Arial Narrow" w:eastAsia="Times New Roman" w:hAnsi="Arial Narrow" w:cs="Calibri"/>
                <w:color w:val="000000"/>
                <w:sz w:val="16"/>
                <w:szCs w:val="16"/>
                <w:rPrChange w:id="1378" w:author="Hari Laksono" w:date="2018-05-15T15:58:00Z">
                  <w:rPr>
                    <w:ins w:id="1379" w:author="Hari Laksono" w:date="2018-05-15T15:57:00Z"/>
                    <w:rFonts w:ascii="Arial Narrow" w:eastAsia="Times New Roman" w:hAnsi="Arial Narrow" w:cs="Calibri"/>
                    <w:color w:val="000000"/>
                    <w:sz w:val="20"/>
                    <w:szCs w:val="20"/>
                  </w:rPr>
                </w:rPrChange>
              </w:rPr>
            </w:pPr>
            <w:ins w:id="1380" w:author="Hari Laksono" w:date="2018-05-15T15:57:00Z">
              <w:r w:rsidRPr="0000362C">
                <w:rPr>
                  <w:rFonts w:ascii="Arial Narrow" w:eastAsia="Times New Roman" w:hAnsi="Arial Narrow" w:cs="Calibri"/>
                  <w:color w:val="000000"/>
                  <w:sz w:val="16"/>
                  <w:szCs w:val="16"/>
                  <w:rPrChange w:id="1381" w:author="Hari Laksono" w:date="2018-05-15T15:58:00Z">
                    <w:rPr>
                      <w:rFonts w:ascii="Arial Narrow" w:eastAsia="Times New Roman" w:hAnsi="Arial Narrow" w:cs="Calibri"/>
                      <w:color w:val="000000"/>
                      <w:sz w:val="20"/>
                      <w:szCs w:val="20"/>
                    </w:rPr>
                  </w:rPrChange>
                </w:rPr>
                <w:t>Dinas Pemadam Kebakaran</w:t>
              </w:r>
            </w:ins>
          </w:p>
        </w:tc>
        <w:tc>
          <w:tcPr>
            <w:tcW w:w="3260" w:type="dxa"/>
            <w:tcBorders>
              <w:top w:val="nil"/>
              <w:left w:val="nil"/>
              <w:bottom w:val="single" w:sz="8" w:space="0" w:color="auto"/>
              <w:right w:val="single" w:sz="8" w:space="0" w:color="auto"/>
            </w:tcBorders>
            <w:shd w:val="clear" w:color="auto" w:fill="auto"/>
            <w:vAlign w:val="center"/>
            <w:hideMark/>
            <w:tcPrChange w:id="13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B03D254" w14:textId="77777777" w:rsidR="0000362C" w:rsidRPr="0000362C" w:rsidRDefault="0000362C" w:rsidP="0000362C">
            <w:pPr>
              <w:spacing w:after="0" w:line="240" w:lineRule="auto"/>
              <w:rPr>
                <w:ins w:id="1383" w:author="Hari Laksono" w:date="2018-05-15T15:57:00Z"/>
                <w:rFonts w:ascii="Arial Narrow" w:eastAsia="Times New Roman" w:hAnsi="Arial Narrow" w:cs="Calibri"/>
                <w:color w:val="000000"/>
                <w:sz w:val="16"/>
                <w:szCs w:val="16"/>
                <w:rPrChange w:id="1384" w:author="Hari Laksono" w:date="2018-05-15T15:58:00Z">
                  <w:rPr>
                    <w:ins w:id="1385" w:author="Hari Laksono" w:date="2018-05-15T15:57:00Z"/>
                    <w:rFonts w:ascii="Arial Narrow" w:eastAsia="Times New Roman" w:hAnsi="Arial Narrow" w:cs="Calibri"/>
                    <w:color w:val="000000"/>
                    <w:sz w:val="20"/>
                    <w:szCs w:val="20"/>
                  </w:rPr>
                </w:rPrChange>
              </w:rPr>
            </w:pPr>
            <w:ins w:id="1386" w:author="Hari Laksono" w:date="2018-05-15T15:57:00Z">
              <w:r w:rsidRPr="0000362C">
                <w:rPr>
                  <w:rFonts w:ascii="Arial Narrow" w:eastAsia="Times New Roman" w:hAnsi="Arial Narrow" w:cs="Calibri"/>
                  <w:color w:val="000000"/>
                  <w:sz w:val="16"/>
                  <w:szCs w:val="16"/>
                  <w:rPrChange w:id="1387" w:author="Hari Laksono" w:date="2018-05-15T15:58:00Z">
                    <w:rPr>
                      <w:rFonts w:ascii="Arial Narrow" w:eastAsia="Times New Roman" w:hAnsi="Arial Narrow" w:cs="Calibri"/>
                      <w:color w:val="000000"/>
                      <w:sz w:val="20"/>
                      <w:szCs w:val="20"/>
                    </w:rPr>
                  </w:rPrChange>
                </w:rPr>
                <w:t>Dinas Pemadam Kebakaran</w:t>
              </w:r>
            </w:ins>
          </w:p>
        </w:tc>
      </w:tr>
      <w:tr w:rsidR="0000362C" w:rsidRPr="0000362C" w14:paraId="4F6004B1" w14:textId="77777777" w:rsidTr="0000362C">
        <w:trPr>
          <w:trHeight w:val="20"/>
          <w:jc w:val="center"/>
          <w:ins w:id="1388" w:author="Hari Laksono" w:date="2018-05-15T15:57:00Z"/>
          <w:trPrChange w:id="13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3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59F4624" w14:textId="77777777" w:rsidR="0000362C" w:rsidRPr="0000362C" w:rsidRDefault="0000362C" w:rsidP="0000362C">
            <w:pPr>
              <w:spacing w:after="0" w:line="240" w:lineRule="auto"/>
              <w:jc w:val="center"/>
              <w:rPr>
                <w:ins w:id="1391" w:author="Hari Laksono" w:date="2018-05-15T15:57:00Z"/>
                <w:rFonts w:ascii="Arial Narrow" w:eastAsia="Times New Roman" w:hAnsi="Arial Narrow" w:cs="Calibri"/>
                <w:color w:val="000000"/>
                <w:sz w:val="16"/>
                <w:szCs w:val="16"/>
                <w:rPrChange w:id="1392" w:author="Hari Laksono" w:date="2018-05-15T15:58:00Z">
                  <w:rPr>
                    <w:ins w:id="1393" w:author="Hari Laksono" w:date="2018-05-15T15:57:00Z"/>
                    <w:rFonts w:ascii="Arial Narrow" w:eastAsia="Times New Roman" w:hAnsi="Arial Narrow" w:cs="Calibri"/>
                    <w:color w:val="000000"/>
                    <w:sz w:val="20"/>
                    <w:szCs w:val="20"/>
                  </w:rPr>
                </w:rPrChange>
              </w:rPr>
            </w:pPr>
            <w:ins w:id="1394" w:author="Hari Laksono" w:date="2018-05-15T15:57:00Z">
              <w:r w:rsidRPr="0000362C">
                <w:rPr>
                  <w:rFonts w:ascii="Arial Narrow" w:eastAsia="Times New Roman" w:hAnsi="Arial Narrow" w:cs="Calibri"/>
                  <w:color w:val="000000"/>
                  <w:sz w:val="16"/>
                  <w:szCs w:val="16"/>
                  <w:rPrChange w:id="1395" w:author="Hari Laksono" w:date="2018-05-15T15:58:00Z">
                    <w:rPr>
                      <w:rFonts w:ascii="Arial Narrow" w:eastAsia="Times New Roman" w:hAnsi="Arial Narrow" w:cs="Calibri"/>
                      <w:color w:val="000000"/>
                      <w:sz w:val="20"/>
                      <w:szCs w:val="20"/>
                    </w:rPr>
                  </w:rPrChange>
                </w:rPr>
                <w:t>16</w:t>
              </w:r>
            </w:ins>
          </w:p>
        </w:tc>
        <w:tc>
          <w:tcPr>
            <w:tcW w:w="3241" w:type="dxa"/>
            <w:tcBorders>
              <w:top w:val="nil"/>
              <w:left w:val="nil"/>
              <w:bottom w:val="single" w:sz="8" w:space="0" w:color="auto"/>
              <w:right w:val="single" w:sz="8" w:space="0" w:color="auto"/>
            </w:tcBorders>
            <w:shd w:val="clear" w:color="auto" w:fill="auto"/>
            <w:vAlign w:val="center"/>
            <w:hideMark/>
            <w:tcPrChange w:id="13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0A52BE87" w14:textId="77777777" w:rsidR="0000362C" w:rsidRPr="0000362C" w:rsidRDefault="0000362C" w:rsidP="0000362C">
            <w:pPr>
              <w:spacing w:after="0" w:line="240" w:lineRule="auto"/>
              <w:rPr>
                <w:ins w:id="1397" w:author="Hari Laksono" w:date="2018-05-15T15:57:00Z"/>
                <w:rFonts w:ascii="Arial Narrow" w:eastAsia="Times New Roman" w:hAnsi="Arial Narrow" w:cs="Calibri"/>
                <w:color w:val="000000"/>
                <w:sz w:val="16"/>
                <w:szCs w:val="16"/>
                <w:rPrChange w:id="1398" w:author="Hari Laksono" w:date="2018-05-15T15:58:00Z">
                  <w:rPr>
                    <w:ins w:id="1399" w:author="Hari Laksono" w:date="2018-05-15T15:57:00Z"/>
                    <w:rFonts w:ascii="Arial Narrow" w:eastAsia="Times New Roman" w:hAnsi="Arial Narrow" w:cs="Calibri"/>
                    <w:color w:val="000000"/>
                    <w:sz w:val="20"/>
                    <w:szCs w:val="20"/>
                  </w:rPr>
                </w:rPrChange>
              </w:rPr>
            </w:pPr>
            <w:ins w:id="1400" w:author="Hari Laksono" w:date="2018-05-15T15:57:00Z">
              <w:r w:rsidRPr="0000362C">
                <w:rPr>
                  <w:rFonts w:ascii="Arial Narrow" w:eastAsia="Times New Roman" w:hAnsi="Arial Narrow" w:cs="Calibri"/>
                  <w:color w:val="000000"/>
                  <w:sz w:val="16"/>
                  <w:szCs w:val="16"/>
                  <w:rPrChange w:id="1401" w:author="Hari Laksono" w:date="2018-05-15T15:58:00Z">
                    <w:rPr>
                      <w:rFonts w:ascii="Arial Narrow" w:eastAsia="Times New Roman" w:hAnsi="Arial Narrow" w:cs="Calibri"/>
                      <w:color w:val="000000"/>
                      <w:sz w:val="20"/>
                      <w:szCs w:val="20"/>
                    </w:rPr>
                  </w:rPrChange>
                </w:rPr>
                <w:t>Badan Pemberdayaan Perempuan, Perlindungan Anak dan Pemberdayaan Masyarakat</w:t>
              </w:r>
            </w:ins>
          </w:p>
        </w:tc>
        <w:tc>
          <w:tcPr>
            <w:tcW w:w="3260" w:type="dxa"/>
            <w:tcBorders>
              <w:top w:val="nil"/>
              <w:left w:val="nil"/>
              <w:bottom w:val="single" w:sz="8" w:space="0" w:color="auto"/>
              <w:right w:val="single" w:sz="8" w:space="0" w:color="auto"/>
            </w:tcBorders>
            <w:shd w:val="clear" w:color="auto" w:fill="auto"/>
            <w:vAlign w:val="center"/>
            <w:hideMark/>
            <w:tcPrChange w:id="14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236406A7" w14:textId="77777777" w:rsidR="0000362C" w:rsidRPr="0000362C" w:rsidRDefault="0000362C" w:rsidP="0000362C">
            <w:pPr>
              <w:spacing w:after="0" w:line="240" w:lineRule="auto"/>
              <w:rPr>
                <w:ins w:id="1403" w:author="Hari Laksono" w:date="2018-05-15T15:57:00Z"/>
                <w:rFonts w:ascii="Arial Narrow" w:eastAsia="Times New Roman" w:hAnsi="Arial Narrow" w:cs="Calibri"/>
                <w:color w:val="000000"/>
                <w:sz w:val="16"/>
                <w:szCs w:val="16"/>
                <w:rPrChange w:id="1404" w:author="Hari Laksono" w:date="2018-05-15T15:58:00Z">
                  <w:rPr>
                    <w:ins w:id="1405" w:author="Hari Laksono" w:date="2018-05-15T15:57:00Z"/>
                    <w:rFonts w:ascii="Arial Narrow" w:eastAsia="Times New Roman" w:hAnsi="Arial Narrow" w:cs="Calibri"/>
                    <w:color w:val="000000"/>
                    <w:sz w:val="20"/>
                    <w:szCs w:val="20"/>
                  </w:rPr>
                </w:rPrChange>
              </w:rPr>
            </w:pPr>
            <w:ins w:id="1406" w:author="Hari Laksono" w:date="2018-05-15T15:57:00Z">
              <w:r w:rsidRPr="0000362C">
                <w:rPr>
                  <w:rFonts w:ascii="Arial Narrow" w:eastAsia="Times New Roman" w:hAnsi="Arial Narrow" w:cs="Calibri"/>
                  <w:color w:val="000000"/>
                  <w:sz w:val="16"/>
                  <w:szCs w:val="16"/>
                  <w:rPrChange w:id="1407" w:author="Hari Laksono" w:date="2018-05-15T15:58:00Z">
                    <w:rPr>
                      <w:rFonts w:ascii="Arial Narrow" w:eastAsia="Times New Roman" w:hAnsi="Arial Narrow" w:cs="Calibri"/>
                      <w:color w:val="000000"/>
                      <w:sz w:val="20"/>
                      <w:szCs w:val="20"/>
                    </w:rPr>
                  </w:rPrChange>
                </w:rPr>
                <w:t>Dinas Pemberdayaan Perempuan, Perlindungan Anak dan Pemberdayaan Masyarakat</w:t>
              </w:r>
            </w:ins>
          </w:p>
        </w:tc>
      </w:tr>
      <w:tr w:rsidR="0000362C" w:rsidRPr="0000362C" w14:paraId="70883F7E" w14:textId="77777777" w:rsidTr="0000362C">
        <w:trPr>
          <w:trHeight w:val="20"/>
          <w:jc w:val="center"/>
          <w:ins w:id="1408" w:author="Hari Laksono" w:date="2018-05-15T15:57:00Z"/>
          <w:trPrChange w:id="14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4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31A0D3D7" w14:textId="77777777" w:rsidR="0000362C" w:rsidRPr="0000362C" w:rsidRDefault="0000362C" w:rsidP="0000362C">
            <w:pPr>
              <w:spacing w:after="0" w:line="240" w:lineRule="auto"/>
              <w:jc w:val="center"/>
              <w:rPr>
                <w:ins w:id="1411" w:author="Hari Laksono" w:date="2018-05-15T15:57:00Z"/>
                <w:rFonts w:ascii="Arial Narrow" w:eastAsia="Times New Roman" w:hAnsi="Arial Narrow" w:cs="Calibri"/>
                <w:color w:val="000000"/>
                <w:sz w:val="16"/>
                <w:szCs w:val="16"/>
                <w:rPrChange w:id="1412" w:author="Hari Laksono" w:date="2018-05-15T15:58:00Z">
                  <w:rPr>
                    <w:ins w:id="1413" w:author="Hari Laksono" w:date="2018-05-15T15:57:00Z"/>
                    <w:rFonts w:ascii="Arial Narrow" w:eastAsia="Times New Roman" w:hAnsi="Arial Narrow" w:cs="Calibri"/>
                    <w:color w:val="000000"/>
                    <w:sz w:val="20"/>
                    <w:szCs w:val="20"/>
                  </w:rPr>
                </w:rPrChange>
              </w:rPr>
            </w:pPr>
            <w:ins w:id="1414" w:author="Hari Laksono" w:date="2018-05-15T15:57:00Z">
              <w:r w:rsidRPr="0000362C">
                <w:rPr>
                  <w:rFonts w:ascii="Arial Narrow" w:eastAsia="Times New Roman" w:hAnsi="Arial Narrow" w:cs="Calibri"/>
                  <w:color w:val="000000"/>
                  <w:sz w:val="16"/>
                  <w:szCs w:val="16"/>
                  <w:rPrChange w:id="1415" w:author="Hari Laksono" w:date="2018-05-15T15:58:00Z">
                    <w:rPr>
                      <w:rFonts w:ascii="Arial Narrow" w:eastAsia="Times New Roman" w:hAnsi="Arial Narrow" w:cs="Calibri"/>
                      <w:color w:val="000000"/>
                      <w:sz w:val="20"/>
                      <w:szCs w:val="20"/>
                    </w:rPr>
                  </w:rPrChange>
                </w:rPr>
                <w:t>17</w:t>
              </w:r>
            </w:ins>
          </w:p>
        </w:tc>
        <w:tc>
          <w:tcPr>
            <w:tcW w:w="3241" w:type="dxa"/>
            <w:tcBorders>
              <w:top w:val="nil"/>
              <w:left w:val="nil"/>
              <w:bottom w:val="single" w:sz="8" w:space="0" w:color="auto"/>
              <w:right w:val="single" w:sz="8" w:space="0" w:color="auto"/>
            </w:tcBorders>
            <w:shd w:val="clear" w:color="auto" w:fill="auto"/>
            <w:vAlign w:val="center"/>
            <w:hideMark/>
            <w:tcPrChange w:id="14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01EBBB45" w14:textId="77777777" w:rsidR="0000362C" w:rsidRPr="0000362C" w:rsidRDefault="0000362C" w:rsidP="0000362C">
            <w:pPr>
              <w:spacing w:after="0" w:line="240" w:lineRule="auto"/>
              <w:rPr>
                <w:ins w:id="1417" w:author="Hari Laksono" w:date="2018-05-15T15:57:00Z"/>
                <w:rFonts w:ascii="Arial Narrow" w:eastAsia="Times New Roman" w:hAnsi="Arial Narrow" w:cs="Calibri"/>
                <w:color w:val="000000"/>
                <w:sz w:val="16"/>
                <w:szCs w:val="16"/>
                <w:rPrChange w:id="1418" w:author="Hari Laksono" w:date="2018-05-15T15:58:00Z">
                  <w:rPr>
                    <w:ins w:id="1419" w:author="Hari Laksono" w:date="2018-05-15T15:57:00Z"/>
                    <w:rFonts w:ascii="Arial Narrow" w:eastAsia="Times New Roman" w:hAnsi="Arial Narrow" w:cs="Calibri"/>
                    <w:color w:val="000000"/>
                    <w:sz w:val="20"/>
                    <w:szCs w:val="20"/>
                  </w:rPr>
                </w:rPrChange>
              </w:rPr>
            </w:pPr>
            <w:ins w:id="1420" w:author="Hari Laksono" w:date="2018-05-15T15:57:00Z">
              <w:r w:rsidRPr="0000362C">
                <w:rPr>
                  <w:rFonts w:ascii="Arial Narrow" w:eastAsia="Times New Roman" w:hAnsi="Arial Narrow" w:cs="Calibri"/>
                  <w:color w:val="000000"/>
                  <w:sz w:val="16"/>
                  <w:szCs w:val="16"/>
                  <w:rPrChange w:id="1421" w:author="Hari Laksono" w:date="2018-05-15T15:58:00Z">
                    <w:rPr>
                      <w:rFonts w:ascii="Arial Narrow" w:eastAsia="Times New Roman" w:hAnsi="Arial Narrow" w:cs="Calibri"/>
                      <w:color w:val="000000"/>
                      <w:sz w:val="20"/>
                      <w:szCs w:val="20"/>
                    </w:rPr>
                  </w:rPrChange>
                </w:rPr>
                <w:t>Badan Penanaman Modal dan Perizinan Terpadu</w:t>
              </w:r>
            </w:ins>
          </w:p>
        </w:tc>
        <w:tc>
          <w:tcPr>
            <w:tcW w:w="3260" w:type="dxa"/>
            <w:tcBorders>
              <w:top w:val="nil"/>
              <w:left w:val="nil"/>
              <w:bottom w:val="single" w:sz="8" w:space="0" w:color="auto"/>
              <w:right w:val="single" w:sz="8" w:space="0" w:color="auto"/>
            </w:tcBorders>
            <w:shd w:val="clear" w:color="auto" w:fill="auto"/>
            <w:vAlign w:val="center"/>
            <w:hideMark/>
            <w:tcPrChange w:id="14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4B7C0994" w14:textId="77777777" w:rsidR="0000362C" w:rsidRPr="0000362C" w:rsidRDefault="0000362C" w:rsidP="0000362C">
            <w:pPr>
              <w:spacing w:after="0" w:line="240" w:lineRule="auto"/>
              <w:rPr>
                <w:ins w:id="1423" w:author="Hari Laksono" w:date="2018-05-15T15:57:00Z"/>
                <w:rFonts w:ascii="Arial Narrow" w:eastAsia="Times New Roman" w:hAnsi="Arial Narrow" w:cs="Calibri"/>
                <w:color w:val="000000"/>
                <w:sz w:val="16"/>
                <w:szCs w:val="16"/>
                <w:rPrChange w:id="1424" w:author="Hari Laksono" w:date="2018-05-15T15:58:00Z">
                  <w:rPr>
                    <w:ins w:id="1425" w:author="Hari Laksono" w:date="2018-05-15T15:57:00Z"/>
                    <w:rFonts w:ascii="Arial Narrow" w:eastAsia="Times New Roman" w:hAnsi="Arial Narrow" w:cs="Calibri"/>
                    <w:color w:val="000000"/>
                    <w:sz w:val="20"/>
                    <w:szCs w:val="20"/>
                  </w:rPr>
                </w:rPrChange>
              </w:rPr>
            </w:pPr>
            <w:ins w:id="1426" w:author="Hari Laksono" w:date="2018-05-15T15:57:00Z">
              <w:r w:rsidRPr="0000362C">
                <w:rPr>
                  <w:rFonts w:ascii="Arial Narrow" w:eastAsia="Times New Roman" w:hAnsi="Arial Narrow" w:cs="Calibri"/>
                  <w:color w:val="000000"/>
                  <w:sz w:val="16"/>
                  <w:szCs w:val="16"/>
                  <w:rPrChange w:id="1427" w:author="Hari Laksono" w:date="2018-05-15T15:58:00Z">
                    <w:rPr>
                      <w:rFonts w:ascii="Arial Narrow" w:eastAsia="Times New Roman" w:hAnsi="Arial Narrow" w:cs="Calibri"/>
                      <w:color w:val="000000"/>
                      <w:sz w:val="20"/>
                      <w:szCs w:val="20"/>
                    </w:rPr>
                  </w:rPrChange>
                </w:rPr>
                <w:t>Dinas Penanaman Modal dan Pelayanan Terpadu Satu Pintu</w:t>
              </w:r>
            </w:ins>
          </w:p>
        </w:tc>
      </w:tr>
      <w:tr w:rsidR="0000362C" w:rsidRPr="0000362C" w14:paraId="086AFEB3" w14:textId="77777777" w:rsidTr="0000362C">
        <w:trPr>
          <w:trHeight w:val="20"/>
          <w:jc w:val="center"/>
          <w:ins w:id="1428" w:author="Hari Laksono" w:date="2018-05-15T15:57:00Z"/>
          <w:trPrChange w:id="14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4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35F8B59E" w14:textId="77777777" w:rsidR="0000362C" w:rsidRPr="0000362C" w:rsidRDefault="0000362C" w:rsidP="0000362C">
            <w:pPr>
              <w:spacing w:after="0" w:line="240" w:lineRule="auto"/>
              <w:jc w:val="center"/>
              <w:rPr>
                <w:ins w:id="1431" w:author="Hari Laksono" w:date="2018-05-15T15:57:00Z"/>
                <w:rFonts w:ascii="Arial Narrow" w:eastAsia="Times New Roman" w:hAnsi="Arial Narrow" w:cs="Calibri"/>
                <w:color w:val="000000"/>
                <w:sz w:val="16"/>
                <w:szCs w:val="16"/>
                <w:rPrChange w:id="1432" w:author="Hari Laksono" w:date="2018-05-15T15:58:00Z">
                  <w:rPr>
                    <w:ins w:id="1433" w:author="Hari Laksono" w:date="2018-05-15T15:57:00Z"/>
                    <w:rFonts w:ascii="Arial Narrow" w:eastAsia="Times New Roman" w:hAnsi="Arial Narrow" w:cs="Calibri"/>
                    <w:color w:val="000000"/>
                    <w:sz w:val="20"/>
                    <w:szCs w:val="20"/>
                  </w:rPr>
                </w:rPrChange>
              </w:rPr>
            </w:pPr>
            <w:ins w:id="1434" w:author="Hari Laksono" w:date="2018-05-15T15:57:00Z">
              <w:r w:rsidRPr="0000362C">
                <w:rPr>
                  <w:rFonts w:ascii="Arial Narrow" w:eastAsia="Times New Roman" w:hAnsi="Arial Narrow" w:cs="Calibri"/>
                  <w:color w:val="000000"/>
                  <w:sz w:val="16"/>
                  <w:szCs w:val="16"/>
                  <w:rPrChange w:id="1435" w:author="Hari Laksono" w:date="2018-05-15T15:58:00Z">
                    <w:rPr>
                      <w:rFonts w:ascii="Arial Narrow" w:eastAsia="Times New Roman" w:hAnsi="Arial Narrow" w:cs="Calibri"/>
                      <w:color w:val="000000"/>
                      <w:sz w:val="20"/>
                      <w:szCs w:val="20"/>
                    </w:rPr>
                  </w:rPrChange>
                </w:rPr>
                <w:t>18</w:t>
              </w:r>
            </w:ins>
          </w:p>
        </w:tc>
        <w:tc>
          <w:tcPr>
            <w:tcW w:w="3241" w:type="dxa"/>
            <w:tcBorders>
              <w:top w:val="nil"/>
              <w:left w:val="nil"/>
              <w:bottom w:val="single" w:sz="8" w:space="0" w:color="auto"/>
              <w:right w:val="single" w:sz="8" w:space="0" w:color="auto"/>
            </w:tcBorders>
            <w:shd w:val="clear" w:color="auto" w:fill="auto"/>
            <w:noWrap/>
            <w:vAlign w:val="center"/>
            <w:hideMark/>
            <w:tcPrChange w:id="143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215C3728" w14:textId="77777777" w:rsidR="0000362C" w:rsidRPr="0000362C" w:rsidRDefault="0000362C" w:rsidP="0000362C">
            <w:pPr>
              <w:spacing w:after="0" w:line="240" w:lineRule="auto"/>
              <w:rPr>
                <w:ins w:id="1437" w:author="Hari Laksono" w:date="2018-05-15T15:57:00Z"/>
                <w:rFonts w:ascii="Arial Narrow" w:eastAsia="Times New Roman" w:hAnsi="Arial Narrow" w:cs="Calibri"/>
                <w:color w:val="000000"/>
                <w:sz w:val="16"/>
                <w:szCs w:val="16"/>
                <w:rPrChange w:id="1438" w:author="Hari Laksono" w:date="2018-05-15T15:58:00Z">
                  <w:rPr>
                    <w:ins w:id="1439" w:author="Hari Laksono" w:date="2018-05-15T15:57:00Z"/>
                    <w:rFonts w:ascii="Arial Narrow" w:eastAsia="Times New Roman" w:hAnsi="Arial Narrow" w:cs="Calibri"/>
                    <w:color w:val="000000"/>
                    <w:sz w:val="20"/>
                    <w:szCs w:val="20"/>
                  </w:rPr>
                </w:rPrChange>
              </w:rPr>
            </w:pPr>
            <w:ins w:id="1440" w:author="Hari Laksono" w:date="2018-05-15T15:57:00Z">
              <w:r w:rsidRPr="0000362C">
                <w:rPr>
                  <w:rFonts w:ascii="Arial Narrow" w:eastAsia="Times New Roman" w:hAnsi="Arial Narrow" w:cs="Calibri"/>
                  <w:color w:val="000000"/>
                  <w:sz w:val="16"/>
                  <w:szCs w:val="16"/>
                  <w:rPrChange w:id="1441" w:author="Hari Laksono" w:date="2018-05-15T15:58:00Z">
                    <w:rPr>
                      <w:rFonts w:ascii="Arial Narrow" w:eastAsia="Times New Roman" w:hAnsi="Arial Narrow" w:cs="Calibri"/>
                      <w:color w:val="000000"/>
                      <w:sz w:val="20"/>
                      <w:szCs w:val="20"/>
                    </w:rPr>
                  </w:rPrChange>
                </w:rPr>
                <w:t xml:space="preserve">Dinas Pendidikan, Pemuda dan Olah raga </w:t>
              </w:r>
            </w:ins>
          </w:p>
        </w:tc>
        <w:tc>
          <w:tcPr>
            <w:tcW w:w="3260" w:type="dxa"/>
            <w:tcBorders>
              <w:top w:val="nil"/>
              <w:left w:val="nil"/>
              <w:bottom w:val="single" w:sz="8" w:space="0" w:color="auto"/>
              <w:right w:val="single" w:sz="8" w:space="0" w:color="auto"/>
            </w:tcBorders>
            <w:shd w:val="clear" w:color="auto" w:fill="auto"/>
            <w:vAlign w:val="center"/>
            <w:hideMark/>
            <w:tcPrChange w:id="14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9BCBB51" w14:textId="77777777" w:rsidR="0000362C" w:rsidRPr="0000362C" w:rsidRDefault="0000362C" w:rsidP="0000362C">
            <w:pPr>
              <w:spacing w:after="0" w:line="240" w:lineRule="auto"/>
              <w:rPr>
                <w:ins w:id="1443" w:author="Hari Laksono" w:date="2018-05-15T15:57:00Z"/>
                <w:rFonts w:ascii="Arial Narrow" w:eastAsia="Times New Roman" w:hAnsi="Arial Narrow" w:cs="Calibri"/>
                <w:color w:val="000000"/>
                <w:sz w:val="16"/>
                <w:szCs w:val="16"/>
                <w:rPrChange w:id="1444" w:author="Hari Laksono" w:date="2018-05-15T15:58:00Z">
                  <w:rPr>
                    <w:ins w:id="1445" w:author="Hari Laksono" w:date="2018-05-15T15:57:00Z"/>
                    <w:rFonts w:ascii="Arial Narrow" w:eastAsia="Times New Roman" w:hAnsi="Arial Narrow" w:cs="Calibri"/>
                    <w:color w:val="000000"/>
                    <w:sz w:val="20"/>
                    <w:szCs w:val="20"/>
                  </w:rPr>
                </w:rPrChange>
              </w:rPr>
            </w:pPr>
            <w:ins w:id="1446" w:author="Hari Laksono" w:date="2018-05-15T15:57:00Z">
              <w:r w:rsidRPr="0000362C">
                <w:rPr>
                  <w:rFonts w:ascii="Arial Narrow" w:eastAsia="Times New Roman" w:hAnsi="Arial Narrow" w:cs="Calibri"/>
                  <w:color w:val="000000"/>
                  <w:sz w:val="16"/>
                  <w:szCs w:val="16"/>
                  <w:rPrChange w:id="1447" w:author="Hari Laksono" w:date="2018-05-15T15:58:00Z">
                    <w:rPr>
                      <w:rFonts w:ascii="Arial Narrow" w:eastAsia="Times New Roman" w:hAnsi="Arial Narrow" w:cs="Calibri"/>
                      <w:color w:val="000000"/>
                      <w:sz w:val="20"/>
                      <w:szCs w:val="20"/>
                    </w:rPr>
                  </w:rPrChange>
                </w:rPr>
                <w:t>Dinas Pendidikan</w:t>
              </w:r>
            </w:ins>
          </w:p>
        </w:tc>
      </w:tr>
      <w:tr w:rsidR="0000362C" w:rsidRPr="0000362C" w14:paraId="6DBD8322" w14:textId="77777777" w:rsidTr="0000362C">
        <w:trPr>
          <w:trHeight w:val="20"/>
          <w:jc w:val="center"/>
          <w:ins w:id="1448" w:author="Hari Laksono" w:date="2018-05-15T15:57:00Z"/>
          <w:trPrChange w:id="14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4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BB9DE90" w14:textId="77777777" w:rsidR="0000362C" w:rsidRPr="0000362C" w:rsidRDefault="0000362C" w:rsidP="0000362C">
            <w:pPr>
              <w:spacing w:after="0" w:line="240" w:lineRule="auto"/>
              <w:jc w:val="center"/>
              <w:rPr>
                <w:ins w:id="1451" w:author="Hari Laksono" w:date="2018-05-15T15:57:00Z"/>
                <w:rFonts w:ascii="Arial Narrow" w:eastAsia="Times New Roman" w:hAnsi="Arial Narrow" w:cs="Calibri"/>
                <w:color w:val="000000"/>
                <w:sz w:val="16"/>
                <w:szCs w:val="16"/>
                <w:rPrChange w:id="1452" w:author="Hari Laksono" w:date="2018-05-15T15:58:00Z">
                  <w:rPr>
                    <w:ins w:id="1453" w:author="Hari Laksono" w:date="2018-05-15T15:57:00Z"/>
                    <w:rFonts w:ascii="Arial Narrow" w:eastAsia="Times New Roman" w:hAnsi="Arial Narrow" w:cs="Calibri"/>
                    <w:color w:val="000000"/>
                    <w:sz w:val="20"/>
                    <w:szCs w:val="20"/>
                  </w:rPr>
                </w:rPrChange>
              </w:rPr>
            </w:pPr>
            <w:ins w:id="1454" w:author="Hari Laksono" w:date="2018-05-15T15:57:00Z">
              <w:r w:rsidRPr="0000362C">
                <w:rPr>
                  <w:rFonts w:ascii="Arial Narrow" w:eastAsia="Times New Roman" w:hAnsi="Arial Narrow" w:cs="Calibri"/>
                  <w:color w:val="000000"/>
                  <w:sz w:val="16"/>
                  <w:szCs w:val="16"/>
                  <w:rPrChange w:id="1455" w:author="Hari Laksono" w:date="2018-05-15T15:58:00Z">
                    <w:rPr>
                      <w:rFonts w:ascii="Arial Narrow" w:eastAsia="Times New Roman" w:hAnsi="Arial Narrow" w:cs="Calibri"/>
                      <w:color w:val="000000"/>
                      <w:sz w:val="20"/>
                      <w:szCs w:val="20"/>
                    </w:rPr>
                  </w:rPrChange>
                </w:rPr>
                <w:t>19</w:t>
              </w:r>
            </w:ins>
          </w:p>
        </w:tc>
        <w:tc>
          <w:tcPr>
            <w:tcW w:w="3241" w:type="dxa"/>
            <w:tcBorders>
              <w:top w:val="nil"/>
              <w:left w:val="nil"/>
              <w:bottom w:val="single" w:sz="8" w:space="0" w:color="auto"/>
              <w:right w:val="single" w:sz="8" w:space="0" w:color="auto"/>
            </w:tcBorders>
            <w:shd w:val="clear" w:color="auto" w:fill="auto"/>
            <w:noWrap/>
            <w:vAlign w:val="center"/>
            <w:hideMark/>
            <w:tcPrChange w:id="145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749C035D" w14:textId="77777777" w:rsidR="0000362C" w:rsidRPr="0000362C" w:rsidRDefault="0000362C" w:rsidP="0000362C">
            <w:pPr>
              <w:spacing w:after="0" w:line="240" w:lineRule="auto"/>
              <w:rPr>
                <w:ins w:id="1457" w:author="Hari Laksono" w:date="2018-05-15T15:57:00Z"/>
                <w:rFonts w:ascii="Arial Narrow" w:eastAsia="Times New Roman" w:hAnsi="Arial Narrow" w:cs="Calibri"/>
                <w:color w:val="000000"/>
                <w:sz w:val="16"/>
                <w:szCs w:val="16"/>
                <w:rPrChange w:id="1458" w:author="Hari Laksono" w:date="2018-05-15T15:58:00Z">
                  <w:rPr>
                    <w:ins w:id="1459" w:author="Hari Laksono" w:date="2018-05-15T15:57:00Z"/>
                    <w:rFonts w:ascii="Arial Narrow" w:eastAsia="Times New Roman" w:hAnsi="Arial Narrow" w:cs="Calibri"/>
                    <w:color w:val="000000"/>
                    <w:sz w:val="20"/>
                    <w:szCs w:val="20"/>
                  </w:rPr>
                </w:rPrChange>
              </w:rPr>
            </w:pPr>
            <w:ins w:id="1460" w:author="Hari Laksono" w:date="2018-05-15T15:57:00Z">
              <w:r w:rsidRPr="0000362C">
                <w:rPr>
                  <w:rFonts w:ascii="Arial Narrow" w:eastAsia="Times New Roman" w:hAnsi="Arial Narrow" w:cs="Calibri"/>
                  <w:color w:val="000000"/>
                  <w:sz w:val="16"/>
                  <w:szCs w:val="16"/>
                  <w:rPrChange w:id="1461" w:author="Hari Laksono" w:date="2018-05-15T15:58:00Z">
                    <w:rPr>
                      <w:rFonts w:ascii="Arial Narrow" w:eastAsia="Times New Roman" w:hAnsi="Arial Narrow" w:cs="Calibri"/>
                      <w:color w:val="000000"/>
                      <w:sz w:val="20"/>
                      <w:szCs w:val="20"/>
                    </w:rPr>
                  </w:rPrChange>
                </w:rPr>
                <w:t xml:space="preserve">Dinas Kependudukan dan Pencatatan Sipil </w:t>
              </w:r>
            </w:ins>
          </w:p>
        </w:tc>
        <w:tc>
          <w:tcPr>
            <w:tcW w:w="3260" w:type="dxa"/>
            <w:tcBorders>
              <w:top w:val="nil"/>
              <w:left w:val="nil"/>
              <w:bottom w:val="single" w:sz="8" w:space="0" w:color="auto"/>
              <w:right w:val="single" w:sz="8" w:space="0" w:color="auto"/>
            </w:tcBorders>
            <w:shd w:val="clear" w:color="auto" w:fill="auto"/>
            <w:vAlign w:val="center"/>
            <w:hideMark/>
            <w:tcPrChange w:id="14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203A0AD0" w14:textId="77777777" w:rsidR="0000362C" w:rsidRPr="0000362C" w:rsidRDefault="0000362C" w:rsidP="0000362C">
            <w:pPr>
              <w:spacing w:after="0" w:line="240" w:lineRule="auto"/>
              <w:rPr>
                <w:ins w:id="1463" w:author="Hari Laksono" w:date="2018-05-15T15:57:00Z"/>
                <w:rFonts w:ascii="Arial Narrow" w:eastAsia="Times New Roman" w:hAnsi="Arial Narrow" w:cs="Calibri"/>
                <w:color w:val="000000"/>
                <w:sz w:val="16"/>
                <w:szCs w:val="16"/>
                <w:rPrChange w:id="1464" w:author="Hari Laksono" w:date="2018-05-15T15:58:00Z">
                  <w:rPr>
                    <w:ins w:id="1465" w:author="Hari Laksono" w:date="2018-05-15T15:57:00Z"/>
                    <w:rFonts w:ascii="Arial Narrow" w:eastAsia="Times New Roman" w:hAnsi="Arial Narrow" w:cs="Calibri"/>
                    <w:color w:val="000000"/>
                    <w:sz w:val="20"/>
                    <w:szCs w:val="20"/>
                  </w:rPr>
                </w:rPrChange>
              </w:rPr>
            </w:pPr>
            <w:ins w:id="1466" w:author="Hari Laksono" w:date="2018-05-15T15:57:00Z">
              <w:r w:rsidRPr="0000362C">
                <w:rPr>
                  <w:rFonts w:ascii="Arial Narrow" w:eastAsia="Times New Roman" w:hAnsi="Arial Narrow" w:cs="Calibri"/>
                  <w:color w:val="000000"/>
                  <w:sz w:val="16"/>
                  <w:szCs w:val="16"/>
                  <w:rPrChange w:id="1467" w:author="Hari Laksono" w:date="2018-05-15T15:58:00Z">
                    <w:rPr>
                      <w:rFonts w:ascii="Arial Narrow" w:eastAsia="Times New Roman" w:hAnsi="Arial Narrow" w:cs="Calibri"/>
                      <w:color w:val="000000"/>
                      <w:sz w:val="20"/>
                      <w:szCs w:val="20"/>
                    </w:rPr>
                  </w:rPrChange>
                </w:rPr>
                <w:t>Dinas Pengendalian Penduduk dan Keluarga Berencana</w:t>
              </w:r>
            </w:ins>
          </w:p>
        </w:tc>
      </w:tr>
      <w:tr w:rsidR="0000362C" w:rsidRPr="0000362C" w14:paraId="235A1021" w14:textId="77777777" w:rsidTr="0000362C">
        <w:trPr>
          <w:trHeight w:val="20"/>
          <w:jc w:val="center"/>
          <w:ins w:id="1468" w:author="Hari Laksono" w:date="2018-05-15T15:57:00Z"/>
          <w:trPrChange w:id="14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4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1A5CAAB0" w14:textId="77777777" w:rsidR="0000362C" w:rsidRPr="0000362C" w:rsidRDefault="0000362C" w:rsidP="0000362C">
            <w:pPr>
              <w:spacing w:after="0" w:line="240" w:lineRule="auto"/>
              <w:jc w:val="center"/>
              <w:rPr>
                <w:ins w:id="1471" w:author="Hari Laksono" w:date="2018-05-15T15:57:00Z"/>
                <w:rFonts w:ascii="Arial Narrow" w:eastAsia="Times New Roman" w:hAnsi="Arial Narrow" w:cs="Calibri"/>
                <w:color w:val="000000"/>
                <w:sz w:val="16"/>
                <w:szCs w:val="16"/>
                <w:rPrChange w:id="1472" w:author="Hari Laksono" w:date="2018-05-15T15:58:00Z">
                  <w:rPr>
                    <w:ins w:id="1473" w:author="Hari Laksono" w:date="2018-05-15T15:57:00Z"/>
                    <w:rFonts w:ascii="Arial Narrow" w:eastAsia="Times New Roman" w:hAnsi="Arial Narrow" w:cs="Calibri"/>
                    <w:color w:val="000000"/>
                    <w:sz w:val="20"/>
                    <w:szCs w:val="20"/>
                  </w:rPr>
                </w:rPrChange>
              </w:rPr>
            </w:pPr>
            <w:ins w:id="1474" w:author="Hari Laksono" w:date="2018-05-15T15:57:00Z">
              <w:r w:rsidRPr="0000362C">
                <w:rPr>
                  <w:rFonts w:ascii="Arial Narrow" w:eastAsia="Times New Roman" w:hAnsi="Arial Narrow" w:cs="Calibri"/>
                  <w:color w:val="000000"/>
                  <w:sz w:val="16"/>
                  <w:szCs w:val="16"/>
                  <w:rPrChange w:id="1475" w:author="Hari Laksono" w:date="2018-05-15T15:58:00Z">
                    <w:rPr>
                      <w:rFonts w:ascii="Arial Narrow" w:eastAsia="Times New Roman" w:hAnsi="Arial Narrow" w:cs="Calibri"/>
                      <w:color w:val="000000"/>
                      <w:sz w:val="20"/>
                      <w:szCs w:val="20"/>
                    </w:rPr>
                  </w:rPrChange>
                </w:rPr>
                <w:t> </w:t>
              </w:r>
            </w:ins>
          </w:p>
        </w:tc>
        <w:tc>
          <w:tcPr>
            <w:tcW w:w="3241" w:type="dxa"/>
            <w:tcBorders>
              <w:top w:val="nil"/>
              <w:left w:val="nil"/>
              <w:bottom w:val="single" w:sz="8" w:space="0" w:color="auto"/>
              <w:right w:val="single" w:sz="8" w:space="0" w:color="auto"/>
            </w:tcBorders>
            <w:shd w:val="clear" w:color="auto" w:fill="auto"/>
            <w:noWrap/>
            <w:vAlign w:val="center"/>
            <w:hideMark/>
            <w:tcPrChange w:id="147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700CD4D0" w14:textId="77777777" w:rsidR="0000362C" w:rsidRPr="0000362C" w:rsidRDefault="0000362C" w:rsidP="0000362C">
            <w:pPr>
              <w:spacing w:after="0" w:line="240" w:lineRule="auto"/>
              <w:rPr>
                <w:ins w:id="1477" w:author="Hari Laksono" w:date="2018-05-15T15:57:00Z"/>
                <w:rFonts w:ascii="Arial Narrow" w:eastAsia="Times New Roman" w:hAnsi="Arial Narrow" w:cs="Calibri"/>
                <w:color w:val="000000"/>
                <w:sz w:val="16"/>
                <w:szCs w:val="16"/>
                <w:rPrChange w:id="1478" w:author="Hari Laksono" w:date="2018-05-15T15:58:00Z">
                  <w:rPr>
                    <w:ins w:id="1479" w:author="Hari Laksono" w:date="2018-05-15T15:57:00Z"/>
                    <w:rFonts w:ascii="Arial Narrow" w:eastAsia="Times New Roman" w:hAnsi="Arial Narrow" w:cs="Calibri"/>
                    <w:color w:val="000000"/>
                    <w:sz w:val="20"/>
                    <w:szCs w:val="20"/>
                  </w:rPr>
                </w:rPrChange>
              </w:rPr>
            </w:pPr>
            <w:ins w:id="1480" w:author="Hari Laksono" w:date="2018-05-15T15:57:00Z">
              <w:r w:rsidRPr="0000362C">
                <w:rPr>
                  <w:rFonts w:ascii="Arial Narrow" w:eastAsia="Times New Roman" w:hAnsi="Arial Narrow" w:cs="Calibri"/>
                  <w:color w:val="000000"/>
                  <w:sz w:val="16"/>
                  <w:szCs w:val="16"/>
                  <w:rPrChange w:id="1481" w:author="Hari Laksono" w:date="2018-05-15T15:58:00Z">
                    <w:rPr>
                      <w:rFonts w:ascii="Arial Narrow" w:eastAsia="Times New Roman" w:hAnsi="Arial Narrow" w:cs="Calibri"/>
                      <w:color w:val="000000"/>
                      <w:sz w:val="20"/>
                      <w:szCs w:val="20"/>
                    </w:rPr>
                  </w:rPrChange>
                </w:rPr>
                <w:t xml:space="preserve">Dinas Pengelolaan Pasar </w:t>
              </w:r>
            </w:ins>
          </w:p>
        </w:tc>
        <w:tc>
          <w:tcPr>
            <w:tcW w:w="3260" w:type="dxa"/>
            <w:tcBorders>
              <w:top w:val="nil"/>
              <w:left w:val="nil"/>
              <w:bottom w:val="single" w:sz="8" w:space="0" w:color="auto"/>
              <w:right w:val="single" w:sz="8" w:space="0" w:color="auto"/>
            </w:tcBorders>
            <w:shd w:val="clear" w:color="auto" w:fill="auto"/>
            <w:vAlign w:val="center"/>
            <w:hideMark/>
            <w:tcPrChange w:id="14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374D1637" w14:textId="77777777" w:rsidR="0000362C" w:rsidRPr="0000362C" w:rsidRDefault="0000362C" w:rsidP="0000362C">
            <w:pPr>
              <w:spacing w:after="0" w:line="240" w:lineRule="auto"/>
              <w:rPr>
                <w:ins w:id="1483" w:author="Hari Laksono" w:date="2018-05-15T15:57:00Z"/>
                <w:rFonts w:ascii="Arial Narrow" w:eastAsia="Times New Roman" w:hAnsi="Arial Narrow" w:cs="Calibri"/>
                <w:color w:val="000000"/>
                <w:sz w:val="16"/>
                <w:szCs w:val="16"/>
                <w:rPrChange w:id="1484" w:author="Hari Laksono" w:date="2018-05-15T15:58:00Z">
                  <w:rPr>
                    <w:ins w:id="1485" w:author="Hari Laksono" w:date="2018-05-15T15:57:00Z"/>
                    <w:rFonts w:ascii="Arial Narrow" w:eastAsia="Times New Roman" w:hAnsi="Arial Narrow" w:cs="Calibri"/>
                    <w:color w:val="000000"/>
                    <w:sz w:val="20"/>
                    <w:szCs w:val="20"/>
                  </w:rPr>
                </w:rPrChange>
              </w:rPr>
            </w:pPr>
            <w:ins w:id="1486" w:author="Hari Laksono" w:date="2018-05-15T15:57:00Z">
              <w:r w:rsidRPr="0000362C">
                <w:rPr>
                  <w:rFonts w:ascii="Arial Narrow" w:eastAsia="Times New Roman" w:hAnsi="Arial Narrow" w:cs="Calibri"/>
                  <w:color w:val="000000"/>
                  <w:sz w:val="16"/>
                  <w:szCs w:val="16"/>
                  <w:rPrChange w:id="1487" w:author="Hari Laksono" w:date="2018-05-15T15:58:00Z">
                    <w:rPr>
                      <w:rFonts w:ascii="Arial Narrow" w:eastAsia="Times New Roman" w:hAnsi="Arial Narrow" w:cs="Calibri"/>
                      <w:color w:val="000000"/>
                      <w:sz w:val="20"/>
                      <w:szCs w:val="20"/>
                    </w:rPr>
                  </w:rPrChange>
                </w:rPr>
                <w:t>Dinas Perdagangan</w:t>
              </w:r>
            </w:ins>
          </w:p>
        </w:tc>
      </w:tr>
      <w:tr w:rsidR="0000362C" w:rsidRPr="0000362C" w14:paraId="1727AD1A" w14:textId="77777777" w:rsidTr="0000362C">
        <w:trPr>
          <w:trHeight w:val="20"/>
          <w:jc w:val="center"/>
          <w:ins w:id="1488" w:author="Hari Laksono" w:date="2018-05-15T15:57:00Z"/>
          <w:trPrChange w:id="14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4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12974CA" w14:textId="77777777" w:rsidR="0000362C" w:rsidRPr="0000362C" w:rsidRDefault="0000362C" w:rsidP="0000362C">
            <w:pPr>
              <w:spacing w:after="0" w:line="240" w:lineRule="auto"/>
              <w:jc w:val="center"/>
              <w:rPr>
                <w:ins w:id="1491" w:author="Hari Laksono" w:date="2018-05-15T15:57:00Z"/>
                <w:rFonts w:ascii="Arial Narrow" w:eastAsia="Times New Roman" w:hAnsi="Arial Narrow" w:cs="Calibri"/>
                <w:color w:val="000000"/>
                <w:sz w:val="16"/>
                <w:szCs w:val="16"/>
                <w:rPrChange w:id="1492" w:author="Hari Laksono" w:date="2018-05-15T15:58:00Z">
                  <w:rPr>
                    <w:ins w:id="1493" w:author="Hari Laksono" w:date="2018-05-15T15:57:00Z"/>
                    <w:rFonts w:ascii="Arial Narrow" w:eastAsia="Times New Roman" w:hAnsi="Arial Narrow" w:cs="Calibri"/>
                    <w:color w:val="000000"/>
                    <w:sz w:val="20"/>
                    <w:szCs w:val="20"/>
                  </w:rPr>
                </w:rPrChange>
              </w:rPr>
            </w:pPr>
            <w:ins w:id="1494" w:author="Hari Laksono" w:date="2018-05-15T15:57:00Z">
              <w:r w:rsidRPr="0000362C">
                <w:rPr>
                  <w:rFonts w:ascii="Arial Narrow" w:eastAsia="Times New Roman" w:hAnsi="Arial Narrow" w:cs="Calibri"/>
                  <w:color w:val="000000"/>
                  <w:sz w:val="16"/>
                  <w:szCs w:val="16"/>
                  <w:rPrChange w:id="1495" w:author="Hari Laksono" w:date="2018-05-15T15:58:00Z">
                    <w:rPr>
                      <w:rFonts w:ascii="Arial Narrow" w:eastAsia="Times New Roman" w:hAnsi="Arial Narrow" w:cs="Calibri"/>
                      <w:color w:val="000000"/>
                      <w:sz w:val="20"/>
                      <w:szCs w:val="20"/>
                    </w:rPr>
                  </w:rPrChange>
                </w:rPr>
                <w:t>20</w:t>
              </w:r>
            </w:ins>
          </w:p>
        </w:tc>
        <w:tc>
          <w:tcPr>
            <w:tcW w:w="3241" w:type="dxa"/>
            <w:tcBorders>
              <w:top w:val="nil"/>
              <w:left w:val="nil"/>
              <w:bottom w:val="single" w:sz="8" w:space="0" w:color="auto"/>
              <w:right w:val="single" w:sz="8" w:space="0" w:color="auto"/>
            </w:tcBorders>
            <w:shd w:val="clear" w:color="auto" w:fill="auto"/>
            <w:noWrap/>
            <w:vAlign w:val="center"/>
            <w:hideMark/>
            <w:tcPrChange w:id="149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3E724911" w14:textId="77777777" w:rsidR="0000362C" w:rsidRPr="0000362C" w:rsidRDefault="0000362C" w:rsidP="0000362C">
            <w:pPr>
              <w:spacing w:after="0" w:line="240" w:lineRule="auto"/>
              <w:rPr>
                <w:ins w:id="1497" w:author="Hari Laksono" w:date="2018-05-15T15:57:00Z"/>
                <w:rFonts w:ascii="Arial Narrow" w:eastAsia="Times New Roman" w:hAnsi="Arial Narrow" w:cs="Calibri"/>
                <w:color w:val="000000"/>
                <w:sz w:val="16"/>
                <w:szCs w:val="16"/>
                <w:rPrChange w:id="1498" w:author="Hari Laksono" w:date="2018-05-15T15:58:00Z">
                  <w:rPr>
                    <w:ins w:id="1499" w:author="Hari Laksono" w:date="2018-05-15T15:57:00Z"/>
                    <w:rFonts w:ascii="Arial Narrow" w:eastAsia="Times New Roman" w:hAnsi="Arial Narrow" w:cs="Calibri"/>
                    <w:color w:val="000000"/>
                    <w:sz w:val="20"/>
                    <w:szCs w:val="20"/>
                  </w:rPr>
                </w:rPrChange>
              </w:rPr>
            </w:pPr>
            <w:ins w:id="1500" w:author="Hari Laksono" w:date="2018-05-15T15:57:00Z">
              <w:r w:rsidRPr="0000362C">
                <w:rPr>
                  <w:rFonts w:ascii="Arial Narrow" w:eastAsia="Times New Roman" w:hAnsi="Arial Narrow" w:cs="Calibri"/>
                  <w:color w:val="000000"/>
                  <w:sz w:val="16"/>
                  <w:szCs w:val="16"/>
                  <w:rPrChange w:id="1501" w:author="Hari Laksono" w:date="2018-05-15T15:58:00Z">
                    <w:rPr>
                      <w:rFonts w:ascii="Arial Narrow" w:eastAsia="Times New Roman" w:hAnsi="Arial Narrow" w:cs="Calibri"/>
                      <w:color w:val="000000"/>
                      <w:sz w:val="20"/>
                      <w:szCs w:val="20"/>
                    </w:rPr>
                  </w:rPrChange>
                </w:rPr>
                <w:t xml:space="preserve">Dinas Perindustrian dan Perdagangan </w:t>
              </w:r>
            </w:ins>
          </w:p>
        </w:tc>
        <w:tc>
          <w:tcPr>
            <w:tcW w:w="3260" w:type="dxa"/>
            <w:tcBorders>
              <w:top w:val="nil"/>
              <w:left w:val="nil"/>
              <w:bottom w:val="single" w:sz="8" w:space="0" w:color="auto"/>
              <w:right w:val="single" w:sz="8" w:space="0" w:color="auto"/>
            </w:tcBorders>
            <w:shd w:val="clear" w:color="auto" w:fill="auto"/>
            <w:vAlign w:val="center"/>
            <w:hideMark/>
            <w:tcPrChange w:id="15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4169E94B" w14:textId="77777777" w:rsidR="0000362C" w:rsidRPr="0000362C" w:rsidRDefault="0000362C" w:rsidP="0000362C">
            <w:pPr>
              <w:spacing w:after="0" w:line="240" w:lineRule="auto"/>
              <w:rPr>
                <w:ins w:id="1503" w:author="Hari Laksono" w:date="2018-05-15T15:57:00Z"/>
                <w:rFonts w:ascii="Arial Narrow" w:eastAsia="Times New Roman" w:hAnsi="Arial Narrow" w:cs="Calibri"/>
                <w:color w:val="000000"/>
                <w:sz w:val="16"/>
                <w:szCs w:val="16"/>
                <w:rPrChange w:id="1504" w:author="Hari Laksono" w:date="2018-05-15T15:58:00Z">
                  <w:rPr>
                    <w:ins w:id="1505" w:author="Hari Laksono" w:date="2018-05-15T15:57:00Z"/>
                    <w:rFonts w:ascii="Arial Narrow" w:eastAsia="Times New Roman" w:hAnsi="Arial Narrow" w:cs="Calibri"/>
                    <w:color w:val="000000"/>
                    <w:sz w:val="20"/>
                    <w:szCs w:val="20"/>
                  </w:rPr>
                </w:rPrChange>
              </w:rPr>
            </w:pPr>
            <w:ins w:id="1506" w:author="Hari Laksono" w:date="2018-05-15T15:57:00Z">
              <w:r w:rsidRPr="0000362C">
                <w:rPr>
                  <w:rFonts w:ascii="Arial Narrow" w:eastAsia="Times New Roman" w:hAnsi="Arial Narrow" w:cs="Calibri"/>
                  <w:color w:val="000000"/>
                  <w:sz w:val="16"/>
                  <w:szCs w:val="16"/>
                  <w:rPrChange w:id="1507" w:author="Hari Laksono" w:date="2018-05-15T15:58:00Z">
                    <w:rPr>
                      <w:rFonts w:ascii="Arial Narrow" w:eastAsia="Times New Roman" w:hAnsi="Arial Narrow" w:cs="Calibri"/>
                      <w:color w:val="000000"/>
                      <w:sz w:val="20"/>
                      <w:szCs w:val="20"/>
                    </w:rPr>
                  </w:rPrChange>
                </w:rPr>
                <w:t>Dinas Perdagangan</w:t>
              </w:r>
            </w:ins>
          </w:p>
        </w:tc>
      </w:tr>
      <w:tr w:rsidR="0000362C" w:rsidRPr="0000362C" w14:paraId="748974DB" w14:textId="77777777" w:rsidTr="0000362C">
        <w:trPr>
          <w:trHeight w:val="20"/>
          <w:jc w:val="center"/>
          <w:ins w:id="1508" w:author="Hari Laksono" w:date="2018-05-15T15:57:00Z"/>
          <w:trPrChange w:id="15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5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8288387" w14:textId="77777777" w:rsidR="0000362C" w:rsidRPr="0000362C" w:rsidRDefault="0000362C" w:rsidP="0000362C">
            <w:pPr>
              <w:spacing w:after="0" w:line="240" w:lineRule="auto"/>
              <w:jc w:val="center"/>
              <w:rPr>
                <w:ins w:id="1511" w:author="Hari Laksono" w:date="2018-05-15T15:57:00Z"/>
                <w:rFonts w:ascii="Arial Narrow" w:eastAsia="Times New Roman" w:hAnsi="Arial Narrow" w:cs="Calibri"/>
                <w:color w:val="000000"/>
                <w:sz w:val="16"/>
                <w:szCs w:val="16"/>
                <w:rPrChange w:id="1512" w:author="Hari Laksono" w:date="2018-05-15T15:58:00Z">
                  <w:rPr>
                    <w:ins w:id="1513" w:author="Hari Laksono" w:date="2018-05-15T15:57:00Z"/>
                    <w:rFonts w:ascii="Arial Narrow" w:eastAsia="Times New Roman" w:hAnsi="Arial Narrow" w:cs="Calibri"/>
                    <w:color w:val="000000"/>
                    <w:sz w:val="20"/>
                    <w:szCs w:val="20"/>
                  </w:rPr>
                </w:rPrChange>
              </w:rPr>
            </w:pPr>
            <w:ins w:id="1514" w:author="Hari Laksono" w:date="2018-05-15T15:57:00Z">
              <w:r w:rsidRPr="0000362C">
                <w:rPr>
                  <w:rFonts w:ascii="Arial Narrow" w:eastAsia="Times New Roman" w:hAnsi="Arial Narrow" w:cs="Calibri"/>
                  <w:color w:val="000000"/>
                  <w:sz w:val="16"/>
                  <w:szCs w:val="16"/>
                  <w:rPrChange w:id="1515" w:author="Hari Laksono" w:date="2018-05-15T15:58:00Z">
                    <w:rPr>
                      <w:rFonts w:ascii="Arial Narrow" w:eastAsia="Times New Roman" w:hAnsi="Arial Narrow" w:cs="Calibri"/>
                      <w:color w:val="000000"/>
                      <w:sz w:val="20"/>
                      <w:szCs w:val="20"/>
                    </w:rPr>
                  </w:rPrChange>
                </w:rPr>
                <w:t>21</w:t>
              </w:r>
            </w:ins>
          </w:p>
        </w:tc>
        <w:tc>
          <w:tcPr>
            <w:tcW w:w="3241" w:type="dxa"/>
            <w:tcBorders>
              <w:top w:val="nil"/>
              <w:left w:val="nil"/>
              <w:bottom w:val="single" w:sz="8" w:space="0" w:color="auto"/>
              <w:right w:val="single" w:sz="8" w:space="0" w:color="auto"/>
            </w:tcBorders>
            <w:shd w:val="clear" w:color="auto" w:fill="auto"/>
            <w:noWrap/>
            <w:vAlign w:val="center"/>
            <w:hideMark/>
            <w:tcPrChange w:id="151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754ABE03" w14:textId="77777777" w:rsidR="0000362C" w:rsidRPr="0000362C" w:rsidRDefault="0000362C" w:rsidP="0000362C">
            <w:pPr>
              <w:spacing w:after="0" w:line="240" w:lineRule="auto"/>
              <w:rPr>
                <w:ins w:id="1517" w:author="Hari Laksono" w:date="2018-05-15T15:57:00Z"/>
                <w:rFonts w:ascii="Arial Narrow" w:eastAsia="Times New Roman" w:hAnsi="Arial Narrow" w:cs="Calibri"/>
                <w:color w:val="000000"/>
                <w:sz w:val="16"/>
                <w:szCs w:val="16"/>
                <w:rPrChange w:id="1518" w:author="Hari Laksono" w:date="2018-05-15T15:58:00Z">
                  <w:rPr>
                    <w:ins w:id="1519" w:author="Hari Laksono" w:date="2018-05-15T15:57:00Z"/>
                    <w:rFonts w:ascii="Arial Narrow" w:eastAsia="Times New Roman" w:hAnsi="Arial Narrow" w:cs="Calibri"/>
                    <w:color w:val="000000"/>
                    <w:sz w:val="20"/>
                    <w:szCs w:val="20"/>
                  </w:rPr>
                </w:rPrChange>
              </w:rPr>
            </w:pPr>
            <w:ins w:id="1520" w:author="Hari Laksono" w:date="2018-05-15T15:57:00Z">
              <w:r w:rsidRPr="0000362C">
                <w:rPr>
                  <w:rFonts w:ascii="Arial Narrow" w:eastAsia="Times New Roman" w:hAnsi="Arial Narrow" w:cs="Calibri"/>
                  <w:color w:val="000000"/>
                  <w:sz w:val="16"/>
                  <w:szCs w:val="16"/>
                  <w:rPrChange w:id="1521" w:author="Hari Laksono" w:date="2018-05-15T15:58:00Z">
                    <w:rPr>
                      <w:rFonts w:ascii="Arial Narrow" w:eastAsia="Times New Roman" w:hAnsi="Arial Narrow" w:cs="Calibri"/>
                      <w:color w:val="000000"/>
                      <w:sz w:val="20"/>
                      <w:szCs w:val="20"/>
                    </w:rPr>
                  </w:rPrChange>
                </w:rPr>
                <w:t xml:space="preserve">Dinas Perhubungan, Komunikasi dan Informatika </w:t>
              </w:r>
            </w:ins>
          </w:p>
        </w:tc>
        <w:tc>
          <w:tcPr>
            <w:tcW w:w="3260" w:type="dxa"/>
            <w:tcBorders>
              <w:top w:val="nil"/>
              <w:left w:val="nil"/>
              <w:bottom w:val="single" w:sz="8" w:space="0" w:color="auto"/>
              <w:right w:val="single" w:sz="8" w:space="0" w:color="auto"/>
            </w:tcBorders>
            <w:shd w:val="clear" w:color="auto" w:fill="auto"/>
            <w:vAlign w:val="center"/>
            <w:hideMark/>
            <w:tcPrChange w:id="15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4F686F7A" w14:textId="77777777" w:rsidR="0000362C" w:rsidRPr="0000362C" w:rsidRDefault="0000362C" w:rsidP="0000362C">
            <w:pPr>
              <w:spacing w:after="0" w:line="240" w:lineRule="auto"/>
              <w:rPr>
                <w:ins w:id="1523" w:author="Hari Laksono" w:date="2018-05-15T15:57:00Z"/>
                <w:rFonts w:ascii="Arial Narrow" w:eastAsia="Times New Roman" w:hAnsi="Arial Narrow" w:cs="Calibri"/>
                <w:color w:val="000000"/>
                <w:sz w:val="16"/>
                <w:szCs w:val="16"/>
                <w:rPrChange w:id="1524" w:author="Hari Laksono" w:date="2018-05-15T15:58:00Z">
                  <w:rPr>
                    <w:ins w:id="1525" w:author="Hari Laksono" w:date="2018-05-15T15:57:00Z"/>
                    <w:rFonts w:ascii="Arial Narrow" w:eastAsia="Times New Roman" w:hAnsi="Arial Narrow" w:cs="Calibri"/>
                    <w:color w:val="000000"/>
                    <w:sz w:val="20"/>
                    <w:szCs w:val="20"/>
                  </w:rPr>
                </w:rPrChange>
              </w:rPr>
            </w:pPr>
            <w:ins w:id="1526" w:author="Hari Laksono" w:date="2018-05-15T15:57:00Z">
              <w:r w:rsidRPr="0000362C">
                <w:rPr>
                  <w:rFonts w:ascii="Arial Narrow" w:eastAsia="Times New Roman" w:hAnsi="Arial Narrow" w:cs="Calibri"/>
                  <w:color w:val="000000"/>
                  <w:sz w:val="16"/>
                  <w:szCs w:val="16"/>
                  <w:rPrChange w:id="1527" w:author="Hari Laksono" w:date="2018-05-15T15:58:00Z">
                    <w:rPr>
                      <w:rFonts w:ascii="Arial Narrow" w:eastAsia="Times New Roman" w:hAnsi="Arial Narrow" w:cs="Calibri"/>
                      <w:color w:val="000000"/>
                      <w:sz w:val="20"/>
                      <w:szCs w:val="20"/>
                    </w:rPr>
                  </w:rPrChange>
                </w:rPr>
                <w:t>Dinas Perhubungan</w:t>
              </w:r>
            </w:ins>
          </w:p>
        </w:tc>
      </w:tr>
      <w:tr w:rsidR="0000362C" w:rsidRPr="0000362C" w14:paraId="6659EA79" w14:textId="77777777" w:rsidTr="0000362C">
        <w:trPr>
          <w:trHeight w:val="20"/>
          <w:jc w:val="center"/>
          <w:ins w:id="1528" w:author="Hari Laksono" w:date="2018-05-15T15:57:00Z"/>
          <w:trPrChange w:id="15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5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854F815" w14:textId="77777777" w:rsidR="0000362C" w:rsidRPr="0000362C" w:rsidRDefault="0000362C" w:rsidP="0000362C">
            <w:pPr>
              <w:spacing w:after="0" w:line="240" w:lineRule="auto"/>
              <w:jc w:val="center"/>
              <w:rPr>
                <w:ins w:id="1531" w:author="Hari Laksono" w:date="2018-05-15T15:57:00Z"/>
                <w:rFonts w:ascii="Arial Narrow" w:eastAsia="Times New Roman" w:hAnsi="Arial Narrow" w:cs="Calibri"/>
                <w:color w:val="000000"/>
                <w:sz w:val="16"/>
                <w:szCs w:val="16"/>
                <w:rPrChange w:id="1532" w:author="Hari Laksono" w:date="2018-05-15T15:58:00Z">
                  <w:rPr>
                    <w:ins w:id="1533" w:author="Hari Laksono" w:date="2018-05-15T15:57:00Z"/>
                    <w:rFonts w:ascii="Arial Narrow" w:eastAsia="Times New Roman" w:hAnsi="Arial Narrow" w:cs="Calibri"/>
                    <w:color w:val="000000"/>
                    <w:sz w:val="20"/>
                    <w:szCs w:val="20"/>
                  </w:rPr>
                </w:rPrChange>
              </w:rPr>
            </w:pPr>
            <w:ins w:id="1534" w:author="Hari Laksono" w:date="2018-05-15T15:57:00Z">
              <w:r w:rsidRPr="0000362C">
                <w:rPr>
                  <w:rFonts w:ascii="Arial Narrow" w:eastAsia="Times New Roman" w:hAnsi="Arial Narrow" w:cs="Calibri"/>
                  <w:color w:val="000000"/>
                  <w:sz w:val="16"/>
                  <w:szCs w:val="16"/>
                  <w:rPrChange w:id="1535" w:author="Hari Laksono" w:date="2018-05-15T15:58:00Z">
                    <w:rPr>
                      <w:rFonts w:ascii="Arial Narrow" w:eastAsia="Times New Roman" w:hAnsi="Arial Narrow" w:cs="Calibri"/>
                      <w:color w:val="000000"/>
                      <w:sz w:val="20"/>
                      <w:szCs w:val="20"/>
                    </w:rPr>
                  </w:rPrChange>
                </w:rPr>
                <w:t>22</w:t>
              </w:r>
            </w:ins>
          </w:p>
        </w:tc>
        <w:tc>
          <w:tcPr>
            <w:tcW w:w="3241" w:type="dxa"/>
            <w:tcBorders>
              <w:top w:val="nil"/>
              <w:left w:val="nil"/>
              <w:bottom w:val="single" w:sz="8" w:space="0" w:color="auto"/>
              <w:right w:val="single" w:sz="8" w:space="0" w:color="auto"/>
            </w:tcBorders>
            <w:shd w:val="clear" w:color="auto" w:fill="auto"/>
            <w:noWrap/>
            <w:vAlign w:val="center"/>
            <w:hideMark/>
            <w:tcPrChange w:id="153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4EBE27A7" w14:textId="77777777" w:rsidR="0000362C" w:rsidRPr="0000362C" w:rsidRDefault="0000362C" w:rsidP="0000362C">
            <w:pPr>
              <w:spacing w:after="0" w:line="240" w:lineRule="auto"/>
              <w:rPr>
                <w:ins w:id="1537" w:author="Hari Laksono" w:date="2018-05-15T15:57:00Z"/>
                <w:rFonts w:ascii="Arial Narrow" w:eastAsia="Times New Roman" w:hAnsi="Arial Narrow" w:cs="Calibri"/>
                <w:color w:val="000000"/>
                <w:sz w:val="16"/>
                <w:szCs w:val="16"/>
                <w:rPrChange w:id="1538" w:author="Hari Laksono" w:date="2018-05-15T15:58:00Z">
                  <w:rPr>
                    <w:ins w:id="1539" w:author="Hari Laksono" w:date="2018-05-15T15:57:00Z"/>
                    <w:rFonts w:ascii="Arial Narrow" w:eastAsia="Times New Roman" w:hAnsi="Arial Narrow" w:cs="Calibri"/>
                    <w:color w:val="000000"/>
                    <w:sz w:val="20"/>
                    <w:szCs w:val="20"/>
                  </w:rPr>
                </w:rPrChange>
              </w:rPr>
            </w:pPr>
            <w:ins w:id="1540" w:author="Hari Laksono" w:date="2018-05-15T15:57:00Z">
              <w:r w:rsidRPr="0000362C">
                <w:rPr>
                  <w:rFonts w:ascii="Arial Narrow" w:eastAsia="Times New Roman" w:hAnsi="Arial Narrow" w:cs="Calibri"/>
                  <w:color w:val="000000"/>
                  <w:sz w:val="16"/>
                  <w:szCs w:val="16"/>
                  <w:rPrChange w:id="1541" w:author="Hari Laksono" w:date="2018-05-15T15:58:00Z">
                    <w:rPr>
                      <w:rFonts w:ascii="Arial Narrow" w:eastAsia="Times New Roman" w:hAnsi="Arial Narrow" w:cs="Calibri"/>
                      <w:color w:val="000000"/>
                      <w:sz w:val="20"/>
                      <w:szCs w:val="20"/>
                    </w:rPr>
                  </w:rPrChange>
                </w:rPr>
                <w:t xml:space="preserve">Dinas Pertanian </w:t>
              </w:r>
            </w:ins>
          </w:p>
        </w:tc>
        <w:tc>
          <w:tcPr>
            <w:tcW w:w="3260" w:type="dxa"/>
            <w:tcBorders>
              <w:top w:val="nil"/>
              <w:left w:val="nil"/>
              <w:bottom w:val="single" w:sz="8" w:space="0" w:color="auto"/>
              <w:right w:val="single" w:sz="8" w:space="0" w:color="auto"/>
            </w:tcBorders>
            <w:shd w:val="clear" w:color="auto" w:fill="auto"/>
            <w:vAlign w:val="center"/>
            <w:hideMark/>
            <w:tcPrChange w:id="15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0040C54" w14:textId="77777777" w:rsidR="0000362C" w:rsidRPr="0000362C" w:rsidRDefault="0000362C" w:rsidP="0000362C">
            <w:pPr>
              <w:spacing w:after="0" w:line="240" w:lineRule="auto"/>
              <w:rPr>
                <w:ins w:id="1543" w:author="Hari Laksono" w:date="2018-05-15T15:57:00Z"/>
                <w:rFonts w:ascii="Arial Narrow" w:eastAsia="Times New Roman" w:hAnsi="Arial Narrow" w:cs="Calibri"/>
                <w:color w:val="000000"/>
                <w:sz w:val="16"/>
                <w:szCs w:val="16"/>
                <w:rPrChange w:id="1544" w:author="Hari Laksono" w:date="2018-05-15T15:58:00Z">
                  <w:rPr>
                    <w:ins w:id="1545" w:author="Hari Laksono" w:date="2018-05-15T15:57:00Z"/>
                    <w:rFonts w:ascii="Arial Narrow" w:eastAsia="Times New Roman" w:hAnsi="Arial Narrow" w:cs="Calibri"/>
                    <w:color w:val="000000"/>
                    <w:sz w:val="20"/>
                    <w:szCs w:val="20"/>
                  </w:rPr>
                </w:rPrChange>
              </w:rPr>
            </w:pPr>
            <w:ins w:id="1546" w:author="Hari Laksono" w:date="2018-05-15T15:57:00Z">
              <w:r w:rsidRPr="0000362C">
                <w:rPr>
                  <w:rFonts w:ascii="Arial Narrow" w:eastAsia="Times New Roman" w:hAnsi="Arial Narrow" w:cs="Calibri"/>
                  <w:color w:val="000000"/>
                  <w:sz w:val="16"/>
                  <w:szCs w:val="16"/>
                  <w:rPrChange w:id="1547" w:author="Hari Laksono" w:date="2018-05-15T15:58:00Z">
                    <w:rPr>
                      <w:rFonts w:ascii="Arial Narrow" w:eastAsia="Times New Roman" w:hAnsi="Arial Narrow" w:cs="Calibri"/>
                      <w:color w:val="000000"/>
                      <w:sz w:val="20"/>
                      <w:szCs w:val="20"/>
                    </w:rPr>
                  </w:rPrChange>
                </w:rPr>
                <w:t>Dinas Pertanian, Ketahanan Pangan dan Perikanan</w:t>
              </w:r>
            </w:ins>
          </w:p>
        </w:tc>
      </w:tr>
      <w:tr w:rsidR="0000362C" w:rsidRPr="0000362C" w14:paraId="7D9B4487" w14:textId="77777777" w:rsidTr="0000362C">
        <w:trPr>
          <w:trHeight w:val="20"/>
          <w:jc w:val="center"/>
          <w:ins w:id="1548" w:author="Hari Laksono" w:date="2018-05-15T15:57:00Z"/>
          <w:trPrChange w:id="15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5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2851CD2" w14:textId="77777777" w:rsidR="0000362C" w:rsidRPr="0000362C" w:rsidRDefault="0000362C" w:rsidP="0000362C">
            <w:pPr>
              <w:spacing w:after="0" w:line="240" w:lineRule="auto"/>
              <w:jc w:val="center"/>
              <w:rPr>
                <w:ins w:id="1551" w:author="Hari Laksono" w:date="2018-05-15T15:57:00Z"/>
                <w:rFonts w:ascii="Arial Narrow" w:eastAsia="Times New Roman" w:hAnsi="Arial Narrow" w:cs="Calibri"/>
                <w:color w:val="000000"/>
                <w:sz w:val="16"/>
                <w:szCs w:val="16"/>
                <w:rPrChange w:id="1552" w:author="Hari Laksono" w:date="2018-05-15T15:58:00Z">
                  <w:rPr>
                    <w:ins w:id="1553" w:author="Hari Laksono" w:date="2018-05-15T15:57:00Z"/>
                    <w:rFonts w:ascii="Arial Narrow" w:eastAsia="Times New Roman" w:hAnsi="Arial Narrow" w:cs="Calibri"/>
                    <w:color w:val="000000"/>
                    <w:sz w:val="20"/>
                    <w:szCs w:val="20"/>
                  </w:rPr>
                </w:rPrChange>
              </w:rPr>
            </w:pPr>
            <w:ins w:id="1554" w:author="Hari Laksono" w:date="2018-05-15T15:57:00Z">
              <w:r w:rsidRPr="0000362C">
                <w:rPr>
                  <w:rFonts w:ascii="Arial Narrow" w:eastAsia="Times New Roman" w:hAnsi="Arial Narrow" w:cs="Calibri"/>
                  <w:color w:val="000000"/>
                  <w:sz w:val="16"/>
                  <w:szCs w:val="16"/>
                  <w:rPrChange w:id="1555" w:author="Hari Laksono" w:date="2018-05-15T15:58:00Z">
                    <w:rPr>
                      <w:rFonts w:ascii="Arial Narrow" w:eastAsia="Times New Roman" w:hAnsi="Arial Narrow" w:cs="Calibri"/>
                      <w:color w:val="000000"/>
                      <w:sz w:val="20"/>
                      <w:szCs w:val="20"/>
                    </w:rPr>
                  </w:rPrChange>
                </w:rPr>
                <w:t> </w:t>
              </w:r>
            </w:ins>
          </w:p>
        </w:tc>
        <w:tc>
          <w:tcPr>
            <w:tcW w:w="3241" w:type="dxa"/>
            <w:tcBorders>
              <w:top w:val="nil"/>
              <w:left w:val="nil"/>
              <w:bottom w:val="single" w:sz="8" w:space="0" w:color="auto"/>
              <w:right w:val="single" w:sz="8" w:space="0" w:color="auto"/>
            </w:tcBorders>
            <w:shd w:val="clear" w:color="auto" w:fill="auto"/>
            <w:noWrap/>
            <w:vAlign w:val="center"/>
            <w:hideMark/>
            <w:tcPrChange w:id="155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67AF573D" w14:textId="77777777" w:rsidR="0000362C" w:rsidRPr="0000362C" w:rsidRDefault="0000362C" w:rsidP="0000362C">
            <w:pPr>
              <w:spacing w:after="0" w:line="240" w:lineRule="auto"/>
              <w:rPr>
                <w:ins w:id="1557" w:author="Hari Laksono" w:date="2018-05-15T15:57:00Z"/>
                <w:rFonts w:ascii="Arial Narrow" w:eastAsia="Times New Roman" w:hAnsi="Arial Narrow" w:cs="Calibri"/>
                <w:color w:val="000000"/>
                <w:sz w:val="16"/>
                <w:szCs w:val="16"/>
                <w:rPrChange w:id="1558" w:author="Hari Laksono" w:date="2018-05-15T15:58:00Z">
                  <w:rPr>
                    <w:ins w:id="1559" w:author="Hari Laksono" w:date="2018-05-15T15:57:00Z"/>
                    <w:rFonts w:ascii="Arial Narrow" w:eastAsia="Times New Roman" w:hAnsi="Arial Narrow" w:cs="Calibri"/>
                    <w:color w:val="000000"/>
                    <w:sz w:val="20"/>
                    <w:szCs w:val="20"/>
                  </w:rPr>
                </w:rPrChange>
              </w:rPr>
            </w:pPr>
            <w:ins w:id="1560" w:author="Hari Laksono" w:date="2018-05-15T15:57:00Z">
              <w:r w:rsidRPr="0000362C">
                <w:rPr>
                  <w:rFonts w:ascii="Arial Narrow" w:eastAsia="Times New Roman" w:hAnsi="Arial Narrow" w:cs="Calibri"/>
                  <w:color w:val="000000"/>
                  <w:sz w:val="16"/>
                  <w:szCs w:val="16"/>
                  <w:rPrChange w:id="1561" w:author="Hari Laksono" w:date="2018-05-15T15:58:00Z">
                    <w:rPr>
                      <w:rFonts w:ascii="Arial Narrow" w:eastAsia="Times New Roman" w:hAnsi="Arial Narrow" w:cs="Calibri"/>
                      <w:color w:val="000000"/>
                      <w:sz w:val="20"/>
                      <w:szCs w:val="20"/>
                    </w:rPr>
                  </w:rPrChange>
                </w:rPr>
                <w:t xml:space="preserve">Kantor Ketahanan Pangan </w:t>
              </w:r>
            </w:ins>
          </w:p>
        </w:tc>
        <w:tc>
          <w:tcPr>
            <w:tcW w:w="3260" w:type="dxa"/>
            <w:tcBorders>
              <w:top w:val="nil"/>
              <w:left w:val="nil"/>
              <w:bottom w:val="single" w:sz="8" w:space="0" w:color="auto"/>
              <w:right w:val="single" w:sz="8" w:space="0" w:color="auto"/>
            </w:tcBorders>
            <w:shd w:val="clear" w:color="auto" w:fill="auto"/>
            <w:vAlign w:val="center"/>
            <w:hideMark/>
            <w:tcPrChange w:id="15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4CB2ACC8" w14:textId="77777777" w:rsidR="0000362C" w:rsidRPr="0000362C" w:rsidRDefault="0000362C" w:rsidP="0000362C">
            <w:pPr>
              <w:spacing w:after="0" w:line="240" w:lineRule="auto"/>
              <w:rPr>
                <w:ins w:id="1563" w:author="Hari Laksono" w:date="2018-05-15T15:57:00Z"/>
                <w:rFonts w:ascii="Arial Narrow" w:eastAsia="Times New Roman" w:hAnsi="Arial Narrow" w:cs="Calibri"/>
                <w:color w:val="000000"/>
                <w:sz w:val="16"/>
                <w:szCs w:val="16"/>
                <w:rPrChange w:id="1564" w:author="Hari Laksono" w:date="2018-05-15T15:58:00Z">
                  <w:rPr>
                    <w:ins w:id="1565" w:author="Hari Laksono" w:date="2018-05-15T15:57:00Z"/>
                    <w:rFonts w:ascii="Arial Narrow" w:eastAsia="Times New Roman" w:hAnsi="Arial Narrow" w:cs="Calibri"/>
                    <w:color w:val="000000"/>
                    <w:sz w:val="20"/>
                    <w:szCs w:val="20"/>
                  </w:rPr>
                </w:rPrChange>
              </w:rPr>
            </w:pPr>
            <w:ins w:id="1566" w:author="Hari Laksono" w:date="2018-05-15T15:57:00Z">
              <w:r w:rsidRPr="0000362C">
                <w:rPr>
                  <w:rFonts w:ascii="Arial Narrow" w:eastAsia="Times New Roman" w:hAnsi="Arial Narrow" w:cs="Calibri"/>
                  <w:color w:val="000000"/>
                  <w:sz w:val="16"/>
                  <w:szCs w:val="16"/>
                  <w:rPrChange w:id="1567" w:author="Hari Laksono" w:date="2018-05-15T15:58:00Z">
                    <w:rPr>
                      <w:rFonts w:ascii="Arial Narrow" w:eastAsia="Times New Roman" w:hAnsi="Arial Narrow" w:cs="Calibri"/>
                      <w:color w:val="000000"/>
                      <w:sz w:val="20"/>
                      <w:szCs w:val="20"/>
                    </w:rPr>
                  </w:rPrChange>
                </w:rPr>
                <w:t>Dinas Pertanian, Ketahanan Pangan dan Perikanan</w:t>
              </w:r>
            </w:ins>
          </w:p>
        </w:tc>
      </w:tr>
      <w:tr w:rsidR="0000362C" w:rsidRPr="0000362C" w14:paraId="1CCB0333" w14:textId="77777777" w:rsidTr="0000362C">
        <w:trPr>
          <w:trHeight w:val="20"/>
          <w:jc w:val="center"/>
          <w:ins w:id="1568" w:author="Hari Laksono" w:date="2018-05-15T15:57:00Z"/>
          <w:trPrChange w:id="15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5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8A0E102" w14:textId="77777777" w:rsidR="0000362C" w:rsidRPr="0000362C" w:rsidRDefault="0000362C" w:rsidP="0000362C">
            <w:pPr>
              <w:spacing w:after="0" w:line="240" w:lineRule="auto"/>
              <w:jc w:val="center"/>
              <w:rPr>
                <w:ins w:id="1571" w:author="Hari Laksono" w:date="2018-05-15T15:57:00Z"/>
                <w:rFonts w:ascii="Arial Narrow" w:eastAsia="Times New Roman" w:hAnsi="Arial Narrow" w:cs="Calibri"/>
                <w:color w:val="000000"/>
                <w:sz w:val="16"/>
                <w:szCs w:val="16"/>
                <w:rPrChange w:id="1572" w:author="Hari Laksono" w:date="2018-05-15T15:58:00Z">
                  <w:rPr>
                    <w:ins w:id="1573" w:author="Hari Laksono" w:date="2018-05-15T15:57:00Z"/>
                    <w:rFonts w:ascii="Arial Narrow" w:eastAsia="Times New Roman" w:hAnsi="Arial Narrow" w:cs="Calibri"/>
                    <w:color w:val="000000"/>
                    <w:sz w:val="20"/>
                    <w:szCs w:val="20"/>
                  </w:rPr>
                </w:rPrChange>
              </w:rPr>
            </w:pPr>
            <w:ins w:id="1574" w:author="Hari Laksono" w:date="2018-05-15T15:57:00Z">
              <w:r w:rsidRPr="0000362C">
                <w:rPr>
                  <w:rFonts w:ascii="Arial Narrow" w:eastAsia="Times New Roman" w:hAnsi="Arial Narrow" w:cs="Calibri"/>
                  <w:color w:val="000000"/>
                  <w:sz w:val="16"/>
                  <w:szCs w:val="16"/>
                  <w:rPrChange w:id="1575" w:author="Hari Laksono" w:date="2018-05-15T15:58:00Z">
                    <w:rPr>
                      <w:rFonts w:ascii="Arial Narrow" w:eastAsia="Times New Roman" w:hAnsi="Arial Narrow" w:cs="Calibri"/>
                      <w:color w:val="000000"/>
                      <w:sz w:val="20"/>
                      <w:szCs w:val="20"/>
                    </w:rPr>
                  </w:rPrChange>
                </w:rPr>
                <w:t>23</w:t>
              </w:r>
            </w:ins>
          </w:p>
        </w:tc>
        <w:tc>
          <w:tcPr>
            <w:tcW w:w="3241" w:type="dxa"/>
            <w:tcBorders>
              <w:top w:val="nil"/>
              <w:left w:val="nil"/>
              <w:bottom w:val="single" w:sz="8" w:space="0" w:color="auto"/>
              <w:right w:val="single" w:sz="8" w:space="0" w:color="auto"/>
            </w:tcBorders>
            <w:shd w:val="clear" w:color="auto" w:fill="auto"/>
            <w:noWrap/>
            <w:vAlign w:val="center"/>
            <w:hideMark/>
            <w:tcPrChange w:id="157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5EE4EE34" w14:textId="77777777" w:rsidR="0000362C" w:rsidRPr="0000362C" w:rsidRDefault="0000362C" w:rsidP="0000362C">
            <w:pPr>
              <w:spacing w:after="0" w:line="240" w:lineRule="auto"/>
              <w:rPr>
                <w:ins w:id="1577" w:author="Hari Laksono" w:date="2018-05-15T15:57:00Z"/>
                <w:rFonts w:ascii="Arial Narrow" w:eastAsia="Times New Roman" w:hAnsi="Arial Narrow" w:cs="Calibri"/>
                <w:color w:val="000000"/>
                <w:sz w:val="16"/>
                <w:szCs w:val="16"/>
                <w:rPrChange w:id="1578" w:author="Hari Laksono" w:date="2018-05-15T15:58:00Z">
                  <w:rPr>
                    <w:ins w:id="1579" w:author="Hari Laksono" w:date="2018-05-15T15:57:00Z"/>
                    <w:rFonts w:ascii="Arial Narrow" w:eastAsia="Times New Roman" w:hAnsi="Arial Narrow" w:cs="Calibri"/>
                    <w:color w:val="000000"/>
                    <w:sz w:val="20"/>
                    <w:szCs w:val="20"/>
                  </w:rPr>
                </w:rPrChange>
              </w:rPr>
            </w:pPr>
            <w:ins w:id="1580" w:author="Hari Laksono" w:date="2018-05-15T15:57:00Z">
              <w:r w:rsidRPr="0000362C">
                <w:rPr>
                  <w:rFonts w:ascii="Arial Narrow" w:eastAsia="Times New Roman" w:hAnsi="Arial Narrow" w:cs="Calibri"/>
                  <w:color w:val="000000"/>
                  <w:sz w:val="16"/>
                  <w:szCs w:val="16"/>
                  <w:rPrChange w:id="1581" w:author="Hari Laksono" w:date="2018-05-15T15:58:00Z">
                    <w:rPr>
                      <w:rFonts w:ascii="Arial Narrow" w:eastAsia="Times New Roman" w:hAnsi="Arial Narrow" w:cs="Calibri"/>
                      <w:color w:val="000000"/>
                      <w:sz w:val="20"/>
                      <w:szCs w:val="20"/>
                    </w:rPr>
                  </w:rPrChange>
                </w:rPr>
                <w:t>-</w:t>
              </w:r>
            </w:ins>
          </w:p>
        </w:tc>
        <w:tc>
          <w:tcPr>
            <w:tcW w:w="3260" w:type="dxa"/>
            <w:tcBorders>
              <w:top w:val="nil"/>
              <w:left w:val="nil"/>
              <w:bottom w:val="single" w:sz="8" w:space="0" w:color="auto"/>
              <w:right w:val="single" w:sz="8" w:space="0" w:color="auto"/>
            </w:tcBorders>
            <w:shd w:val="clear" w:color="auto" w:fill="auto"/>
            <w:vAlign w:val="center"/>
            <w:hideMark/>
            <w:tcPrChange w:id="15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0F9330FD" w14:textId="77777777" w:rsidR="0000362C" w:rsidRPr="0000362C" w:rsidRDefault="0000362C" w:rsidP="0000362C">
            <w:pPr>
              <w:spacing w:after="0" w:line="240" w:lineRule="auto"/>
              <w:rPr>
                <w:ins w:id="1583" w:author="Hari Laksono" w:date="2018-05-15T15:57:00Z"/>
                <w:rFonts w:ascii="Arial Narrow" w:eastAsia="Times New Roman" w:hAnsi="Arial Narrow" w:cs="Calibri"/>
                <w:color w:val="000000"/>
                <w:sz w:val="16"/>
                <w:szCs w:val="16"/>
                <w:rPrChange w:id="1584" w:author="Hari Laksono" w:date="2018-05-15T15:58:00Z">
                  <w:rPr>
                    <w:ins w:id="1585" w:author="Hari Laksono" w:date="2018-05-15T15:57:00Z"/>
                    <w:rFonts w:ascii="Arial Narrow" w:eastAsia="Times New Roman" w:hAnsi="Arial Narrow" w:cs="Calibri"/>
                    <w:color w:val="000000"/>
                    <w:sz w:val="20"/>
                    <w:szCs w:val="20"/>
                  </w:rPr>
                </w:rPrChange>
              </w:rPr>
            </w:pPr>
            <w:ins w:id="1586" w:author="Hari Laksono" w:date="2018-05-15T15:57:00Z">
              <w:r w:rsidRPr="0000362C">
                <w:rPr>
                  <w:rFonts w:ascii="Arial Narrow" w:eastAsia="Times New Roman" w:hAnsi="Arial Narrow" w:cs="Calibri"/>
                  <w:color w:val="000000"/>
                  <w:sz w:val="16"/>
                  <w:szCs w:val="16"/>
                  <w:rPrChange w:id="1587" w:author="Hari Laksono" w:date="2018-05-15T15:58:00Z">
                    <w:rPr>
                      <w:rFonts w:ascii="Arial Narrow" w:eastAsia="Times New Roman" w:hAnsi="Arial Narrow" w:cs="Calibri"/>
                      <w:color w:val="000000"/>
                      <w:sz w:val="20"/>
                      <w:szCs w:val="20"/>
                    </w:rPr>
                  </w:rPrChange>
                </w:rPr>
                <w:t>Dinas Perumahan, Kawasan Permukiman dan Pertanahan</w:t>
              </w:r>
            </w:ins>
          </w:p>
        </w:tc>
      </w:tr>
      <w:tr w:rsidR="0000362C" w:rsidRPr="0000362C" w14:paraId="74EAA756" w14:textId="77777777" w:rsidTr="0000362C">
        <w:trPr>
          <w:trHeight w:val="20"/>
          <w:jc w:val="center"/>
          <w:ins w:id="1588" w:author="Hari Laksono" w:date="2018-05-15T15:57:00Z"/>
          <w:trPrChange w:id="15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5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3346723A" w14:textId="77777777" w:rsidR="0000362C" w:rsidRPr="0000362C" w:rsidRDefault="0000362C" w:rsidP="0000362C">
            <w:pPr>
              <w:spacing w:after="0" w:line="240" w:lineRule="auto"/>
              <w:jc w:val="center"/>
              <w:rPr>
                <w:ins w:id="1591" w:author="Hari Laksono" w:date="2018-05-15T15:57:00Z"/>
                <w:rFonts w:ascii="Arial Narrow" w:eastAsia="Times New Roman" w:hAnsi="Arial Narrow" w:cs="Calibri"/>
                <w:color w:val="000000"/>
                <w:sz w:val="16"/>
                <w:szCs w:val="16"/>
                <w:rPrChange w:id="1592" w:author="Hari Laksono" w:date="2018-05-15T15:58:00Z">
                  <w:rPr>
                    <w:ins w:id="1593" w:author="Hari Laksono" w:date="2018-05-15T15:57:00Z"/>
                    <w:rFonts w:ascii="Arial Narrow" w:eastAsia="Times New Roman" w:hAnsi="Arial Narrow" w:cs="Calibri"/>
                    <w:color w:val="000000"/>
                    <w:sz w:val="20"/>
                    <w:szCs w:val="20"/>
                  </w:rPr>
                </w:rPrChange>
              </w:rPr>
            </w:pPr>
            <w:ins w:id="1594" w:author="Hari Laksono" w:date="2018-05-15T15:57:00Z">
              <w:r w:rsidRPr="0000362C">
                <w:rPr>
                  <w:rFonts w:ascii="Arial Narrow" w:eastAsia="Times New Roman" w:hAnsi="Arial Narrow" w:cs="Calibri"/>
                  <w:color w:val="000000"/>
                  <w:sz w:val="16"/>
                  <w:szCs w:val="16"/>
                  <w:rPrChange w:id="1595" w:author="Hari Laksono" w:date="2018-05-15T15:58:00Z">
                    <w:rPr>
                      <w:rFonts w:ascii="Arial Narrow" w:eastAsia="Times New Roman" w:hAnsi="Arial Narrow" w:cs="Calibri"/>
                      <w:color w:val="000000"/>
                      <w:sz w:val="20"/>
                      <w:szCs w:val="20"/>
                    </w:rPr>
                  </w:rPrChange>
                </w:rPr>
                <w:t>24</w:t>
              </w:r>
            </w:ins>
          </w:p>
        </w:tc>
        <w:tc>
          <w:tcPr>
            <w:tcW w:w="3241" w:type="dxa"/>
            <w:tcBorders>
              <w:top w:val="nil"/>
              <w:left w:val="nil"/>
              <w:bottom w:val="single" w:sz="8" w:space="0" w:color="auto"/>
              <w:right w:val="single" w:sz="8" w:space="0" w:color="auto"/>
            </w:tcBorders>
            <w:shd w:val="clear" w:color="auto" w:fill="auto"/>
            <w:noWrap/>
            <w:vAlign w:val="center"/>
            <w:hideMark/>
            <w:tcPrChange w:id="159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3098E57A" w14:textId="77777777" w:rsidR="0000362C" w:rsidRPr="0000362C" w:rsidRDefault="0000362C" w:rsidP="0000362C">
            <w:pPr>
              <w:spacing w:after="0" w:line="240" w:lineRule="auto"/>
              <w:rPr>
                <w:ins w:id="1597" w:author="Hari Laksono" w:date="2018-05-15T15:57:00Z"/>
                <w:rFonts w:ascii="Arial Narrow" w:eastAsia="Times New Roman" w:hAnsi="Arial Narrow" w:cs="Calibri"/>
                <w:color w:val="000000"/>
                <w:sz w:val="16"/>
                <w:szCs w:val="16"/>
                <w:rPrChange w:id="1598" w:author="Hari Laksono" w:date="2018-05-15T15:58:00Z">
                  <w:rPr>
                    <w:ins w:id="1599" w:author="Hari Laksono" w:date="2018-05-15T15:57:00Z"/>
                    <w:rFonts w:ascii="Arial Narrow" w:eastAsia="Times New Roman" w:hAnsi="Arial Narrow" w:cs="Calibri"/>
                    <w:color w:val="000000"/>
                    <w:sz w:val="20"/>
                    <w:szCs w:val="20"/>
                  </w:rPr>
                </w:rPrChange>
              </w:rPr>
            </w:pPr>
            <w:ins w:id="1600" w:author="Hari Laksono" w:date="2018-05-15T15:57:00Z">
              <w:r w:rsidRPr="0000362C">
                <w:rPr>
                  <w:rFonts w:ascii="Arial Narrow" w:eastAsia="Times New Roman" w:hAnsi="Arial Narrow" w:cs="Calibri"/>
                  <w:color w:val="000000"/>
                  <w:sz w:val="16"/>
                  <w:szCs w:val="16"/>
                  <w:rPrChange w:id="1601" w:author="Hari Laksono" w:date="2018-05-15T15:58:00Z">
                    <w:rPr>
                      <w:rFonts w:ascii="Arial Narrow" w:eastAsia="Times New Roman" w:hAnsi="Arial Narrow" w:cs="Calibri"/>
                      <w:color w:val="000000"/>
                      <w:sz w:val="20"/>
                      <w:szCs w:val="20"/>
                    </w:rPr>
                  </w:rPrChange>
                </w:rPr>
                <w:t>Dinas Sosial, Tenaga Kerja dan Transmigrasi</w:t>
              </w:r>
            </w:ins>
          </w:p>
        </w:tc>
        <w:tc>
          <w:tcPr>
            <w:tcW w:w="3260" w:type="dxa"/>
            <w:tcBorders>
              <w:top w:val="nil"/>
              <w:left w:val="nil"/>
              <w:bottom w:val="single" w:sz="8" w:space="0" w:color="auto"/>
              <w:right w:val="single" w:sz="8" w:space="0" w:color="auto"/>
            </w:tcBorders>
            <w:shd w:val="clear" w:color="auto" w:fill="auto"/>
            <w:vAlign w:val="center"/>
            <w:hideMark/>
            <w:tcPrChange w:id="16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4A83AF4" w14:textId="77777777" w:rsidR="0000362C" w:rsidRPr="0000362C" w:rsidRDefault="0000362C" w:rsidP="0000362C">
            <w:pPr>
              <w:spacing w:after="0" w:line="240" w:lineRule="auto"/>
              <w:rPr>
                <w:ins w:id="1603" w:author="Hari Laksono" w:date="2018-05-15T15:57:00Z"/>
                <w:rFonts w:ascii="Arial Narrow" w:eastAsia="Times New Roman" w:hAnsi="Arial Narrow" w:cs="Calibri"/>
                <w:color w:val="000000"/>
                <w:sz w:val="16"/>
                <w:szCs w:val="16"/>
                <w:rPrChange w:id="1604" w:author="Hari Laksono" w:date="2018-05-15T15:58:00Z">
                  <w:rPr>
                    <w:ins w:id="1605" w:author="Hari Laksono" w:date="2018-05-15T15:57:00Z"/>
                    <w:rFonts w:ascii="Arial Narrow" w:eastAsia="Times New Roman" w:hAnsi="Arial Narrow" w:cs="Calibri"/>
                    <w:color w:val="000000"/>
                    <w:sz w:val="20"/>
                    <w:szCs w:val="20"/>
                  </w:rPr>
                </w:rPrChange>
              </w:rPr>
            </w:pPr>
            <w:ins w:id="1606" w:author="Hari Laksono" w:date="2018-05-15T15:57:00Z">
              <w:r w:rsidRPr="0000362C">
                <w:rPr>
                  <w:rFonts w:ascii="Arial Narrow" w:eastAsia="Times New Roman" w:hAnsi="Arial Narrow" w:cs="Calibri"/>
                  <w:color w:val="000000"/>
                  <w:sz w:val="16"/>
                  <w:szCs w:val="16"/>
                  <w:rPrChange w:id="1607" w:author="Hari Laksono" w:date="2018-05-15T15:58:00Z">
                    <w:rPr>
                      <w:rFonts w:ascii="Arial Narrow" w:eastAsia="Times New Roman" w:hAnsi="Arial Narrow" w:cs="Calibri"/>
                      <w:color w:val="000000"/>
                      <w:sz w:val="20"/>
                      <w:szCs w:val="20"/>
                    </w:rPr>
                  </w:rPrChange>
                </w:rPr>
                <w:t>Dinas Sosial</w:t>
              </w:r>
            </w:ins>
          </w:p>
        </w:tc>
      </w:tr>
      <w:tr w:rsidR="0000362C" w:rsidRPr="0000362C" w14:paraId="01AD5D6E" w14:textId="77777777" w:rsidTr="0000362C">
        <w:trPr>
          <w:trHeight w:val="20"/>
          <w:jc w:val="center"/>
          <w:ins w:id="1608" w:author="Hari Laksono" w:date="2018-05-15T15:57:00Z"/>
          <w:trPrChange w:id="16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6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9228274" w14:textId="77777777" w:rsidR="0000362C" w:rsidRPr="0000362C" w:rsidRDefault="0000362C" w:rsidP="0000362C">
            <w:pPr>
              <w:spacing w:after="0" w:line="240" w:lineRule="auto"/>
              <w:jc w:val="center"/>
              <w:rPr>
                <w:ins w:id="1611" w:author="Hari Laksono" w:date="2018-05-15T15:57:00Z"/>
                <w:rFonts w:ascii="Arial Narrow" w:eastAsia="Times New Roman" w:hAnsi="Arial Narrow" w:cs="Calibri"/>
                <w:color w:val="000000"/>
                <w:sz w:val="16"/>
                <w:szCs w:val="16"/>
                <w:rPrChange w:id="1612" w:author="Hari Laksono" w:date="2018-05-15T15:58:00Z">
                  <w:rPr>
                    <w:ins w:id="1613" w:author="Hari Laksono" w:date="2018-05-15T15:57:00Z"/>
                    <w:rFonts w:ascii="Arial Narrow" w:eastAsia="Times New Roman" w:hAnsi="Arial Narrow" w:cs="Calibri"/>
                    <w:color w:val="000000"/>
                    <w:sz w:val="20"/>
                    <w:szCs w:val="20"/>
                  </w:rPr>
                </w:rPrChange>
              </w:rPr>
            </w:pPr>
            <w:ins w:id="1614" w:author="Hari Laksono" w:date="2018-05-15T15:57:00Z">
              <w:r w:rsidRPr="0000362C">
                <w:rPr>
                  <w:rFonts w:ascii="Arial Narrow" w:eastAsia="Times New Roman" w:hAnsi="Arial Narrow" w:cs="Calibri"/>
                  <w:color w:val="000000"/>
                  <w:sz w:val="16"/>
                  <w:szCs w:val="16"/>
                  <w:rPrChange w:id="1615" w:author="Hari Laksono" w:date="2018-05-15T15:58:00Z">
                    <w:rPr>
                      <w:rFonts w:ascii="Arial Narrow" w:eastAsia="Times New Roman" w:hAnsi="Arial Narrow" w:cs="Calibri"/>
                      <w:color w:val="000000"/>
                      <w:sz w:val="20"/>
                      <w:szCs w:val="20"/>
                    </w:rPr>
                  </w:rPrChange>
                </w:rPr>
                <w:t>25</w:t>
              </w:r>
            </w:ins>
          </w:p>
        </w:tc>
        <w:tc>
          <w:tcPr>
            <w:tcW w:w="3241" w:type="dxa"/>
            <w:tcBorders>
              <w:top w:val="nil"/>
              <w:left w:val="nil"/>
              <w:bottom w:val="single" w:sz="8" w:space="0" w:color="auto"/>
              <w:right w:val="single" w:sz="8" w:space="0" w:color="auto"/>
            </w:tcBorders>
            <w:shd w:val="clear" w:color="auto" w:fill="auto"/>
            <w:noWrap/>
            <w:vAlign w:val="center"/>
            <w:hideMark/>
            <w:tcPrChange w:id="161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6BF391DA" w14:textId="77777777" w:rsidR="0000362C" w:rsidRPr="0000362C" w:rsidRDefault="0000362C" w:rsidP="0000362C">
            <w:pPr>
              <w:spacing w:after="0" w:line="240" w:lineRule="auto"/>
              <w:rPr>
                <w:ins w:id="1617" w:author="Hari Laksono" w:date="2018-05-15T15:57:00Z"/>
                <w:rFonts w:ascii="Arial Narrow" w:eastAsia="Times New Roman" w:hAnsi="Arial Narrow" w:cs="Calibri"/>
                <w:color w:val="000000"/>
                <w:sz w:val="16"/>
                <w:szCs w:val="16"/>
                <w:rPrChange w:id="1618" w:author="Hari Laksono" w:date="2018-05-15T15:58:00Z">
                  <w:rPr>
                    <w:ins w:id="1619" w:author="Hari Laksono" w:date="2018-05-15T15:57:00Z"/>
                    <w:rFonts w:ascii="Arial Narrow" w:eastAsia="Times New Roman" w:hAnsi="Arial Narrow" w:cs="Calibri"/>
                    <w:color w:val="000000"/>
                    <w:sz w:val="20"/>
                    <w:szCs w:val="20"/>
                  </w:rPr>
                </w:rPrChange>
              </w:rPr>
            </w:pPr>
            <w:ins w:id="1620" w:author="Hari Laksono" w:date="2018-05-15T15:57:00Z">
              <w:r w:rsidRPr="0000362C">
                <w:rPr>
                  <w:rFonts w:ascii="Arial Narrow" w:eastAsia="Times New Roman" w:hAnsi="Arial Narrow" w:cs="Calibri"/>
                  <w:color w:val="000000"/>
                  <w:sz w:val="16"/>
                  <w:szCs w:val="16"/>
                  <w:rPrChange w:id="1621" w:author="Hari Laksono" w:date="2018-05-15T15:58:00Z">
                    <w:rPr>
                      <w:rFonts w:ascii="Arial Narrow" w:eastAsia="Times New Roman" w:hAnsi="Arial Narrow" w:cs="Calibri"/>
                      <w:color w:val="000000"/>
                      <w:sz w:val="20"/>
                      <w:szCs w:val="20"/>
                    </w:rPr>
                  </w:rPrChange>
                </w:rPr>
                <w:t>Dinas Sosial, Tenaga Kerja dan Transmigrasi</w:t>
              </w:r>
            </w:ins>
          </w:p>
        </w:tc>
        <w:tc>
          <w:tcPr>
            <w:tcW w:w="3260" w:type="dxa"/>
            <w:tcBorders>
              <w:top w:val="nil"/>
              <w:left w:val="nil"/>
              <w:bottom w:val="single" w:sz="8" w:space="0" w:color="auto"/>
              <w:right w:val="single" w:sz="8" w:space="0" w:color="auto"/>
            </w:tcBorders>
            <w:shd w:val="clear" w:color="auto" w:fill="auto"/>
            <w:vAlign w:val="center"/>
            <w:hideMark/>
            <w:tcPrChange w:id="16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A2F3FBE" w14:textId="77777777" w:rsidR="0000362C" w:rsidRPr="0000362C" w:rsidRDefault="0000362C" w:rsidP="0000362C">
            <w:pPr>
              <w:spacing w:after="0" w:line="240" w:lineRule="auto"/>
              <w:rPr>
                <w:ins w:id="1623" w:author="Hari Laksono" w:date="2018-05-15T15:57:00Z"/>
                <w:rFonts w:ascii="Arial Narrow" w:eastAsia="Times New Roman" w:hAnsi="Arial Narrow" w:cs="Calibri"/>
                <w:color w:val="000000"/>
                <w:sz w:val="16"/>
                <w:szCs w:val="16"/>
                <w:rPrChange w:id="1624" w:author="Hari Laksono" w:date="2018-05-15T15:58:00Z">
                  <w:rPr>
                    <w:ins w:id="1625" w:author="Hari Laksono" w:date="2018-05-15T15:57:00Z"/>
                    <w:rFonts w:ascii="Arial Narrow" w:eastAsia="Times New Roman" w:hAnsi="Arial Narrow" w:cs="Calibri"/>
                    <w:color w:val="000000"/>
                    <w:sz w:val="20"/>
                    <w:szCs w:val="20"/>
                  </w:rPr>
                </w:rPrChange>
              </w:rPr>
            </w:pPr>
            <w:ins w:id="1626" w:author="Hari Laksono" w:date="2018-05-15T15:57:00Z">
              <w:r w:rsidRPr="0000362C">
                <w:rPr>
                  <w:rFonts w:ascii="Arial Narrow" w:eastAsia="Times New Roman" w:hAnsi="Arial Narrow" w:cs="Calibri"/>
                  <w:color w:val="000000"/>
                  <w:sz w:val="16"/>
                  <w:szCs w:val="16"/>
                  <w:rPrChange w:id="1627" w:author="Hari Laksono" w:date="2018-05-15T15:58:00Z">
                    <w:rPr>
                      <w:rFonts w:ascii="Arial Narrow" w:eastAsia="Times New Roman" w:hAnsi="Arial Narrow" w:cs="Calibri"/>
                      <w:color w:val="000000"/>
                      <w:sz w:val="20"/>
                      <w:szCs w:val="20"/>
                    </w:rPr>
                  </w:rPrChange>
                </w:rPr>
                <w:t>Dinas Tenaga Kerja dan Perindustrian</w:t>
              </w:r>
            </w:ins>
          </w:p>
        </w:tc>
      </w:tr>
      <w:tr w:rsidR="0000362C" w:rsidRPr="0000362C" w14:paraId="44070E66" w14:textId="77777777" w:rsidTr="0000362C">
        <w:trPr>
          <w:trHeight w:val="20"/>
          <w:jc w:val="center"/>
          <w:ins w:id="1628" w:author="Hari Laksono" w:date="2018-05-15T15:57:00Z"/>
          <w:trPrChange w:id="16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6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72E5ECBF" w14:textId="77777777" w:rsidR="0000362C" w:rsidRPr="0000362C" w:rsidRDefault="0000362C" w:rsidP="0000362C">
            <w:pPr>
              <w:spacing w:after="0" w:line="240" w:lineRule="auto"/>
              <w:jc w:val="center"/>
              <w:rPr>
                <w:ins w:id="1631" w:author="Hari Laksono" w:date="2018-05-15T15:57:00Z"/>
                <w:rFonts w:ascii="Arial Narrow" w:eastAsia="Times New Roman" w:hAnsi="Arial Narrow" w:cs="Calibri"/>
                <w:color w:val="000000"/>
                <w:sz w:val="16"/>
                <w:szCs w:val="16"/>
                <w:rPrChange w:id="1632" w:author="Hari Laksono" w:date="2018-05-15T15:58:00Z">
                  <w:rPr>
                    <w:ins w:id="1633" w:author="Hari Laksono" w:date="2018-05-15T15:57:00Z"/>
                    <w:rFonts w:ascii="Arial Narrow" w:eastAsia="Times New Roman" w:hAnsi="Arial Narrow" w:cs="Calibri"/>
                    <w:color w:val="000000"/>
                    <w:sz w:val="20"/>
                    <w:szCs w:val="20"/>
                  </w:rPr>
                </w:rPrChange>
              </w:rPr>
            </w:pPr>
            <w:ins w:id="1634" w:author="Hari Laksono" w:date="2018-05-15T15:57:00Z">
              <w:r w:rsidRPr="0000362C">
                <w:rPr>
                  <w:rFonts w:ascii="Arial Narrow" w:eastAsia="Times New Roman" w:hAnsi="Arial Narrow" w:cs="Calibri"/>
                  <w:color w:val="000000"/>
                  <w:sz w:val="16"/>
                  <w:szCs w:val="16"/>
                  <w:rPrChange w:id="1635" w:author="Hari Laksono" w:date="2018-05-15T15:58:00Z">
                    <w:rPr>
                      <w:rFonts w:ascii="Arial Narrow" w:eastAsia="Times New Roman" w:hAnsi="Arial Narrow" w:cs="Calibri"/>
                      <w:color w:val="000000"/>
                      <w:sz w:val="20"/>
                      <w:szCs w:val="20"/>
                    </w:rPr>
                  </w:rPrChange>
                </w:rPr>
                <w:t>26</w:t>
              </w:r>
            </w:ins>
          </w:p>
        </w:tc>
        <w:tc>
          <w:tcPr>
            <w:tcW w:w="3241" w:type="dxa"/>
            <w:tcBorders>
              <w:top w:val="nil"/>
              <w:left w:val="nil"/>
              <w:bottom w:val="single" w:sz="8" w:space="0" w:color="auto"/>
              <w:right w:val="single" w:sz="8" w:space="0" w:color="auto"/>
            </w:tcBorders>
            <w:shd w:val="clear" w:color="auto" w:fill="auto"/>
            <w:vAlign w:val="center"/>
            <w:hideMark/>
            <w:tcPrChange w:id="16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79B84689" w14:textId="77777777" w:rsidR="0000362C" w:rsidRPr="0000362C" w:rsidRDefault="0000362C" w:rsidP="0000362C">
            <w:pPr>
              <w:spacing w:after="0" w:line="240" w:lineRule="auto"/>
              <w:rPr>
                <w:ins w:id="1637" w:author="Hari Laksono" w:date="2018-05-15T15:57:00Z"/>
                <w:rFonts w:ascii="Arial Narrow" w:eastAsia="Times New Roman" w:hAnsi="Arial Narrow" w:cs="Calibri"/>
                <w:color w:val="000000"/>
                <w:sz w:val="16"/>
                <w:szCs w:val="16"/>
                <w:rPrChange w:id="1638" w:author="Hari Laksono" w:date="2018-05-15T15:58:00Z">
                  <w:rPr>
                    <w:ins w:id="1639" w:author="Hari Laksono" w:date="2018-05-15T15:57:00Z"/>
                    <w:rFonts w:ascii="Arial Narrow" w:eastAsia="Times New Roman" w:hAnsi="Arial Narrow" w:cs="Calibri"/>
                    <w:color w:val="000000"/>
                    <w:sz w:val="20"/>
                    <w:szCs w:val="20"/>
                  </w:rPr>
                </w:rPrChange>
              </w:rPr>
            </w:pPr>
            <w:ins w:id="1640" w:author="Hari Laksono" w:date="2018-05-15T15:57:00Z">
              <w:r w:rsidRPr="0000362C">
                <w:rPr>
                  <w:rFonts w:ascii="Arial Narrow" w:eastAsia="Times New Roman" w:hAnsi="Arial Narrow" w:cs="Calibri"/>
                  <w:color w:val="000000"/>
                  <w:sz w:val="16"/>
                  <w:szCs w:val="16"/>
                  <w:rPrChange w:id="1641" w:author="Hari Laksono" w:date="2018-05-15T15:58:00Z">
                    <w:rPr>
                      <w:rFonts w:ascii="Arial Narrow" w:eastAsia="Times New Roman" w:hAnsi="Arial Narrow" w:cs="Calibri"/>
                      <w:color w:val="000000"/>
                      <w:sz w:val="20"/>
                      <w:szCs w:val="20"/>
                    </w:rPr>
                  </w:rPrChange>
                </w:rPr>
                <w:t xml:space="preserve"> Inspektorat</w:t>
              </w:r>
            </w:ins>
          </w:p>
        </w:tc>
        <w:tc>
          <w:tcPr>
            <w:tcW w:w="3260" w:type="dxa"/>
            <w:tcBorders>
              <w:top w:val="nil"/>
              <w:left w:val="nil"/>
              <w:bottom w:val="single" w:sz="8" w:space="0" w:color="auto"/>
              <w:right w:val="single" w:sz="8" w:space="0" w:color="auto"/>
            </w:tcBorders>
            <w:shd w:val="clear" w:color="auto" w:fill="auto"/>
            <w:vAlign w:val="center"/>
            <w:hideMark/>
            <w:tcPrChange w:id="16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2D76DCF2" w14:textId="77777777" w:rsidR="0000362C" w:rsidRPr="0000362C" w:rsidRDefault="0000362C" w:rsidP="0000362C">
            <w:pPr>
              <w:spacing w:after="0" w:line="240" w:lineRule="auto"/>
              <w:rPr>
                <w:ins w:id="1643" w:author="Hari Laksono" w:date="2018-05-15T15:57:00Z"/>
                <w:rFonts w:ascii="Arial Narrow" w:eastAsia="Times New Roman" w:hAnsi="Arial Narrow" w:cs="Calibri"/>
                <w:color w:val="000000"/>
                <w:sz w:val="16"/>
                <w:szCs w:val="16"/>
                <w:rPrChange w:id="1644" w:author="Hari Laksono" w:date="2018-05-15T15:58:00Z">
                  <w:rPr>
                    <w:ins w:id="1645" w:author="Hari Laksono" w:date="2018-05-15T15:57:00Z"/>
                    <w:rFonts w:ascii="Arial Narrow" w:eastAsia="Times New Roman" w:hAnsi="Arial Narrow" w:cs="Calibri"/>
                    <w:color w:val="000000"/>
                    <w:sz w:val="20"/>
                    <w:szCs w:val="20"/>
                  </w:rPr>
                </w:rPrChange>
              </w:rPr>
            </w:pPr>
            <w:ins w:id="1646" w:author="Hari Laksono" w:date="2018-05-15T15:57:00Z">
              <w:r w:rsidRPr="0000362C">
                <w:rPr>
                  <w:rFonts w:ascii="Arial Narrow" w:eastAsia="Times New Roman" w:hAnsi="Arial Narrow" w:cs="Calibri"/>
                  <w:color w:val="000000"/>
                  <w:sz w:val="16"/>
                  <w:szCs w:val="16"/>
                  <w:rPrChange w:id="1647" w:author="Hari Laksono" w:date="2018-05-15T15:58:00Z">
                    <w:rPr>
                      <w:rFonts w:ascii="Arial Narrow" w:eastAsia="Times New Roman" w:hAnsi="Arial Narrow" w:cs="Calibri"/>
                      <w:color w:val="000000"/>
                      <w:sz w:val="20"/>
                      <w:szCs w:val="20"/>
                    </w:rPr>
                  </w:rPrChange>
                </w:rPr>
                <w:t xml:space="preserve"> Inspektorat</w:t>
              </w:r>
            </w:ins>
          </w:p>
        </w:tc>
      </w:tr>
      <w:tr w:rsidR="0000362C" w:rsidRPr="0000362C" w14:paraId="4A941524" w14:textId="77777777" w:rsidTr="0000362C">
        <w:trPr>
          <w:trHeight w:val="20"/>
          <w:jc w:val="center"/>
          <w:ins w:id="1648" w:author="Hari Laksono" w:date="2018-05-15T15:57:00Z"/>
          <w:trPrChange w:id="16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6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DC03AC4" w14:textId="77777777" w:rsidR="0000362C" w:rsidRPr="0000362C" w:rsidRDefault="0000362C" w:rsidP="0000362C">
            <w:pPr>
              <w:spacing w:after="0" w:line="240" w:lineRule="auto"/>
              <w:jc w:val="center"/>
              <w:rPr>
                <w:ins w:id="1651" w:author="Hari Laksono" w:date="2018-05-15T15:57:00Z"/>
                <w:rFonts w:ascii="Arial Narrow" w:eastAsia="Times New Roman" w:hAnsi="Arial Narrow" w:cs="Calibri"/>
                <w:color w:val="000000"/>
                <w:sz w:val="16"/>
                <w:szCs w:val="16"/>
                <w:rPrChange w:id="1652" w:author="Hari Laksono" w:date="2018-05-15T15:58:00Z">
                  <w:rPr>
                    <w:ins w:id="1653" w:author="Hari Laksono" w:date="2018-05-15T15:57:00Z"/>
                    <w:rFonts w:ascii="Arial Narrow" w:eastAsia="Times New Roman" w:hAnsi="Arial Narrow" w:cs="Calibri"/>
                    <w:color w:val="000000"/>
                    <w:sz w:val="20"/>
                    <w:szCs w:val="20"/>
                  </w:rPr>
                </w:rPrChange>
              </w:rPr>
            </w:pPr>
            <w:ins w:id="1654" w:author="Hari Laksono" w:date="2018-05-15T15:57:00Z">
              <w:r w:rsidRPr="0000362C">
                <w:rPr>
                  <w:rFonts w:ascii="Arial Narrow" w:eastAsia="Times New Roman" w:hAnsi="Arial Narrow" w:cs="Calibri"/>
                  <w:color w:val="000000"/>
                  <w:sz w:val="16"/>
                  <w:szCs w:val="16"/>
                  <w:rPrChange w:id="1655" w:author="Hari Laksono" w:date="2018-05-15T15:58:00Z">
                    <w:rPr>
                      <w:rFonts w:ascii="Arial Narrow" w:eastAsia="Times New Roman" w:hAnsi="Arial Narrow" w:cs="Calibri"/>
                      <w:color w:val="000000"/>
                      <w:sz w:val="20"/>
                      <w:szCs w:val="20"/>
                    </w:rPr>
                  </w:rPrChange>
                </w:rPr>
                <w:t>27</w:t>
              </w:r>
            </w:ins>
          </w:p>
        </w:tc>
        <w:tc>
          <w:tcPr>
            <w:tcW w:w="3241" w:type="dxa"/>
            <w:tcBorders>
              <w:top w:val="nil"/>
              <w:left w:val="nil"/>
              <w:bottom w:val="single" w:sz="8" w:space="0" w:color="auto"/>
              <w:right w:val="single" w:sz="8" w:space="0" w:color="auto"/>
            </w:tcBorders>
            <w:shd w:val="clear" w:color="auto" w:fill="auto"/>
            <w:vAlign w:val="center"/>
            <w:hideMark/>
            <w:tcPrChange w:id="16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329B57A2" w14:textId="77777777" w:rsidR="0000362C" w:rsidRPr="0000362C" w:rsidRDefault="0000362C" w:rsidP="0000362C">
            <w:pPr>
              <w:spacing w:after="0" w:line="240" w:lineRule="auto"/>
              <w:rPr>
                <w:ins w:id="1657" w:author="Hari Laksono" w:date="2018-05-15T15:57:00Z"/>
                <w:rFonts w:ascii="Arial Narrow" w:eastAsia="Times New Roman" w:hAnsi="Arial Narrow" w:cs="Calibri"/>
                <w:color w:val="000000"/>
                <w:sz w:val="16"/>
                <w:szCs w:val="16"/>
                <w:rPrChange w:id="1658" w:author="Hari Laksono" w:date="2018-05-15T15:58:00Z">
                  <w:rPr>
                    <w:ins w:id="1659" w:author="Hari Laksono" w:date="2018-05-15T15:57:00Z"/>
                    <w:rFonts w:ascii="Arial Narrow" w:eastAsia="Times New Roman" w:hAnsi="Arial Narrow" w:cs="Calibri"/>
                    <w:color w:val="000000"/>
                    <w:sz w:val="20"/>
                    <w:szCs w:val="20"/>
                  </w:rPr>
                </w:rPrChange>
              </w:rPr>
            </w:pPr>
            <w:ins w:id="1660" w:author="Hari Laksono" w:date="2018-05-15T15:57:00Z">
              <w:r w:rsidRPr="0000362C">
                <w:rPr>
                  <w:rFonts w:ascii="Arial Narrow" w:eastAsia="Times New Roman" w:hAnsi="Arial Narrow" w:cs="Calibri"/>
                  <w:color w:val="000000"/>
                  <w:sz w:val="16"/>
                  <w:szCs w:val="16"/>
                  <w:rPrChange w:id="1661" w:author="Hari Laksono" w:date="2018-05-15T15:58:00Z">
                    <w:rPr>
                      <w:rFonts w:ascii="Arial Narrow" w:eastAsia="Times New Roman" w:hAnsi="Arial Narrow" w:cs="Calibri"/>
                      <w:color w:val="000000"/>
                      <w:sz w:val="20"/>
                      <w:szCs w:val="20"/>
                    </w:rPr>
                  </w:rPrChange>
                </w:rPr>
                <w:t>Kantor Kesatuan Bangsa dan Politik</w:t>
              </w:r>
            </w:ins>
          </w:p>
        </w:tc>
        <w:tc>
          <w:tcPr>
            <w:tcW w:w="3260" w:type="dxa"/>
            <w:tcBorders>
              <w:top w:val="nil"/>
              <w:left w:val="nil"/>
              <w:bottom w:val="single" w:sz="8" w:space="0" w:color="auto"/>
              <w:right w:val="single" w:sz="8" w:space="0" w:color="auto"/>
            </w:tcBorders>
            <w:shd w:val="clear" w:color="auto" w:fill="auto"/>
            <w:vAlign w:val="center"/>
            <w:hideMark/>
            <w:tcPrChange w:id="16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0C7DA0F2" w14:textId="77777777" w:rsidR="0000362C" w:rsidRPr="0000362C" w:rsidRDefault="0000362C" w:rsidP="0000362C">
            <w:pPr>
              <w:spacing w:after="0" w:line="240" w:lineRule="auto"/>
              <w:rPr>
                <w:ins w:id="1663" w:author="Hari Laksono" w:date="2018-05-15T15:57:00Z"/>
                <w:rFonts w:ascii="Arial Narrow" w:eastAsia="Times New Roman" w:hAnsi="Arial Narrow" w:cs="Calibri"/>
                <w:color w:val="000000"/>
                <w:sz w:val="16"/>
                <w:szCs w:val="16"/>
                <w:rPrChange w:id="1664" w:author="Hari Laksono" w:date="2018-05-15T15:58:00Z">
                  <w:rPr>
                    <w:ins w:id="1665" w:author="Hari Laksono" w:date="2018-05-15T15:57:00Z"/>
                    <w:rFonts w:ascii="Arial Narrow" w:eastAsia="Times New Roman" w:hAnsi="Arial Narrow" w:cs="Calibri"/>
                    <w:color w:val="000000"/>
                    <w:sz w:val="20"/>
                    <w:szCs w:val="20"/>
                  </w:rPr>
                </w:rPrChange>
              </w:rPr>
            </w:pPr>
            <w:ins w:id="1666" w:author="Hari Laksono" w:date="2018-05-15T15:57:00Z">
              <w:r w:rsidRPr="0000362C">
                <w:rPr>
                  <w:rFonts w:ascii="Arial Narrow" w:eastAsia="Times New Roman" w:hAnsi="Arial Narrow" w:cs="Calibri"/>
                  <w:color w:val="000000"/>
                  <w:sz w:val="16"/>
                  <w:szCs w:val="16"/>
                  <w:rPrChange w:id="1667" w:author="Hari Laksono" w:date="2018-05-15T15:58:00Z">
                    <w:rPr>
                      <w:rFonts w:ascii="Arial Narrow" w:eastAsia="Times New Roman" w:hAnsi="Arial Narrow" w:cs="Calibri"/>
                      <w:color w:val="000000"/>
                      <w:sz w:val="20"/>
                      <w:szCs w:val="20"/>
                    </w:rPr>
                  </w:rPrChange>
                </w:rPr>
                <w:t>Kantor Kesatuan Bangsa dan Politik</w:t>
              </w:r>
            </w:ins>
          </w:p>
        </w:tc>
      </w:tr>
      <w:tr w:rsidR="0000362C" w:rsidRPr="0000362C" w14:paraId="504B6645" w14:textId="77777777" w:rsidTr="0000362C">
        <w:trPr>
          <w:trHeight w:val="20"/>
          <w:jc w:val="center"/>
          <w:ins w:id="1668" w:author="Hari Laksono" w:date="2018-05-15T15:57:00Z"/>
          <w:trPrChange w:id="16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6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DFBECE2" w14:textId="77777777" w:rsidR="0000362C" w:rsidRPr="0000362C" w:rsidRDefault="0000362C" w:rsidP="0000362C">
            <w:pPr>
              <w:spacing w:after="0" w:line="240" w:lineRule="auto"/>
              <w:jc w:val="center"/>
              <w:rPr>
                <w:ins w:id="1671" w:author="Hari Laksono" w:date="2018-05-15T15:57:00Z"/>
                <w:rFonts w:ascii="Arial Narrow" w:eastAsia="Times New Roman" w:hAnsi="Arial Narrow" w:cs="Calibri"/>
                <w:color w:val="000000"/>
                <w:sz w:val="16"/>
                <w:szCs w:val="16"/>
                <w:rPrChange w:id="1672" w:author="Hari Laksono" w:date="2018-05-15T15:58:00Z">
                  <w:rPr>
                    <w:ins w:id="1673" w:author="Hari Laksono" w:date="2018-05-15T15:57:00Z"/>
                    <w:rFonts w:ascii="Arial Narrow" w:eastAsia="Times New Roman" w:hAnsi="Arial Narrow" w:cs="Calibri"/>
                    <w:color w:val="000000"/>
                    <w:sz w:val="20"/>
                    <w:szCs w:val="20"/>
                  </w:rPr>
                </w:rPrChange>
              </w:rPr>
            </w:pPr>
            <w:ins w:id="1674" w:author="Hari Laksono" w:date="2018-05-15T15:57:00Z">
              <w:r w:rsidRPr="0000362C">
                <w:rPr>
                  <w:rFonts w:ascii="Arial Narrow" w:eastAsia="Times New Roman" w:hAnsi="Arial Narrow" w:cs="Calibri"/>
                  <w:color w:val="000000"/>
                  <w:sz w:val="16"/>
                  <w:szCs w:val="16"/>
                  <w:rPrChange w:id="1675" w:author="Hari Laksono" w:date="2018-05-15T15:58:00Z">
                    <w:rPr>
                      <w:rFonts w:ascii="Arial Narrow" w:eastAsia="Times New Roman" w:hAnsi="Arial Narrow" w:cs="Calibri"/>
                      <w:color w:val="000000"/>
                      <w:sz w:val="20"/>
                      <w:szCs w:val="20"/>
                    </w:rPr>
                  </w:rPrChange>
                </w:rPr>
                <w:t>28</w:t>
              </w:r>
            </w:ins>
          </w:p>
        </w:tc>
        <w:tc>
          <w:tcPr>
            <w:tcW w:w="3241" w:type="dxa"/>
            <w:tcBorders>
              <w:top w:val="nil"/>
              <w:left w:val="nil"/>
              <w:bottom w:val="single" w:sz="8" w:space="0" w:color="auto"/>
              <w:right w:val="single" w:sz="8" w:space="0" w:color="auto"/>
            </w:tcBorders>
            <w:shd w:val="clear" w:color="auto" w:fill="auto"/>
            <w:vAlign w:val="center"/>
            <w:hideMark/>
            <w:tcPrChange w:id="16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34BB55AC" w14:textId="77777777" w:rsidR="0000362C" w:rsidRPr="0000362C" w:rsidRDefault="0000362C" w:rsidP="0000362C">
            <w:pPr>
              <w:spacing w:after="0" w:line="240" w:lineRule="auto"/>
              <w:rPr>
                <w:ins w:id="1677" w:author="Hari Laksono" w:date="2018-05-15T15:57:00Z"/>
                <w:rFonts w:ascii="Arial Narrow" w:eastAsia="Times New Roman" w:hAnsi="Arial Narrow" w:cs="Calibri"/>
                <w:color w:val="000000"/>
                <w:sz w:val="16"/>
                <w:szCs w:val="16"/>
                <w:rPrChange w:id="1678" w:author="Hari Laksono" w:date="2018-05-15T15:58:00Z">
                  <w:rPr>
                    <w:ins w:id="1679" w:author="Hari Laksono" w:date="2018-05-15T15:57:00Z"/>
                    <w:rFonts w:ascii="Arial Narrow" w:eastAsia="Times New Roman" w:hAnsi="Arial Narrow" w:cs="Calibri"/>
                    <w:color w:val="000000"/>
                    <w:sz w:val="20"/>
                    <w:szCs w:val="20"/>
                  </w:rPr>
                </w:rPrChange>
              </w:rPr>
            </w:pPr>
            <w:ins w:id="1680" w:author="Hari Laksono" w:date="2018-05-15T15:57:00Z">
              <w:r w:rsidRPr="0000362C">
                <w:rPr>
                  <w:rFonts w:ascii="Arial Narrow" w:eastAsia="Times New Roman" w:hAnsi="Arial Narrow" w:cs="Calibri"/>
                  <w:color w:val="000000"/>
                  <w:sz w:val="16"/>
                  <w:szCs w:val="16"/>
                  <w:rPrChange w:id="1681" w:author="Hari Laksono" w:date="2018-05-15T15:58:00Z">
                    <w:rPr>
                      <w:rFonts w:ascii="Arial Narrow" w:eastAsia="Times New Roman" w:hAnsi="Arial Narrow" w:cs="Calibri"/>
                      <w:color w:val="000000"/>
                      <w:sz w:val="20"/>
                      <w:szCs w:val="20"/>
                    </w:rPr>
                  </w:rPrChange>
                </w:rPr>
                <w:t xml:space="preserve"> Kecamatan Banjarsari</w:t>
              </w:r>
            </w:ins>
          </w:p>
        </w:tc>
        <w:tc>
          <w:tcPr>
            <w:tcW w:w="3260" w:type="dxa"/>
            <w:tcBorders>
              <w:top w:val="nil"/>
              <w:left w:val="nil"/>
              <w:bottom w:val="single" w:sz="8" w:space="0" w:color="auto"/>
              <w:right w:val="single" w:sz="8" w:space="0" w:color="auto"/>
            </w:tcBorders>
            <w:shd w:val="clear" w:color="auto" w:fill="auto"/>
            <w:vAlign w:val="center"/>
            <w:hideMark/>
            <w:tcPrChange w:id="16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11D26A79" w14:textId="77777777" w:rsidR="0000362C" w:rsidRPr="0000362C" w:rsidRDefault="0000362C" w:rsidP="0000362C">
            <w:pPr>
              <w:spacing w:after="0" w:line="240" w:lineRule="auto"/>
              <w:rPr>
                <w:ins w:id="1683" w:author="Hari Laksono" w:date="2018-05-15T15:57:00Z"/>
                <w:rFonts w:ascii="Arial Narrow" w:eastAsia="Times New Roman" w:hAnsi="Arial Narrow" w:cs="Calibri"/>
                <w:color w:val="000000"/>
                <w:sz w:val="16"/>
                <w:szCs w:val="16"/>
                <w:rPrChange w:id="1684" w:author="Hari Laksono" w:date="2018-05-15T15:58:00Z">
                  <w:rPr>
                    <w:ins w:id="1685" w:author="Hari Laksono" w:date="2018-05-15T15:57:00Z"/>
                    <w:rFonts w:ascii="Arial Narrow" w:eastAsia="Times New Roman" w:hAnsi="Arial Narrow" w:cs="Calibri"/>
                    <w:color w:val="000000"/>
                    <w:sz w:val="20"/>
                    <w:szCs w:val="20"/>
                  </w:rPr>
                </w:rPrChange>
              </w:rPr>
            </w:pPr>
            <w:ins w:id="1686" w:author="Hari Laksono" w:date="2018-05-15T15:57:00Z">
              <w:r w:rsidRPr="0000362C">
                <w:rPr>
                  <w:rFonts w:ascii="Arial Narrow" w:eastAsia="Times New Roman" w:hAnsi="Arial Narrow" w:cs="Calibri"/>
                  <w:color w:val="000000"/>
                  <w:sz w:val="16"/>
                  <w:szCs w:val="16"/>
                  <w:rPrChange w:id="1687" w:author="Hari Laksono" w:date="2018-05-15T15:58:00Z">
                    <w:rPr>
                      <w:rFonts w:ascii="Arial Narrow" w:eastAsia="Times New Roman" w:hAnsi="Arial Narrow" w:cs="Calibri"/>
                      <w:color w:val="000000"/>
                      <w:sz w:val="20"/>
                      <w:szCs w:val="20"/>
                    </w:rPr>
                  </w:rPrChange>
                </w:rPr>
                <w:t xml:space="preserve"> Kecamatan Banjarsari</w:t>
              </w:r>
            </w:ins>
          </w:p>
        </w:tc>
      </w:tr>
      <w:tr w:rsidR="0000362C" w:rsidRPr="0000362C" w14:paraId="2BCDCC41" w14:textId="77777777" w:rsidTr="0000362C">
        <w:trPr>
          <w:trHeight w:val="20"/>
          <w:jc w:val="center"/>
          <w:ins w:id="1688" w:author="Hari Laksono" w:date="2018-05-15T15:57:00Z"/>
          <w:trPrChange w:id="16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6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779F3563" w14:textId="77777777" w:rsidR="0000362C" w:rsidRPr="0000362C" w:rsidRDefault="0000362C" w:rsidP="0000362C">
            <w:pPr>
              <w:spacing w:after="0" w:line="240" w:lineRule="auto"/>
              <w:jc w:val="center"/>
              <w:rPr>
                <w:ins w:id="1691" w:author="Hari Laksono" w:date="2018-05-15T15:57:00Z"/>
                <w:rFonts w:ascii="Arial Narrow" w:eastAsia="Times New Roman" w:hAnsi="Arial Narrow" w:cs="Calibri"/>
                <w:color w:val="000000"/>
                <w:sz w:val="16"/>
                <w:szCs w:val="16"/>
                <w:rPrChange w:id="1692" w:author="Hari Laksono" w:date="2018-05-15T15:58:00Z">
                  <w:rPr>
                    <w:ins w:id="1693" w:author="Hari Laksono" w:date="2018-05-15T15:57:00Z"/>
                    <w:rFonts w:ascii="Arial Narrow" w:eastAsia="Times New Roman" w:hAnsi="Arial Narrow" w:cs="Calibri"/>
                    <w:color w:val="000000"/>
                    <w:sz w:val="20"/>
                    <w:szCs w:val="20"/>
                  </w:rPr>
                </w:rPrChange>
              </w:rPr>
            </w:pPr>
            <w:ins w:id="1694" w:author="Hari Laksono" w:date="2018-05-15T15:57:00Z">
              <w:r w:rsidRPr="0000362C">
                <w:rPr>
                  <w:rFonts w:ascii="Arial Narrow" w:eastAsia="Times New Roman" w:hAnsi="Arial Narrow" w:cs="Calibri"/>
                  <w:color w:val="000000"/>
                  <w:sz w:val="16"/>
                  <w:szCs w:val="16"/>
                  <w:rPrChange w:id="1695" w:author="Hari Laksono" w:date="2018-05-15T15:58:00Z">
                    <w:rPr>
                      <w:rFonts w:ascii="Arial Narrow" w:eastAsia="Times New Roman" w:hAnsi="Arial Narrow" w:cs="Calibri"/>
                      <w:color w:val="000000"/>
                      <w:sz w:val="20"/>
                      <w:szCs w:val="20"/>
                    </w:rPr>
                  </w:rPrChange>
                </w:rPr>
                <w:t>29</w:t>
              </w:r>
            </w:ins>
          </w:p>
        </w:tc>
        <w:tc>
          <w:tcPr>
            <w:tcW w:w="3241" w:type="dxa"/>
            <w:tcBorders>
              <w:top w:val="nil"/>
              <w:left w:val="nil"/>
              <w:bottom w:val="single" w:sz="8" w:space="0" w:color="auto"/>
              <w:right w:val="single" w:sz="8" w:space="0" w:color="auto"/>
            </w:tcBorders>
            <w:shd w:val="clear" w:color="auto" w:fill="auto"/>
            <w:vAlign w:val="center"/>
            <w:hideMark/>
            <w:tcPrChange w:id="16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31D00C61" w14:textId="77777777" w:rsidR="0000362C" w:rsidRPr="0000362C" w:rsidRDefault="0000362C" w:rsidP="0000362C">
            <w:pPr>
              <w:spacing w:after="0" w:line="240" w:lineRule="auto"/>
              <w:rPr>
                <w:ins w:id="1697" w:author="Hari Laksono" w:date="2018-05-15T15:57:00Z"/>
                <w:rFonts w:ascii="Arial Narrow" w:eastAsia="Times New Roman" w:hAnsi="Arial Narrow" w:cs="Calibri"/>
                <w:color w:val="000000"/>
                <w:sz w:val="16"/>
                <w:szCs w:val="16"/>
                <w:rPrChange w:id="1698" w:author="Hari Laksono" w:date="2018-05-15T15:58:00Z">
                  <w:rPr>
                    <w:ins w:id="1699" w:author="Hari Laksono" w:date="2018-05-15T15:57:00Z"/>
                    <w:rFonts w:ascii="Arial Narrow" w:eastAsia="Times New Roman" w:hAnsi="Arial Narrow" w:cs="Calibri"/>
                    <w:color w:val="000000"/>
                    <w:sz w:val="20"/>
                    <w:szCs w:val="20"/>
                  </w:rPr>
                </w:rPrChange>
              </w:rPr>
            </w:pPr>
            <w:ins w:id="1700" w:author="Hari Laksono" w:date="2018-05-15T15:57:00Z">
              <w:r w:rsidRPr="0000362C">
                <w:rPr>
                  <w:rFonts w:ascii="Arial Narrow" w:eastAsia="Times New Roman" w:hAnsi="Arial Narrow" w:cs="Calibri"/>
                  <w:color w:val="000000"/>
                  <w:sz w:val="16"/>
                  <w:szCs w:val="16"/>
                  <w:rPrChange w:id="1701" w:author="Hari Laksono" w:date="2018-05-15T15:58:00Z">
                    <w:rPr>
                      <w:rFonts w:ascii="Arial Narrow" w:eastAsia="Times New Roman" w:hAnsi="Arial Narrow" w:cs="Calibri"/>
                      <w:color w:val="000000"/>
                      <w:sz w:val="20"/>
                      <w:szCs w:val="20"/>
                    </w:rPr>
                  </w:rPrChange>
                </w:rPr>
                <w:t xml:space="preserve"> Kecamatan Jebres</w:t>
              </w:r>
            </w:ins>
          </w:p>
        </w:tc>
        <w:tc>
          <w:tcPr>
            <w:tcW w:w="3260" w:type="dxa"/>
            <w:tcBorders>
              <w:top w:val="nil"/>
              <w:left w:val="nil"/>
              <w:bottom w:val="single" w:sz="8" w:space="0" w:color="auto"/>
              <w:right w:val="single" w:sz="8" w:space="0" w:color="auto"/>
            </w:tcBorders>
            <w:shd w:val="clear" w:color="auto" w:fill="auto"/>
            <w:vAlign w:val="center"/>
            <w:hideMark/>
            <w:tcPrChange w:id="17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1577B0FE" w14:textId="77777777" w:rsidR="0000362C" w:rsidRPr="0000362C" w:rsidRDefault="0000362C" w:rsidP="0000362C">
            <w:pPr>
              <w:spacing w:after="0" w:line="240" w:lineRule="auto"/>
              <w:rPr>
                <w:ins w:id="1703" w:author="Hari Laksono" w:date="2018-05-15T15:57:00Z"/>
                <w:rFonts w:ascii="Arial Narrow" w:eastAsia="Times New Roman" w:hAnsi="Arial Narrow" w:cs="Calibri"/>
                <w:color w:val="000000"/>
                <w:sz w:val="16"/>
                <w:szCs w:val="16"/>
                <w:rPrChange w:id="1704" w:author="Hari Laksono" w:date="2018-05-15T15:58:00Z">
                  <w:rPr>
                    <w:ins w:id="1705" w:author="Hari Laksono" w:date="2018-05-15T15:57:00Z"/>
                    <w:rFonts w:ascii="Arial Narrow" w:eastAsia="Times New Roman" w:hAnsi="Arial Narrow" w:cs="Calibri"/>
                    <w:color w:val="000000"/>
                    <w:sz w:val="20"/>
                    <w:szCs w:val="20"/>
                  </w:rPr>
                </w:rPrChange>
              </w:rPr>
            </w:pPr>
            <w:ins w:id="1706" w:author="Hari Laksono" w:date="2018-05-15T15:57:00Z">
              <w:r w:rsidRPr="0000362C">
                <w:rPr>
                  <w:rFonts w:ascii="Arial Narrow" w:eastAsia="Times New Roman" w:hAnsi="Arial Narrow" w:cs="Calibri"/>
                  <w:color w:val="000000"/>
                  <w:sz w:val="16"/>
                  <w:szCs w:val="16"/>
                  <w:rPrChange w:id="1707" w:author="Hari Laksono" w:date="2018-05-15T15:58:00Z">
                    <w:rPr>
                      <w:rFonts w:ascii="Arial Narrow" w:eastAsia="Times New Roman" w:hAnsi="Arial Narrow" w:cs="Calibri"/>
                      <w:color w:val="000000"/>
                      <w:sz w:val="20"/>
                      <w:szCs w:val="20"/>
                    </w:rPr>
                  </w:rPrChange>
                </w:rPr>
                <w:t xml:space="preserve"> Kecamatan Jebres</w:t>
              </w:r>
            </w:ins>
          </w:p>
        </w:tc>
      </w:tr>
      <w:tr w:rsidR="0000362C" w:rsidRPr="0000362C" w14:paraId="7609681B" w14:textId="77777777" w:rsidTr="0000362C">
        <w:trPr>
          <w:trHeight w:val="20"/>
          <w:jc w:val="center"/>
          <w:ins w:id="1708" w:author="Hari Laksono" w:date="2018-05-15T15:57:00Z"/>
          <w:trPrChange w:id="17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7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11219423" w14:textId="77777777" w:rsidR="0000362C" w:rsidRPr="0000362C" w:rsidRDefault="0000362C" w:rsidP="0000362C">
            <w:pPr>
              <w:spacing w:after="0" w:line="240" w:lineRule="auto"/>
              <w:jc w:val="center"/>
              <w:rPr>
                <w:ins w:id="1711" w:author="Hari Laksono" w:date="2018-05-15T15:57:00Z"/>
                <w:rFonts w:ascii="Arial Narrow" w:eastAsia="Times New Roman" w:hAnsi="Arial Narrow" w:cs="Calibri"/>
                <w:color w:val="000000"/>
                <w:sz w:val="16"/>
                <w:szCs w:val="16"/>
                <w:rPrChange w:id="1712" w:author="Hari Laksono" w:date="2018-05-15T15:58:00Z">
                  <w:rPr>
                    <w:ins w:id="1713" w:author="Hari Laksono" w:date="2018-05-15T15:57:00Z"/>
                    <w:rFonts w:ascii="Arial Narrow" w:eastAsia="Times New Roman" w:hAnsi="Arial Narrow" w:cs="Calibri"/>
                    <w:color w:val="000000"/>
                    <w:sz w:val="20"/>
                    <w:szCs w:val="20"/>
                  </w:rPr>
                </w:rPrChange>
              </w:rPr>
            </w:pPr>
            <w:ins w:id="1714" w:author="Hari Laksono" w:date="2018-05-15T15:57:00Z">
              <w:r w:rsidRPr="0000362C">
                <w:rPr>
                  <w:rFonts w:ascii="Arial Narrow" w:eastAsia="Times New Roman" w:hAnsi="Arial Narrow" w:cs="Calibri"/>
                  <w:color w:val="000000"/>
                  <w:sz w:val="16"/>
                  <w:szCs w:val="16"/>
                  <w:rPrChange w:id="1715" w:author="Hari Laksono" w:date="2018-05-15T15:58:00Z">
                    <w:rPr>
                      <w:rFonts w:ascii="Arial Narrow" w:eastAsia="Times New Roman" w:hAnsi="Arial Narrow" w:cs="Calibri"/>
                      <w:color w:val="000000"/>
                      <w:sz w:val="20"/>
                      <w:szCs w:val="20"/>
                    </w:rPr>
                  </w:rPrChange>
                </w:rPr>
                <w:t>30</w:t>
              </w:r>
            </w:ins>
          </w:p>
        </w:tc>
        <w:tc>
          <w:tcPr>
            <w:tcW w:w="3241" w:type="dxa"/>
            <w:tcBorders>
              <w:top w:val="nil"/>
              <w:left w:val="nil"/>
              <w:bottom w:val="single" w:sz="8" w:space="0" w:color="auto"/>
              <w:right w:val="single" w:sz="8" w:space="0" w:color="auto"/>
            </w:tcBorders>
            <w:shd w:val="clear" w:color="auto" w:fill="auto"/>
            <w:vAlign w:val="center"/>
            <w:hideMark/>
            <w:tcPrChange w:id="17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503CB0DF" w14:textId="77777777" w:rsidR="0000362C" w:rsidRPr="0000362C" w:rsidRDefault="0000362C" w:rsidP="0000362C">
            <w:pPr>
              <w:spacing w:after="0" w:line="240" w:lineRule="auto"/>
              <w:rPr>
                <w:ins w:id="1717" w:author="Hari Laksono" w:date="2018-05-15T15:57:00Z"/>
                <w:rFonts w:ascii="Arial Narrow" w:eastAsia="Times New Roman" w:hAnsi="Arial Narrow" w:cs="Calibri"/>
                <w:color w:val="000000"/>
                <w:sz w:val="16"/>
                <w:szCs w:val="16"/>
                <w:rPrChange w:id="1718" w:author="Hari Laksono" w:date="2018-05-15T15:58:00Z">
                  <w:rPr>
                    <w:ins w:id="1719" w:author="Hari Laksono" w:date="2018-05-15T15:57:00Z"/>
                    <w:rFonts w:ascii="Arial Narrow" w:eastAsia="Times New Roman" w:hAnsi="Arial Narrow" w:cs="Calibri"/>
                    <w:color w:val="000000"/>
                    <w:sz w:val="20"/>
                    <w:szCs w:val="20"/>
                  </w:rPr>
                </w:rPrChange>
              </w:rPr>
            </w:pPr>
            <w:ins w:id="1720" w:author="Hari Laksono" w:date="2018-05-15T15:57:00Z">
              <w:r w:rsidRPr="0000362C">
                <w:rPr>
                  <w:rFonts w:ascii="Arial Narrow" w:eastAsia="Times New Roman" w:hAnsi="Arial Narrow" w:cs="Calibri"/>
                  <w:color w:val="000000"/>
                  <w:sz w:val="16"/>
                  <w:szCs w:val="16"/>
                  <w:rPrChange w:id="1721" w:author="Hari Laksono" w:date="2018-05-15T15:58:00Z">
                    <w:rPr>
                      <w:rFonts w:ascii="Arial Narrow" w:eastAsia="Times New Roman" w:hAnsi="Arial Narrow" w:cs="Calibri"/>
                      <w:color w:val="000000"/>
                      <w:sz w:val="20"/>
                      <w:szCs w:val="20"/>
                    </w:rPr>
                  </w:rPrChange>
                </w:rPr>
                <w:t xml:space="preserve"> Kecamatan Laweyan</w:t>
              </w:r>
            </w:ins>
          </w:p>
        </w:tc>
        <w:tc>
          <w:tcPr>
            <w:tcW w:w="3260" w:type="dxa"/>
            <w:tcBorders>
              <w:top w:val="nil"/>
              <w:left w:val="nil"/>
              <w:bottom w:val="single" w:sz="8" w:space="0" w:color="auto"/>
              <w:right w:val="single" w:sz="8" w:space="0" w:color="auto"/>
            </w:tcBorders>
            <w:shd w:val="clear" w:color="auto" w:fill="auto"/>
            <w:vAlign w:val="center"/>
            <w:hideMark/>
            <w:tcPrChange w:id="17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435A30A8" w14:textId="77777777" w:rsidR="0000362C" w:rsidRPr="0000362C" w:rsidRDefault="0000362C" w:rsidP="0000362C">
            <w:pPr>
              <w:spacing w:after="0" w:line="240" w:lineRule="auto"/>
              <w:rPr>
                <w:ins w:id="1723" w:author="Hari Laksono" w:date="2018-05-15T15:57:00Z"/>
                <w:rFonts w:ascii="Arial Narrow" w:eastAsia="Times New Roman" w:hAnsi="Arial Narrow" w:cs="Calibri"/>
                <w:color w:val="000000"/>
                <w:sz w:val="16"/>
                <w:szCs w:val="16"/>
                <w:rPrChange w:id="1724" w:author="Hari Laksono" w:date="2018-05-15T15:58:00Z">
                  <w:rPr>
                    <w:ins w:id="1725" w:author="Hari Laksono" w:date="2018-05-15T15:57:00Z"/>
                    <w:rFonts w:ascii="Arial Narrow" w:eastAsia="Times New Roman" w:hAnsi="Arial Narrow" w:cs="Calibri"/>
                    <w:color w:val="000000"/>
                    <w:sz w:val="20"/>
                    <w:szCs w:val="20"/>
                  </w:rPr>
                </w:rPrChange>
              </w:rPr>
            </w:pPr>
            <w:ins w:id="1726" w:author="Hari Laksono" w:date="2018-05-15T15:57:00Z">
              <w:r w:rsidRPr="0000362C">
                <w:rPr>
                  <w:rFonts w:ascii="Arial Narrow" w:eastAsia="Times New Roman" w:hAnsi="Arial Narrow" w:cs="Calibri"/>
                  <w:color w:val="000000"/>
                  <w:sz w:val="16"/>
                  <w:szCs w:val="16"/>
                  <w:rPrChange w:id="1727" w:author="Hari Laksono" w:date="2018-05-15T15:58:00Z">
                    <w:rPr>
                      <w:rFonts w:ascii="Arial Narrow" w:eastAsia="Times New Roman" w:hAnsi="Arial Narrow" w:cs="Calibri"/>
                      <w:color w:val="000000"/>
                      <w:sz w:val="20"/>
                      <w:szCs w:val="20"/>
                    </w:rPr>
                  </w:rPrChange>
                </w:rPr>
                <w:t xml:space="preserve"> Kecamatan Laweyan</w:t>
              </w:r>
            </w:ins>
          </w:p>
        </w:tc>
      </w:tr>
      <w:tr w:rsidR="0000362C" w:rsidRPr="0000362C" w14:paraId="54C2C1F4" w14:textId="77777777" w:rsidTr="0000362C">
        <w:trPr>
          <w:trHeight w:val="20"/>
          <w:jc w:val="center"/>
          <w:ins w:id="1728" w:author="Hari Laksono" w:date="2018-05-15T15:57:00Z"/>
          <w:trPrChange w:id="17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7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1EBD429" w14:textId="77777777" w:rsidR="0000362C" w:rsidRPr="0000362C" w:rsidRDefault="0000362C" w:rsidP="0000362C">
            <w:pPr>
              <w:spacing w:after="0" w:line="240" w:lineRule="auto"/>
              <w:jc w:val="center"/>
              <w:rPr>
                <w:ins w:id="1731" w:author="Hari Laksono" w:date="2018-05-15T15:57:00Z"/>
                <w:rFonts w:ascii="Arial Narrow" w:eastAsia="Times New Roman" w:hAnsi="Arial Narrow" w:cs="Calibri"/>
                <w:color w:val="000000"/>
                <w:sz w:val="16"/>
                <w:szCs w:val="16"/>
                <w:rPrChange w:id="1732" w:author="Hari Laksono" w:date="2018-05-15T15:58:00Z">
                  <w:rPr>
                    <w:ins w:id="1733" w:author="Hari Laksono" w:date="2018-05-15T15:57:00Z"/>
                    <w:rFonts w:ascii="Arial Narrow" w:eastAsia="Times New Roman" w:hAnsi="Arial Narrow" w:cs="Calibri"/>
                    <w:color w:val="000000"/>
                    <w:sz w:val="20"/>
                    <w:szCs w:val="20"/>
                  </w:rPr>
                </w:rPrChange>
              </w:rPr>
            </w:pPr>
            <w:ins w:id="1734" w:author="Hari Laksono" w:date="2018-05-15T15:57:00Z">
              <w:r w:rsidRPr="0000362C">
                <w:rPr>
                  <w:rFonts w:ascii="Arial Narrow" w:eastAsia="Times New Roman" w:hAnsi="Arial Narrow" w:cs="Calibri"/>
                  <w:color w:val="000000"/>
                  <w:sz w:val="16"/>
                  <w:szCs w:val="16"/>
                  <w:rPrChange w:id="1735" w:author="Hari Laksono" w:date="2018-05-15T15:58:00Z">
                    <w:rPr>
                      <w:rFonts w:ascii="Arial Narrow" w:eastAsia="Times New Roman" w:hAnsi="Arial Narrow" w:cs="Calibri"/>
                      <w:color w:val="000000"/>
                      <w:sz w:val="20"/>
                      <w:szCs w:val="20"/>
                    </w:rPr>
                  </w:rPrChange>
                </w:rPr>
                <w:t>31</w:t>
              </w:r>
            </w:ins>
          </w:p>
        </w:tc>
        <w:tc>
          <w:tcPr>
            <w:tcW w:w="3241" w:type="dxa"/>
            <w:tcBorders>
              <w:top w:val="nil"/>
              <w:left w:val="nil"/>
              <w:bottom w:val="single" w:sz="8" w:space="0" w:color="auto"/>
              <w:right w:val="single" w:sz="8" w:space="0" w:color="auto"/>
            </w:tcBorders>
            <w:shd w:val="clear" w:color="auto" w:fill="auto"/>
            <w:vAlign w:val="center"/>
            <w:hideMark/>
            <w:tcPrChange w:id="17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2F370894" w14:textId="77777777" w:rsidR="0000362C" w:rsidRPr="0000362C" w:rsidRDefault="0000362C" w:rsidP="0000362C">
            <w:pPr>
              <w:spacing w:after="0" w:line="240" w:lineRule="auto"/>
              <w:rPr>
                <w:ins w:id="1737" w:author="Hari Laksono" w:date="2018-05-15T15:57:00Z"/>
                <w:rFonts w:ascii="Arial Narrow" w:eastAsia="Times New Roman" w:hAnsi="Arial Narrow" w:cs="Calibri"/>
                <w:color w:val="000000"/>
                <w:sz w:val="16"/>
                <w:szCs w:val="16"/>
                <w:rPrChange w:id="1738" w:author="Hari Laksono" w:date="2018-05-15T15:58:00Z">
                  <w:rPr>
                    <w:ins w:id="1739" w:author="Hari Laksono" w:date="2018-05-15T15:57:00Z"/>
                    <w:rFonts w:ascii="Arial Narrow" w:eastAsia="Times New Roman" w:hAnsi="Arial Narrow" w:cs="Calibri"/>
                    <w:color w:val="000000"/>
                    <w:sz w:val="20"/>
                    <w:szCs w:val="20"/>
                  </w:rPr>
                </w:rPrChange>
              </w:rPr>
            </w:pPr>
            <w:ins w:id="1740" w:author="Hari Laksono" w:date="2018-05-15T15:57:00Z">
              <w:r w:rsidRPr="0000362C">
                <w:rPr>
                  <w:rFonts w:ascii="Arial Narrow" w:eastAsia="Times New Roman" w:hAnsi="Arial Narrow" w:cs="Calibri"/>
                  <w:color w:val="000000"/>
                  <w:sz w:val="16"/>
                  <w:szCs w:val="16"/>
                  <w:rPrChange w:id="1741" w:author="Hari Laksono" w:date="2018-05-15T15:58:00Z">
                    <w:rPr>
                      <w:rFonts w:ascii="Arial Narrow" w:eastAsia="Times New Roman" w:hAnsi="Arial Narrow" w:cs="Calibri"/>
                      <w:color w:val="000000"/>
                      <w:sz w:val="20"/>
                      <w:szCs w:val="20"/>
                    </w:rPr>
                  </w:rPrChange>
                </w:rPr>
                <w:t>Kecamatan Pasar Kliwon</w:t>
              </w:r>
            </w:ins>
          </w:p>
        </w:tc>
        <w:tc>
          <w:tcPr>
            <w:tcW w:w="3260" w:type="dxa"/>
            <w:tcBorders>
              <w:top w:val="nil"/>
              <w:left w:val="nil"/>
              <w:bottom w:val="single" w:sz="8" w:space="0" w:color="auto"/>
              <w:right w:val="single" w:sz="8" w:space="0" w:color="auto"/>
            </w:tcBorders>
            <w:shd w:val="clear" w:color="auto" w:fill="auto"/>
            <w:vAlign w:val="center"/>
            <w:hideMark/>
            <w:tcPrChange w:id="17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D50EDE1" w14:textId="77777777" w:rsidR="0000362C" w:rsidRPr="0000362C" w:rsidRDefault="0000362C" w:rsidP="0000362C">
            <w:pPr>
              <w:spacing w:after="0" w:line="240" w:lineRule="auto"/>
              <w:rPr>
                <w:ins w:id="1743" w:author="Hari Laksono" w:date="2018-05-15T15:57:00Z"/>
                <w:rFonts w:ascii="Arial Narrow" w:eastAsia="Times New Roman" w:hAnsi="Arial Narrow" w:cs="Calibri"/>
                <w:color w:val="000000"/>
                <w:sz w:val="16"/>
                <w:szCs w:val="16"/>
                <w:rPrChange w:id="1744" w:author="Hari Laksono" w:date="2018-05-15T15:58:00Z">
                  <w:rPr>
                    <w:ins w:id="1745" w:author="Hari Laksono" w:date="2018-05-15T15:57:00Z"/>
                    <w:rFonts w:ascii="Arial Narrow" w:eastAsia="Times New Roman" w:hAnsi="Arial Narrow" w:cs="Calibri"/>
                    <w:color w:val="000000"/>
                    <w:sz w:val="20"/>
                    <w:szCs w:val="20"/>
                  </w:rPr>
                </w:rPrChange>
              </w:rPr>
            </w:pPr>
            <w:ins w:id="1746" w:author="Hari Laksono" w:date="2018-05-15T15:57:00Z">
              <w:r w:rsidRPr="0000362C">
                <w:rPr>
                  <w:rFonts w:ascii="Arial Narrow" w:eastAsia="Times New Roman" w:hAnsi="Arial Narrow" w:cs="Calibri"/>
                  <w:color w:val="000000"/>
                  <w:sz w:val="16"/>
                  <w:szCs w:val="16"/>
                  <w:rPrChange w:id="1747" w:author="Hari Laksono" w:date="2018-05-15T15:58:00Z">
                    <w:rPr>
                      <w:rFonts w:ascii="Arial Narrow" w:eastAsia="Times New Roman" w:hAnsi="Arial Narrow" w:cs="Calibri"/>
                      <w:color w:val="000000"/>
                      <w:sz w:val="20"/>
                      <w:szCs w:val="20"/>
                    </w:rPr>
                  </w:rPrChange>
                </w:rPr>
                <w:t>Kecamatan Pasar Kliwon</w:t>
              </w:r>
            </w:ins>
          </w:p>
        </w:tc>
      </w:tr>
      <w:tr w:rsidR="0000362C" w:rsidRPr="0000362C" w14:paraId="39B5E8DB" w14:textId="77777777" w:rsidTr="0000362C">
        <w:trPr>
          <w:trHeight w:val="20"/>
          <w:jc w:val="center"/>
          <w:ins w:id="1748" w:author="Hari Laksono" w:date="2018-05-15T15:57:00Z"/>
          <w:trPrChange w:id="17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7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E97992A" w14:textId="77777777" w:rsidR="0000362C" w:rsidRPr="0000362C" w:rsidRDefault="0000362C" w:rsidP="0000362C">
            <w:pPr>
              <w:spacing w:after="0" w:line="240" w:lineRule="auto"/>
              <w:jc w:val="center"/>
              <w:rPr>
                <w:ins w:id="1751" w:author="Hari Laksono" w:date="2018-05-15T15:57:00Z"/>
                <w:rFonts w:ascii="Arial Narrow" w:eastAsia="Times New Roman" w:hAnsi="Arial Narrow" w:cs="Calibri"/>
                <w:color w:val="000000"/>
                <w:sz w:val="16"/>
                <w:szCs w:val="16"/>
                <w:rPrChange w:id="1752" w:author="Hari Laksono" w:date="2018-05-15T15:58:00Z">
                  <w:rPr>
                    <w:ins w:id="1753" w:author="Hari Laksono" w:date="2018-05-15T15:57:00Z"/>
                    <w:rFonts w:ascii="Arial Narrow" w:eastAsia="Times New Roman" w:hAnsi="Arial Narrow" w:cs="Calibri"/>
                    <w:color w:val="000000"/>
                    <w:sz w:val="20"/>
                    <w:szCs w:val="20"/>
                  </w:rPr>
                </w:rPrChange>
              </w:rPr>
            </w:pPr>
            <w:ins w:id="1754" w:author="Hari Laksono" w:date="2018-05-15T15:57:00Z">
              <w:r w:rsidRPr="0000362C">
                <w:rPr>
                  <w:rFonts w:ascii="Arial Narrow" w:eastAsia="Times New Roman" w:hAnsi="Arial Narrow" w:cs="Calibri"/>
                  <w:color w:val="000000"/>
                  <w:sz w:val="16"/>
                  <w:szCs w:val="16"/>
                  <w:rPrChange w:id="1755" w:author="Hari Laksono" w:date="2018-05-15T15:58:00Z">
                    <w:rPr>
                      <w:rFonts w:ascii="Arial Narrow" w:eastAsia="Times New Roman" w:hAnsi="Arial Narrow" w:cs="Calibri"/>
                      <w:color w:val="000000"/>
                      <w:sz w:val="20"/>
                      <w:szCs w:val="20"/>
                    </w:rPr>
                  </w:rPrChange>
                </w:rPr>
                <w:t>32</w:t>
              </w:r>
            </w:ins>
          </w:p>
        </w:tc>
        <w:tc>
          <w:tcPr>
            <w:tcW w:w="3241" w:type="dxa"/>
            <w:tcBorders>
              <w:top w:val="nil"/>
              <w:left w:val="nil"/>
              <w:bottom w:val="single" w:sz="8" w:space="0" w:color="auto"/>
              <w:right w:val="single" w:sz="8" w:space="0" w:color="auto"/>
            </w:tcBorders>
            <w:shd w:val="clear" w:color="auto" w:fill="auto"/>
            <w:vAlign w:val="center"/>
            <w:hideMark/>
            <w:tcPrChange w:id="17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28DBACD6" w14:textId="77777777" w:rsidR="0000362C" w:rsidRPr="0000362C" w:rsidRDefault="0000362C" w:rsidP="0000362C">
            <w:pPr>
              <w:spacing w:after="0" w:line="240" w:lineRule="auto"/>
              <w:rPr>
                <w:ins w:id="1757" w:author="Hari Laksono" w:date="2018-05-15T15:57:00Z"/>
                <w:rFonts w:ascii="Arial Narrow" w:eastAsia="Times New Roman" w:hAnsi="Arial Narrow" w:cs="Calibri"/>
                <w:color w:val="000000"/>
                <w:sz w:val="16"/>
                <w:szCs w:val="16"/>
                <w:rPrChange w:id="1758" w:author="Hari Laksono" w:date="2018-05-15T15:58:00Z">
                  <w:rPr>
                    <w:ins w:id="1759" w:author="Hari Laksono" w:date="2018-05-15T15:57:00Z"/>
                    <w:rFonts w:ascii="Arial Narrow" w:eastAsia="Times New Roman" w:hAnsi="Arial Narrow" w:cs="Calibri"/>
                    <w:color w:val="000000"/>
                    <w:sz w:val="20"/>
                    <w:szCs w:val="20"/>
                  </w:rPr>
                </w:rPrChange>
              </w:rPr>
            </w:pPr>
            <w:ins w:id="1760" w:author="Hari Laksono" w:date="2018-05-15T15:57:00Z">
              <w:r w:rsidRPr="0000362C">
                <w:rPr>
                  <w:rFonts w:ascii="Arial Narrow" w:eastAsia="Times New Roman" w:hAnsi="Arial Narrow" w:cs="Calibri"/>
                  <w:color w:val="000000"/>
                  <w:sz w:val="16"/>
                  <w:szCs w:val="16"/>
                  <w:rPrChange w:id="1761" w:author="Hari Laksono" w:date="2018-05-15T15:58:00Z">
                    <w:rPr>
                      <w:rFonts w:ascii="Arial Narrow" w:eastAsia="Times New Roman" w:hAnsi="Arial Narrow" w:cs="Calibri"/>
                      <w:color w:val="000000"/>
                      <w:sz w:val="20"/>
                      <w:szCs w:val="20"/>
                    </w:rPr>
                  </w:rPrChange>
                </w:rPr>
                <w:t xml:space="preserve"> Kecamatan Serengan</w:t>
              </w:r>
            </w:ins>
          </w:p>
        </w:tc>
        <w:tc>
          <w:tcPr>
            <w:tcW w:w="3260" w:type="dxa"/>
            <w:tcBorders>
              <w:top w:val="nil"/>
              <w:left w:val="nil"/>
              <w:bottom w:val="single" w:sz="8" w:space="0" w:color="auto"/>
              <w:right w:val="single" w:sz="8" w:space="0" w:color="auto"/>
            </w:tcBorders>
            <w:shd w:val="clear" w:color="auto" w:fill="auto"/>
            <w:vAlign w:val="center"/>
            <w:hideMark/>
            <w:tcPrChange w:id="17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0E8259A6" w14:textId="77777777" w:rsidR="0000362C" w:rsidRPr="0000362C" w:rsidRDefault="0000362C" w:rsidP="0000362C">
            <w:pPr>
              <w:spacing w:after="0" w:line="240" w:lineRule="auto"/>
              <w:rPr>
                <w:ins w:id="1763" w:author="Hari Laksono" w:date="2018-05-15T15:57:00Z"/>
                <w:rFonts w:ascii="Arial Narrow" w:eastAsia="Times New Roman" w:hAnsi="Arial Narrow" w:cs="Calibri"/>
                <w:color w:val="000000"/>
                <w:sz w:val="16"/>
                <w:szCs w:val="16"/>
                <w:rPrChange w:id="1764" w:author="Hari Laksono" w:date="2018-05-15T15:58:00Z">
                  <w:rPr>
                    <w:ins w:id="1765" w:author="Hari Laksono" w:date="2018-05-15T15:57:00Z"/>
                    <w:rFonts w:ascii="Arial Narrow" w:eastAsia="Times New Roman" w:hAnsi="Arial Narrow" w:cs="Calibri"/>
                    <w:color w:val="000000"/>
                    <w:sz w:val="20"/>
                    <w:szCs w:val="20"/>
                  </w:rPr>
                </w:rPrChange>
              </w:rPr>
            </w:pPr>
            <w:ins w:id="1766" w:author="Hari Laksono" w:date="2018-05-15T15:57:00Z">
              <w:r w:rsidRPr="0000362C">
                <w:rPr>
                  <w:rFonts w:ascii="Arial Narrow" w:eastAsia="Times New Roman" w:hAnsi="Arial Narrow" w:cs="Calibri"/>
                  <w:color w:val="000000"/>
                  <w:sz w:val="16"/>
                  <w:szCs w:val="16"/>
                  <w:rPrChange w:id="1767" w:author="Hari Laksono" w:date="2018-05-15T15:58:00Z">
                    <w:rPr>
                      <w:rFonts w:ascii="Arial Narrow" w:eastAsia="Times New Roman" w:hAnsi="Arial Narrow" w:cs="Calibri"/>
                      <w:color w:val="000000"/>
                      <w:sz w:val="20"/>
                      <w:szCs w:val="20"/>
                    </w:rPr>
                  </w:rPrChange>
                </w:rPr>
                <w:t xml:space="preserve"> Kecamatan Serengan</w:t>
              </w:r>
            </w:ins>
          </w:p>
        </w:tc>
      </w:tr>
      <w:tr w:rsidR="0000362C" w:rsidRPr="0000362C" w14:paraId="3220A96D" w14:textId="77777777" w:rsidTr="0000362C">
        <w:trPr>
          <w:trHeight w:val="20"/>
          <w:jc w:val="center"/>
          <w:ins w:id="1768" w:author="Hari Laksono" w:date="2018-05-15T15:57:00Z"/>
          <w:trPrChange w:id="17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7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12B2F234" w14:textId="77777777" w:rsidR="0000362C" w:rsidRPr="0000362C" w:rsidRDefault="0000362C" w:rsidP="0000362C">
            <w:pPr>
              <w:spacing w:after="0" w:line="240" w:lineRule="auto"/>
              <w:jc w:val="center"/>
              <w:rPr>
                <w:ins w:id="1771" w:author="Hari Laksono" w:date="2018-05-15T15:57:00Z"/>
                <w:rFonts w:ascii="Arial Narrow" w:eastAsia="Times New Roman" w:hAnsi="Arial Narrow" w:cs="Calibri"/>
                <w:color w:val="000000"/>
                <w:sz w:val="16"/>
                <w:szCs w:val="16"/>
                <w:rPrChange w:id="1772" w:author="Hari Laksono" w:date="2018-05-15T15:58:00Z">
                  <w:rPr>
                    <w:ins w:id="1773" w:author="Hari Laksono" w:date="2018-05-15T15:57:00Z"/>
                    <w:rFonts w:ascii="Arial Narrow" w:eastAsia="Times New Roman" w:hAnsi="Arial Narrow" w:cs="Calibri"/>
                    <w:color w:val="000000"/>
                    <w:sz w:val="20"/>
                    <w:szCs w:val="20"/>
                  </w:rPr>
                </w:rPrChange>
              </w:rPr>
            </w:pPr>
            <w:ins w:id="1774" w:author="Hari Laksono" w:date="2018-05-15T15:57:00Z">
              <w:r w:rsidRPr="0000362C">
                <w:rPr>
                  <w:rFonts w:ascii="Arial Narrow" w:eastAsia="Times New Roman" w:hAnsi="Arial Narrow" w:cs="Calibri"/>
                  <w:color w:val="000000"/>
                  <w:sz w:val="16"/>
                  <w:szCs w:val="16"/>
                  <w:rPrChange w:id="1775" w:author="Hari Laksono" w:date="2018-05-15T15:58:00Z">
                    <w:rPr>
                      <w:rFonts w:ascii="Arial Narrow" w:eastAsia="Times New Roman" w:hAnsi="Arial Narrow" w:cs="Calibri"/>
                      <w:color w:val="000000"/>
                      <w:sz w:val="20"/>
                      <w:szCs w:val="20"/>
                    </w:rPr>
                  </w:rPrChange>
                </w:rPr>
                <w:t>33</w:t>
              </w:r>
            </w:ins>
          </w:p>
        </w:tc>
        <w:tc>
          <w:tcPr>
            <w:tcW w:w="3241" w:type="dxa"/>
            <w:tcBorders>
              <w:top w:val="nil"/>
              <w:left w:val="nil"/>
              <w:bottom w:val="single" w:sz="8" w:space="0" w:color="auto"/>
              <w:right w:val="single" w:sz="8" w:space="0" w:color="auto"/>
            </w:tcBorders>
            <w:shd w:val="clear" w:color="auto" w:fill="auto"/>
            <w:vAlign w:val="center"/>
            <w:hideMark/>
            <w:tcPrChange w:id="17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760263CB" w14:textId="77777777" w:rsidR="0000362C" w:rsidRPr="0000362C" w:rsidRDefault="0000362C" w:rsidP="0000362C">
            <w:pPr>
              <w:spacing w:after="0" w:line="240" w:lineRule="auto"/>
              <w:rPr>
                <w:ins w:id="1777" w:author="Hari Laksono" w:date="2018-05-15T15:57:00Z"/>
                <w:rFonts w:ascii="Arial Narrow" w:eastAsia="Times New Roman" w:hAnsi="Arial Narrow" w:cs="Calibri"/>
                <w:color w:val="000000"/>
                <w:sz w:val="16"/>
                <w:szCs w:val="16"/>
                <w:rPrChange w:id="1778" w:author="Hari Laksono" w:date="2018-05-15T15:58:00Z">
                  <w:rPr>
                    <w:ins w:id="1779" w:author="Hari Laksono" w:date="2018-05-15T15:57:00Z"/>
                    <w:rFonts w:ascii="Arial Narrow" w:eastAsia="Times New Roman" w:hAnsi="Arial Narrow" w:cs="Calibri"/>
                    <w:color w:val="000000"/>
                    <w:sz w:val="20"/>
                    <w:szCs w:val="20"/>
                  </w:rPr>
                </w:rPrChange>
              </w:rPr>
            </w:pPr>
            <w:ins w:id="1780" w:author="Hari Laksono" w:date="2018-05-15T15:57:00Z">
              <w:r w:rsidRPr="0000362C">
                <w:rPr>
                  <w:rFonts w:ascii="Arial Narrow" w:eastAsia="Times New Roman" w:hAnsi="Arial Narrow" w:cs="Calibri"/>
                  <w:color w:val="000000"/>
                  <w:sz w:val="16"/>
                  <w:szCs w:val="16"/>
                  <w:rPrChange w:id="1781" w:author="Hari Laksono" w:date="2018-05-15T15:58:00Z">
                    <w:rPr>
                      <w:rFonts w:ascii="Arial Narrow" w:eastAsia="Times New Roman" w:hAnsi="Arial Narrow" w:cs="Calibri"/>
                      <w:color w:val="000000"/>
                      <w:sz w:val="20"/>
                      <w:szCs w:val="20"/>
                    </w:rPr>
                  </w:rPrChange>
                </w:rPr>
                <w:t xml:space="preserve"> Kepala Satuan Polisi Pamong Praja</w:t>
              </w:r>
            </w:ins>
          </w:p>
        </w:tc>
        <w:tc>
          <w:tcPr>
            <w:tcW w:w="3260" w:type="dxa"/>
            <w:tcBorders>
              <w:top w:val="nil"/>
              <w:left w:val="nil"/>
              <w:bottom w:val="single" w:sz="8" w:space="0" w:color="auto"/>
              <w:right w:val="single" w:sz="8" w:space="0" w:color="auto"/>
            </w:tcBorders>
            <w:shd w:val="clear" w:color="auto" w:fill="auto"/>
            <w:vAlign w:val="center"/>
            <w:hideMark/>
            <w:tcPrChange w:id="17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54BB57B5" w14:textId="77777777" w:rsidR="0000362C" w:rsidRPr="0000362C" w:rsidRDefault="0000362C" w:rsidP="0000362C">
            <w:pPr>
              <w:spacing w:after="0" w:line="240" w:lineRule="auto"/>
              <w:rPr>
                <w:ins w:id="1783" w:author="Hari Laksono" w:date="2018-05-15T15:57:00Z"/>
                <w:rFonts w:ascii="Arial Narrow" w:eastAsia="Times New Roman" w:hAnsi="Arial Narrow" w:cs="Calibri"/>
                <w:color w:val="000000"/>
                <w:sz w:val="16"/>
                <w:szCs w:val="16"/>
                <w:rPrChange w:id="1784" w:author="Hari Laksono" w:date="2018-05-15T15:58:00Z">
                  <w:rPr>
                    <w:ins w:id="1785" w:author="Hari Laksono" w:date="2018-05-15T15:57:00Z"/>
                    <w:rFonts w:ascii="Arial Narrow" w:eastAsia="Times New Roman" w:hAnsi="Arial Narrow" w:cs="Calibri"/>
                    <w:color w:val="000000"/>
                    <w:sz w:val="20"/>
                    <w:szCs w:val="20"/>
                  </w:rPr>
                </w:rPrChange>
              </w:rPr>
            </w:pPr>
            <w:ins w:id="1786" w:author="Hari Laksono" w:date="2018-05-15T15:57:00Z">
              <w:r w:rsidRPr="0000362C">
                <w:rPr>
                  <w:rFonts w:ascii="Arial Narrow" w:eastAsia="Times New Roman" w:hAnsi="Arial Narrow" w:cs="Calibri"/>
                  <w:color w:val="000000"/>
                  <w:sz w:val="16"/>
                  <w:szCs w:val="16"/>
                  <w:rPrChange w:id="1787" w:author="Hari Laksono" w:date="2018-05-15T15:58:00Z">
                    <w:rPr>
                      <w:rFonts w:ascii="Arial Narrow" w:eastAsia="Times New Roman" w:hAnsi="Arial Narrow" w:cs="Calibri"/>
                      <w:color w:val="000000"/>
                      <w:sz w:val="20"/>
                      <w:szCs w:val="20"/>
                    </w:rPr>
                  </w:rPrChange>
                </w:rPr>
                <w:t xml:space="preserve"> Kepala Satuan Polisi Pamong Praja</w:t>
              </w:r>
            </w:ins>
          </w:p>
        </w:tc>
      </w:tr>
      <w:tr w:rsidR="0000362C" w:rsidRPr="0000362C" w14:paraId="7A60A75E" w14:textId="77777777" w:rsidTr="0000362C">
        <w:trPr>
          <w:trHeight w:val="20"/>
          <w:jc w:val="center"/>
          <w:ins w:id="1788" w:author="Hari Laksono" w:date="2018-05-15T15:57:00Z"/>
          <w:trPrChange w:id="17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7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A1078F1" w14:textId="77777777" w:rsidR="0000362C" w:rsidRPr="0000362C" w:rsidRDefault="0000362C" w:rsidP="0000362C">
            <w:pPr>
              <w:spacing w:after="0" w:line="240" w:lineRule="auto"/>
              <w:jc w:val="center"/>
              <w:rPr>
                <w:ins w:id="1791" w:author="Hari Laksono" w:date="2018-05-15T15:57:00Z"/>
                <w:rFonts w:ascii="Arial Narrow" w:eastAsia="Times New Roman" w:hAnsi="Arial Narrow" w:cs="Calibri"/>
                <w:color w:val="000000"/>
                <w:sz w:val="16"/>
                <w:szCs w:val="16"/>
                <w:rPrChange w:id="1792" w:author="Hari Laksono" w:date="2018-05-15T15:58:00Z">
                  <w:rPr>
                    <w:ins w:id="1793" w:author="Hari Laksono" w:date="2018-05-15T15:57:00Z"/>
                    <w:rFonts w:ascii="Arial Narrow" w:eastAsia="Times New Roman" w:hAnsi="Arial Narrow" w:cs="Calibri"/>
                    <w:color w:val="000000"/>
                    <w:sz w:val="20"/>
                    <w:szCs w:val="20"/>
                  </w:rPr>
                </w:rPrChange>
              </w:rPr>
            </w:pPr>
            <w:ins w:id="1794" w:author="Hari Laksono" w:date="2018-05-15T15:57:00Z">
              <w:r w:rsidRPr="0000362C">
                <w:rPr>
                  <w:rFonts w:ascii="Arial Narrow" w:eastAsia="Times New Roman" w:hAnsi="Arial Narrow" w:cs="Calibri"/>
                  <w:color w:val="000000"/>
                  <w:sz w:val="16"/>
                  <w:szCs w:val="16"/>
                  <w:rPrChange w:id="1795" w:author="Hari Laksono" w:date="2018-05-15T15:58:00Z">
                    <w:rPr>
                      <w:rFonts w:ascii="Arial Narrow" w:eastAsia="Times New Roman" w:hAnsi="Arial Narrow" w:cs="Calibri"/>
                      <w:color w:val="000000"/>
                      <w:sz w:val="20"/>
                      <w:szCs w:val="20"/>
                    </w:rPr>
                  </w:rPrChange>
                </w:rPr>
                <w:t>34</w:t>
              </w:r>
            </w:ins>
          </w:p>
        </w:tc>
        <w:tc>
          <w:tcPr>
            <w:tcW w:w="3241" w:type="dxa"/>
            <w:tcBorders>
              <w:top w:val="nil"/>
              <w:left w:val="nil"/>
              <w:bottom w:val="single" w:sz="8" w:space="0" w:color="auto"/>
              <w:right w:val="single" w:sz="8" w:space="0" w:color="auto"/>
            </w:tcBorders>
            <w:shd w:val="clear" w:color="auto" w:fill="auto"/>
            <w:vAlign w:val="center"/>
            <w:hideMark/>
            <w:tcPrChange w:id="17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54FC6DD2" w14:textId="77777777" w:rsidR="0000362C" w:rsidRPr="0000362C" w:rsidRDefault="0000362C" w:rsidP="0000362C">
            <w:pPr>
              <w:spacing w:after="0" w:line="240" w:lineRule="auto"/>
              <w:rPr>
                <w:ins w:id="1797" w:author="Hari Laksono" w:date="2018-05-15T15:57:00Z"/>
                <w:rFonts w:ascii="Arial Narrow" w:eastAsia="Times New Roman" w:hAnsi="Arial Narrow" w:cs="Calibri"/>
                <w:color w:val="000000"/>
                <w:sz w:val="16"/>
                <w:szCs w:val="16"/>
                <w:rPrChange w:id="1798" w:author="Hari Laksono" w:date="2018-05-15T15:58:00Z">
                  <w:rPr>
                    <w:ins w:id="1799" w:author="Hari Laksono" w:date="2018-05-15T15:57:00Z"/>
                    <w:rFonts w:ascii="Arial Narrow" w:eastAsia="Times New Roman" w:hAnsi="Arial Narrow" w:cs="Calibri"/>
                    <w:color w:val="000000"/>
                    <w:sz w:val="20"/>
                    <w:szCs w:val="20"/>
                  </w:rPr>
                </w:rPrChange>
              </w:rPr>
            </w:pPr>
            <w:ins w:id="1800" w:author="Hari Laksono" w:date="2018-05-15T15:57:00Z">
              <w:r w:rsidRPr="0000362C">
                <w:rPr>
                  <w:rFonts w:ascii="Arial Narrow" w:eastAsia="Times New Roman" w:hAnsi="Arial Narrow" w:cs="Calibri"/>
                  <w:color w:val="000000"/>
                  <w:sz w:val="16"/>
                  <w:szCs w:val="16"/>
                  <w:rPrChange w:id="1801" w:author="Hari Laksono" w:date="2018-05-15T15:58:00Z">
                    <w:rPr>
                      <w:rFonts w:ascii="Arial Narrow" w:eastAsia="Times New Roman" w:hAnsi="Arial Narrow" w:cs="Calibri"/>
                      <w:color w:val="000000"/>
                      <w:sz w:val="20"/>
                      <w:szCs w:val="20"/>
                    </w:rPr>
                  </w:rPrChange>
                </w:rPr>
                <w:t>Kelurahan Baluwarti</w:t>
              </w:r>
            </w:ins>
          </w:p>
        </w:tc>
        <w:tc>
          <w:tcPr>
            <w:tcW w:w="3260" w:type="dxa"/>
            <w:tcBorders>
              <w:top w:val="nil"/>
              <w:left w:val="nil"/>
              <w:bottom w:val="single" w:sz="8" w:space="0" w:color="auto"/>
              <w:right w:val="single" w:sz="8" w:space="0" w:color="auto"/>
            </w:tcBorders>
            <w:shd w:val="clear" w:color="auto" w:fill="auto"/>
            <w:vAlign w:val="center"/>
            <w:hideMark/>
            <w:tcPrChange w:id="18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30DFAEF" w14:textId="77777777" w:rsidR="0000362C" w:rsidRPr="0000362C" w:rsidRDefault="0000362C" w:rsidP="0000362C">
            <w:pPr>
              <w:spacing w:after="0" w:line="240" w:lineRule="auto"/>
              <w:rPr>
                <w:ins w:id="1803" w:author="Hari Laksono" w:date="2018-05-15T15:57:00Z"/>
                <w:rFonts w:ascii="Arial Narrow" w:eastAsia="Times New Roman" w:hAnsi="Arial Narrow" w:cs="Calibri"/>
                <w:color w:val="000000"/>
                <w:sz w:val="16"/>
                <w:szCs w:val="16"/>
                <w:rPrChange w:id="1804" w:author="Hari Laksono" w:date="2018-05-15T15:58:00Z">
                  <w:rPr>
                    <w:ins w:id="1805" w:author="Hari Laksono" w:date="2018-05-15T15:57:00Z"/>
                    <w:rFonts w:ascii="Arial Narrow" w:eastAsia="Times New Roman" w:hAnsi="Arial Narrow" w:cs="Calibri"/>
                    <w:color w:val="000000"/>
                    <w:sz w:val="20"/>
                    <w:szCs w:val="20"/>
                  </w:rPr>
                </w:rPrChange>
              </w:rPr>
            </w:pPr>
            <w:ins w:id="1806" w:author="Hari Laksono" w:date="2018-05-15T15:57:00Z">
              <w:r w:rsidRPr="0000362C">
                <w:rPr>
                  <w:rFonts w:ascii="Arial Narrow" w:eastAsia="Times New Roman" w:hAnsi="Arial Narrow" w:cs="Calibri"/>
                  <w:color w:val="000000"/>
                  <w:sz w:val="16"/>
                  <w:szCs w:val="16"/>
                  <w:rPrChange w:id="1807" w:author="Hari Laksono" w:date="2018-05-15T15:58:00Z">
                    <w:rPr>
                      <w:rFonts w:ascii="Arial Narrow" w:eastAsia="Times New Roman" w:hAnsi="Arial Narrow" w:cs="Calibri"/>
                      <w:color w:val="000000"/>
                      <w:sz w:val="20"/>
                      <w:szCs w:val="20"/>
                    </w:rPr>
                  </w:rPrChange>
                </w:rPr>
                <w:t>Kelurahan Baluwarti</w:t>
              </w:r>
            </w:ins>
          </w:p>
        </w:tc>
      </w:tr>
      <w:tr w:rsidR="0000362C" w:rsidRPr="0000362C" w14:paraId="6934BDE8" w14:textId="77777777" w:rsidTr="0000362C">
        <w:trPr>
          <w:trHeight w:val="20"/>
          <w:jc w:val="center"/>
          <w:ins w:id="1808" w:author="Hari Laksono" w:date="2018-05-15T15:57:00Z"/>
          <w:trPrChange w:id="18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8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901CDC9" w14:textId="77777777" w:rsidR="0000362C" w:rsidRPr="0000362C" w:rsidRDefault="0000362C" w:rsidP="0000362C">
            <w:pPr>
              <w:spacing w:after="0" w:line="240" w:lineRule="auto"/>
              <w:jc w:val="center"/>
              <w:rPr>
                <w:ins w:id="1811" w:author="Hari Laksono" w:date="2018-05-15T15:57:00Z"/>
                <w:rFonts w:ascii="Arial Narrow" w:eastAsia="Times New Roman" w:hAnsi="Arial Narrow" w:cs="Calibri"/>
                <w:color w:val="000000"/>
                <w:sz w:val="16"/>
                <w:szCs w:val="16"/>
                <w:rPrChange w:id="1812" w:author="Hari Laksono" w:date="2018-05-15T15:58:00Z">
                  <w:rPr>
                    <w:ins w:id="1813" w:author="Hari Laksono" w:date="2018-05-15T15:57:00Z"/>
                    <w:rFonts w:ascii="Arial Narrow" w:eastAsia="Times New Roman" w:hAnsi="Arial Narrow" w:cs="Calibri"/>
                    <w:color w:val="000000"/>
                    <w:sz w:val="20"/>
                    <w:szCs w:val="20"/>
                  </w:rPr>
                </w:rPrChange>
              </w:rPr>
            </w:pPr>
            <w:ins w:id="1814" w:author="Hari Laksono" w:date="2018-05-15T15:57:00Z">
              <w:r w:rsidRPr="0000362C">
                <w:rPr>
                  <w:rFonts w:ascii="Arial Narrow" w:eastAsia="Times New Roman" w:hAnsi="Arial Narrow" w:cs="Calibri"/>
                  <w:color w:val="000000"/>
                  <w:sz w:val="16"/>
                  <w:szCs w:val="16"/>
                  <w:rPrChange w:id="1815" w:author="Hari Laksono" w:date="2018-05-15T15:58:00Z">
                    <w:rPr>
                      <w:rFonts w:ascii="Arial Narrow" w:eastAsia="Times New Roman" w:hAnsi="Arial Narrow" w:cs="Calibri"/>
                      <w:color w:val="000000"/>
                      <w:sz w:val="20"/>
                      <w:szCs w:val="20"/>
                    </w:rPr>
                  </w:rPrChange>
                </w:rPr>
                <w:t>35</w:t>
              </w:r>
            </w:ins>
          </w:p>
        </w:tc>
        <w:tc>
          <w:tcPr>
            <w:tcW w:w="3241" w:type="dxa"/>
            <w:tcBorders>
              <w:top w:val="nil"/>
              <w:left w:val="nil"/>
              <w:bottom w:val="single" w:sz="8" w:space="0" w:color="auto"/>
              <w:right w:val="single" w:sz="8" w:space="0" w:color="auto"/>
            </w:tcBorders>
            <w:shd w:val="clear" w:color="auto" w:fill="auto"/>
            <w:vAlign w:val="center"/>
            <w:hideMark/>
            <w:tcPrChange w:id="18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054095FA" w14:textId="77777777" w:rsidR="0000362C" w:rsidRPr="0000362C" w:rsidRDefault="0000362C" w:rsidP="0000362C">
            <w:pPr>
              <w:spacing w:after="0" w:line="240" w:lineRule="auto"/>
              <w:rPr>
                <w:ins w:id="1817" w:author="Hari Laksono" w:date="2018-05-15T15:57:00Z"/>
                <w:rFonts w:ascii="Arial Narrow" w:eastAsia="Times New Roman" w:hAnsi="Arial Narrow" w:cs="Calibri"/>
                <w:color w:val="000000"/>
                <w:sz w:val="16"/>
                <w:szCs w:val="16"/>
                <w:rPrChange w:id="1818" w:author="Hari Laksono" w:date="2018-05-15T15:58:00Z">
                  <w:rPr>
                    <w:ins w:id="1819" w:author="Hari Laksono" w:date="2018-05-15T15:57:00Z"/>
                    <w:rFonts w:ascii="Arial Narrow" w:eastAsia="Times New Roman" w:hAnsi="Arial Narrow" w:cs="Calibri"/>
                    <w:color w:val="000000"/>
                    <w:sz w:val="20"/>
                    <w:szCs w:val="20"/>
                  </w:rPr>
                </w:rPrChange>
              </w:rPr>
            </w:pPr>
            <w:ins w:id="1820" w:author="Hari Laksono" w:date="2018-05-15T15:57:00Z">
              <w:r w:rsidRPr="0000362C">
                <w:rPr>
                  <w:rFonts w:ascii="Arial Narrow" w:eastAsia="Times New Roman" w:hAnsi="Arial Narrow" w:cs="Calibri"/>
                  <w:color w:val="000000"/>
                  <w:sz w:val="16"/>
                  <w:szCs w:val="16"/>
                  <w:rPrChange w:id="1821" w:author="Hari Laksono" w:date="2018-05-15T15:58:00Z">
                    <w:rPr>
                      <w:rFonts w:ascii="Arial Narrow" w:eastAsia="Times New Roman" w:hAnsi="Arial Narrow" w:cs="Calibri"/>
                      <w:color w:val="000000"/>
                      <w:sz w:val="20"/>
                      <w:szCs w:val="20"/>
                    </w:rPr>
                  </w:rPrChange>
                </w:rPr>
                <w:t>Kelurahan Banyuanyar</w:t>
              </w:r>
            </w:ins>
          </w:p>
        </w:tc>
        <w:tc>
          <w:tcPr>
            <w:tcW w:w="3260" w:type="dxa"/>
            <w:tcBorders>
              <w:top w:val="nil"/>
              <w:left w:val="nil"/>
              <w:bottom w:val="single" w:sz="8" w:space="0" w:color="auto"/>
              <w:right w:val="single" w:sz="8" w:space="0" w:color="auto"/>
            </w:tcBorders>
            <w:shd w:val="clear" w:color="auto" w:fill="auto"/>
            <w:vAlign w:val="center"/>
            <w:hideMark/>
            <w:tcPrChange w:id="18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19C65843" w14:textId="77777777" w:rsidR="0000362C" w:rsidRPr="0000362C" w:rsidRDefault="0000362C" w:rsidP="0000362C">
            <w:pPr>
              <w:spacing w:after="0" w:line="240" w:lineRule="auto"/>
              <w:rPr>
                <w:ins w:id="1823" w:author="Hari Laksono" w:date="2018-05-15T15:57:00Z"/>
                <w:rFonts w:ascii="Arial Narrow" w:eastAsia="Times New Roman" w:hAnsi="Arial Narrow" w:cs="Calibri"/>
                <w:color w:val="000000"/>
                <w:sz w:val="16"/>
                <w:szCs w:val="16"/>
                <w:rPrChange w:id="1824" w:author="Hari Laksono" w:date="2018-05-15T15:58:00Z">
                  <w:rPr>
                    <w:ins w:id="1825" w:author="Hari Laksono" w:date="2018-05-15T15:57:00Z"/>
                    <w:rFonts w:ascii="Arial Narrow" w:eastAsia="Times New Roman" w:hAnsi="Arial Narrow" w:cs="Calibri"/>
                    <w:color w:val="000000"/>
                    <w:sz w:val="20"/>
                    <w:szCs w:val="20"/>
                  </w:rPr>
                </w:rPrChange>
              </w:rPr>
            </w:pPr>
            <w:ins w:id="1826" w:author="Hari Laksono" w:date="2018-05-15T15:57:00Z">
              <w:r w:rsidRPr="0000362C">
                <w:rPr>
                  <w:rFonts w:ascii="Arial Narrow" w:eastAsia="Times New Roman" w:hAnsi="Arial Narrow" w:cs="Calibri"/>
                  <w:color w:val="000000"/>
                  <w:sz w:val="16"/>
                  <w:szCs w:val="16"/>
                  <w:rPrChange w:id="1827" w:author="Hari Laksono" w:date="2018-05-15T15:58:00Z">
                    <w:rPr>
                      <w:rFonts w:ascii="Arial Narrow" w:eastAsia="Times New Roman" w:hAnsi="Arial Narrow" w:cs="Calibri"/>
                      <w:color w:val="000000"/>
                      <w:sz w:val="20"/>
                      <w:szCs w:val="20"/>
                    </w:rPr>
                  </w:rPrChange>
                </w:rPr>
                <w:t>Kelurahan Banyuanyar</w:t>
              </w:r>
            </w:ins>
          </w:p>
        </w:tc>
      </w:tr>
      <w:tr w:rsidR="0000362C" w:rsidRPr="0000362C" w14:paraId="3FFEB12E" w14:textId="77777777" w:rsidTr="0000362C">
        <w:trPr>
          <w:trHeight w:val="20"/>
          <w:jc w:val="center"/>
          <w:ins w:id="1828" w:author="Hari Laksono" w:date="2018-05-15T15:57:00Z"/>
          <w:trPrChange w:id="18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8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76656A2" w14:textId="77777777" w:rsidR="0000362C" w:rsidRPr="0000362C" w:rsidRDefault="0000362C" w:rsidP="0000362C">
            <w:pPr>
              <w:spacing w:after="0" w:line="240" w:lineRule="auto"/>
              <w:jc w:val="center"/>
              <w:rPr>
                <w:ins w:id="1831" w:author="Hari Laksono" w:date="2018-05-15T15:57:00Z"/>
                <w:rFonts w:ascii="Arial Narrow" w:eastAsia="Times New Roman" w:hAnsi="Arial Narrow" w:cs="Calibri"/>
                <w:color w:val="000000"/>
                <w:sz w:val="16"/>
                <w:szCs w:val="16"/>
                <w:rPrChange w:id="1832" w:author="Hari Laksono" w:date="2018-05-15T15:58:00Z">
                  <w:rPr>
                    <w:ins w:id="1833" w:author="Hari Laksono" w:date="2018-05-15T15:57:00Z"/>
                    <w:rFonts w:ascii="Arial Narrow" w:eastAsia="Times New Roman" w:hAnsi="Arial Narrow" w:cs="Calibri"/>
                    <w:color w:val="000000"/>
                    <w:sz w:val="20"/>
                    <w:szCs w:val="20"/>
                  </w:rPr>
                </w:rPrChange>
              </w:rPr>
            </w:pPr>
            <w:ins w:id="1834" w:author="Hari Laksono" w:date="2018-05-15T15:57:00Z">
              <w:r w:rsidRPr="0000362C">
                <w:rPr>
                  <w:rFonts w:ascii="Arial Narrow" w:eastAsia="Times New Roman" w:hAnsi="Arial Narrow" w:cs="Calibri"/>
                  <w:color w:val="000000"/>
                  <w:sz w:val="16"/>
                  <w:szCs w:val="16"/>
                  <w:rPrChange w:id="1835" w:author="Hari Laksono" w:date="2018-05-15T15:58:00Z">
                    <w:rPr>
                      <w:rFonts w:ascii="Arial Narrow" w:eastAsia="Times New Roman" w:hAnsi="Arial Narrow" w:cs="Calibri"/>
                      <w:color w:val="000000"/>
                      <w:sz w:val="20"/>
                      <w:szCs w:val="20"/>
                    </w:rPr>
                  </w:rPrChange>
                </w:rPr>
                <w:t>36</w:t>
              </w:r>
            </w:ins>
          </w:p>
        </w:tc>
        <w:tc>
          <w:tcPr>
            <w:tcW w:w="3241" w:type="dxa"/>
            <w:tcBorders>
              <w:top w:val="nil"/>
              <w:left w:val="nil"/>
              <w:bottom w:val="single" w:sz="8" w:space="0" w:color="auto"/>
              <w:right w:val="single" w:sz="8" w:space="0" w:color="auto"/>
            </w:tcBorders>
            <w:shd w:val="clear" w:color="auto" w:fill="auto"/>
            <w:vAlign w:val="center"/>
            <w:hideMark/>
            <w:tcPrChange w:id="18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1C16472A" w14:textId="77777777" w:rsidR="0000362C" w:rsidRPr="0000362C" w:rsidRDefault="0000362C" w:rsidP="0000362C">
            <w:pPr>
              <w:spacing w:after="0" w:line="240" w:lineRule="auto"/>
              <w:rPr>
                <w:ins w:id="1837" w:author="Hari Laksono" w:date="2018-05-15T15:57:00Z"/>
                <w:rFonts w:ascii="Arial Narrow" w:eastAsia="Times New Roman" w:hAnsi="Arial Narrow" w:cs="Calibri"/>
                <w:color w:val="000000"/>
                <w:sz w:val="16"/>
                <w:szCs w:val="16"/>
                <w:rPrChange w:id="1838" w:author="Hari Laksono" w:date="2018-05-15T15:58:00Z">
                  <w:rPr>
                    <w:ins w:id="1839" w:author="Hari Laksono" w:date="2018-05-15T15:57:00Z"/>
                    <w:rFonts w:ascii="Arial Narrow" w:eastAsia="Times New Roman" w:hAnsi="Arial Narrow" w:cs="Calibri"/>
                    <w:color w:val="000000"/>
                    <w:sz w:val="20"/>
                    <w:szCs w:val="20"/>
                  </w:rPr>
                </w:rPrChange>
              </w:rPr>
            </w:pPr>
            <w:ins w:id="1840" w:author="Hari Laksono" w:date="2018-05-15T15:57:00Z">
              <w:r w:rsidRPr="0000362C">
                <w:rPr>
                  <w:rFonts w:ascii="Arial Narrow" w:eastAsia="Times New Roman" w:hAnsi="Arial Narrow" w:cs="Calibri"/>
                  <w:color w:val="000000"/>
                  <w:sz w:val="16"/>
                  <w:szCs w:val="16"/>
                  <w:rPrChange w:id="1841" w:author="Hari Laksono" w:date="2018-05-15T15:58:00Z">
                    <w:rPr>
                      <w:rFonts w:ascii="Arial Narrow" w:eastAsia="Times New Roman" w:hAnsi="Arial Narrow" w:cs="Calibri"/>
                      <w:color w:val="000000"/>
                      <w:sz w:val="20"/>
                      <w:szCs w:val="20"/>
                    </w:rPr>
                  </w:rPrChange>
                </w:rPr>
                <w:t>Kelurahan Bumi</w:t>
              </w:r>
            </w:ins>
          </w:p>
        </w:tc>
        <w:tc>
          <w:tcPr>
            <w:tcW w:w="3260" w:type="dxa"/>
            <w:tcBorders>
              <w:top w:val="nil"/>
              <w:left w:val="nil"/>
              <w:bottom w:val="single" w:sz="8" w:space="0" w:color="auto"/>
              <w:right w:val="single" w:sz="8" w:space="0" w:color="auto"/>
            </w:tcBorders>
            <w:shd w:val="clear" w:color="auto" w:fill="auto"/>
            <w:vAlign w:val="center"/>
            <w:hideMark/>
            <w:tcPrChange w:id="18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1DB4E695" w14:textId="77777777" w:rsidR="0000362C" w:rsidRPr="0000362C" w:rsidRDefault="0000362C" w:rsidP="0000362C">
            <w:pPr>
              <w:spacing w:after="0" w:line="240" w:lineRule="auto"/>
              <w:rPr>
                <w:ins w:id="1843" w:author="Hari Laksono" w:date="2018-05-15T15:57:00Z"/>
                <w:rFonts w:ascii="Arial Narrow" w:eastAsia="Times New Roman" w:hAnsi="Arial Narrow" w:cs="Calibri"/>
                <w:color w:val="000000"/>
                <w:sz w:val="16"/>
                <w:szCs w:val="16"/>
                <w:rPrChange w:id="1844" w:author="Hari Laksono" w:date="2018-05-15T15:58:00Z">
                  <w:rPr>
                    <w:ins w:id="1845" w:author="Hari Laksono" w:date="2018-05-15T15:57:00Z"/>
                    <w:rFonts w:ascii="Arial Narrow" w:eastAsia="Times New Roman" w:hAnsi="Arial Narrow" w:cs="Calibri"/>
                    <w:color w:val="000000"/>
                    <w:sz w:val="20"/>
                    <w:szCs w:val="20"/>
                  </w:rPr>
                </w:rPrChange>
              </w:rPr>
            </w:pPr>
            <w:ins w:id="1846" w:author="Hari Laksono" w:date="2018-05-15T15:57:00Z">
              <w:r w:rsidRPr="0000362C">
                <w:rPr>
                  <w:rFonts w:ascii="Arial Narrow" w:eastAsia="Times New Roman" w:hAnsi="Arial Narrow" w:cs="Calibri"/>
                  <w:color w:val="000000"/>
                  <w:sz w:val="16"/>
                  <w:szCs w:val="16"/>
                  <w:rPrChange w:id="1847" w:author="Hari Laksono" w:date="2018-05-15T15:58:00Z">
                    <w:rPr>
                      <w:rFonts w:ascii="Arial Narrow" w:eastAsia="Times New Roman" w:hAnsi="Arial Narrow" w:cs="Calibri"/>
                      <w:color w:val="000000"/>
                      <w:sz w:val="20"/>
                      <w:szCs w:val="20"/>
                    </w:rPr>
                  </w:rPrChange>
                </w:rPr>
                <w:t>Kelurahan Bumi</w:t>
              </w:r>
            </w:ins>
          </w:p>
        </w:tc>
      </w:tr>
      <w:tr w:rsidR="0000362C" w:rsidRPr="0000362C" w14:paraId="5D736708" w14:textId="77777777" w:rsidTr="0000362C">
        <w:trPr>
          <w:trHeight w:val="20"/>
          <w:jc w:val="center"/>
          <w:ins w:id="1848" w:author="Hari Laksono" w:date="2018-05-15T15:57:00Z"/>
          <w:trPrChange w:id="18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8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8DFFD64" w14:textId="77777777" w:rsidR="0000362C" w:rsidRPr="0000362C" w:rsidRDefault="0000362C" w:rsidP="0000362C">
            <w:pPr>
              <w:spacing w:after="0" w:line="240" w:lineRule="auto"/>
              <w:jc w:val="center"/>
              <w:rPr>
                <w:ins w:id="1851" w:author="Hari Laksono" w:date="2018-05-15T15:57:00Z"/>
                <w:rFonts w:ascii="Arial Narrow" w:eastAsia="Times New Roman" w:hAnsi="Arial Narrow" w:cs="Calibri"/>
                <w:color w:val="000000"/>
                <w:sz w:val="16"/>
                <w:szCs w:val="16"/>
                <w:rPrChange w:id="1852" w:author="Hari Laksono" w:date="2018-05-15T15:58:00Z">
                  <w:rPr>
                    <w:ins w:id="1853" w:author="Hari Laksono" w:date="2018-05-15T15:57:00Z"/>
                    <w:rFonts w:ascii="Arial Narrow" w:eastAsia="Times New Roman" w:hAnsi="Arial Narrow" w:cs="Calibri"/>
                    <w:color w:val="000000"/>
                    <w:sz w:val="20"/>
                    <w:szCs w:val="20"/>
                  </w:rPr>
                </w:rPrChange>
              </w:rPr>
            </w:pPr>
            <w:ins w:id="1854" w:author="Hari Laksono" w:date="2018-05-15T15:57:00Z">
              <w:r w:rsidRPr="0000362C">
                <w:rPr>
                  <w:rFonts w:ascii="Arial Narrow" w:eastAsia="Times New Roman" w:hAnsi="Arial Narrow" w:cs="Calibri"/>
                  <w:color w:val="000000"/>
                  <w:sz w:val="16"/>
                  <w:szCs w:val="16"/>
                  <w:rPrChange w:id="1855" w:author="Hari Laksono" w:date="2018-05-15T15:58:00Z">
                    <w:rPr>
                      <w:rFonts w:ascii="Arial Narrow" w:eastAsia="Times New Roman" w:hAnsi="Arial Narrow" w:cs="Calibri"/>
                      <w:color w:val="000000"/>
                      <w:sz w:val="20"/>
                      <w:szCs w:val="20"/>
                    </w:rPr>
                  </w:rPrChange>
                </w:rPr>
                <w:t>37</w:t>
              </w:r>
            </w:ins>
          </w:p>
        </w:tc>
        <w:tc>
          <w:tcPr>
            <w:tcW w:w="3241" w:type="dxa"/>
            <w:tcBorders>
              <w:top w:val="nil"/>
              <w:left w:val="nil"/>
              <w:bottom w:val="single" w:sz="8" w:space="0" w:color="auto"/>
              <w:right w:val="single" w:sz="8" w:space="0" w:color="auto"/>
            </w:tcBorders>
            <w:shd w:val="clear" w:color="auto" w:fill="auto"/>
            <w:vAlign w:val="center"/>
            <w:hideMark/>
            <w:tcPrChange w:id="18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3408AA57" w14:textId="77777777" w:rsidR="0000362C" w:rsidRPr="0000362C" w:rsidRDefault="0000362C" w:rsidP="0000362C">
            <w:pPr>
              <w:spacing w:after="0" w:line="240" w:lineRule="auto"/>
              <w:rPr>
                <w:ins w:id="1857" w:author="Hari Laksono" w:date="2018-05-15T15:57:00Z"/>
                <w:rFonts w:ascii="Arial Narrow" w:eastAsia="Times New Roman" w:hAnsi="Arial Narrow" w:cs="Calibri"/>
                <w:color w:val="000000"/>
                <w:sz w:val="16"/>
                <w:szCs w:val="16"/>
                <w:rPrChange w:id="1858" w:author="Hari Laksono" w:date="2018-05-15T15:58:00Z">
                  <w:rPr>
                    <w:ins w:id="1859" w:author="Hari Laksono" w:date="2018-05-15T15:57:00Z"/>
                    <w:rFonts w:ascii="Arial Narrow" w:eastAsia="Times New Roman" w:hAnsi="Arial Narrow" w:cs="Calibri"/>
                    <w:color w:val="000000"/>
                    <w:sz w:val="20"/>
                    <w:szCs w:val="20"/>
                  </w:rPr>
                </w:rPrChange>
              </w:rPr>
            </w:pPr>
            <w:ins w:id="1860" w:author="Hari Laksono" w:date="2018-05-15T15:57:00Z">
              <w:r w:rsidRPr="0000362C">
                <w:rPr>
                  <w:rFonts w:ascii="Arial Narrow" w:eastAsia="Times New Roman" w:hAnsi="Arial Narrow" w:cs="Calibri"/>
                  <w:color w:val="000000"/>
                  <w:sz w:val="16"/>
                  <w:szCs w:val="16"/>
                  <w:rPrChange w:id="1861" w:author="Hari Laksono" w:date="2018-05-15T15:58:00Z">
                    <w:rPr>
                      <w:rFonts w:ascii="Arial Narrow" w:eastAsia="Times New Roman" w:hAnsi="Arial Narrow" w:cs="Calibri"/>
                      <w:color w:val="000000"/>
                      <w:sz w:val="20"/>
                      <w:szCs w:val="20"/>
                    </w:rPr>
                  </w:rPrChange>
                </w:rPr>
                <w:t>Kelurahan Danukusuman</w:t>
              </w:r>
            </w:ins>
          </w:p>
        </w:tc>
        <w:tc>
          <w:tcPr>
            <w:tcW w:w="3260" w:type="dxa"/>
            <w:tcBorders>
              <w:top w:val="nil"/>
              <w:left w:val="nil"/>
              <w:bottom w:val="single" w:sz="8" w:space="0" w:color="auto"/>
              <w:right w:val="single" w:sz="8" w:space="0" w:color="auto"/>
            </w:tcBorders>
            <w:shd w:val="clear" w:color="auto" w:fill="auto"/>
            <w:vAlign w:val="center"/>
            <w:hideMark/>
            <w:tcPrChange w:id="18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4B7B8A3F" w14:textId="77777777" w:rsidR="0000362C" w:rsidRPr="0000362C" w:rsidRDefault="0000362C" w:rsidP="0000362C">
            <w:pPr>
              <w:spacing w:after="0" w:line="240" w:lineRule="auto"/>
              <w:rPr>
                <w:ins w:id="1863" w:author="Hari Laksono" w:date="2018-05-15T15:57:00Z"/>
                <w:rFonts w:ascii="Arial Narrow" w:eastAsia="Times New Roman" w:hAnsi="Arial Narrow" w:cs="Calibri"/>
                <w:color w:val="000000"/>
                <w:sz w:val="16"/>
                <w:szCs w:val="16"/>
                <w:rPrChange w:id="1864" w:author="Hari Laksono" w:date="2018-05-15T15:58:00Z">
                  <w:rPr>
                    <w:ins w:id="1865" w:author="Hari Laksono" w:date="2018-05-15T15:57:00Z"/>
                    <w:rFonts w:ascii="Arial Narrow" w:eastAsia="Times New Roman" w:hAnsi="Arial Narrow" w:cs="Calibri"/>
                    <w:color w:val="000000"/>
                    <w:sz w:val="20"/>
                    <w:szCs w:val="20"/>
                  </w:rPr>
                </w:rPrChange>
              </w:rPr>
            </w:pPr>
            <w:ins w:id="1866" w:author="Hari Laksono" w:date="2018-05-15T15:57:00Z">
              <w:r w:rsidRPr="0000362C">
                <w:rPr>
                  <w:rFonts w:ascii="Arial Narrow" w:eastAsia="Times New Roman" w:hAnsi="Arial Narrow" w:cs="Calibri"/>
                  <w:color w:val="000000"/>
                  <w:sz w:val="16"/>
                  <w:szCs w:val="16"/>
                  <w:rPrChange w:id="1867" w:author="Hari Laksono" w:date="2018-05-15T15:58:00Z">
                    <w:rPr>
                      <w:rFonts w:ascii="Arial Narrow" w:eastAsia="Times New Roman" w:hAnsi="Arial Narrow" w:cs="Calibri"/>
                      <w:color w:val="000000"/>
                      <w:sz w:val="20"/>
                      <w:szCs w:val="20"/>
                    </w:rPr>
                  </w:rPrChange>
                </w:rPr>
                <w:t>Kelurahan Danukusuman</w:t>
              </w:r>
            </w:ins>
          </w:p>
        </w:tc>
      </w:tr>
      <w:tr w:rsidR="0000362C" w:rsidRPr="0000362C" w14:paraId="48CEF881" w14:textId="77777777" w:rsidTr="0000362C">
        <w:trPr>
          <w:trHeight w:val="20"/>
          <w:jc w:val="center"/>
          <w:ins w:id="1868" w:author="Hari Laksono" w:date="2018-05-15T15:57:00Z"/>
          <w:trPrChange w:id="18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8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F447712" w14:textId="77777777" w:rsidR="0000362C" w:rsidRPr="0000362C" w:rsidRDefault="0000362C" w:rsidP="0000362C">
            <w:pPr>
              <w:spacing w:after="0" w:line="240" w:lineRule="auto"/>
              <w:jc w:val="center"/>
              <w:rPr>
                <w:ins w:id="1871" w:author="Hari Laksono" w:date="2018-05-15T15:57:00Z"/>
                <w:rFonts w:ascii="Arial Narrow" w:eastAsia="Times New Roman" w:hAnsi="Arial Narrow" w:cs="Calibri"/>
                <w:color w:val="000000"/>
                <w:sz w:val="16"/>
                <w:szCs w:val="16"/>
                <w:rPrChange w:id="1872" w:author="Hari Laksono" w:date="2018-05-15T15:58:00Z">
                  <w:rPr>
                    <w:ins w:id="1873" w:author="Hari Laksono" w:date="2018-05-15T15:57:00Z"/>
                    <w:rFonts w:ascii="Arial Narrow" w:eastAsia="Times New Roman" w:hAnsi="Arial Narrow" w:cs="Calibri"/>
                    <w:color w:val="000000"/>
                    <w:sz w:val="20"/>
                    <w:szCs w:val="20"/>
                  </w:rPr>
                </w:rPrChange>
              </w:rPr>
            </w:pPr>
            <w:ins w:id="1874" w:author="Hari Laksono" w:date="2018-05-15T15:57:00Z">
              <w:r w:rsidRPr="0000362C">
                <w:rPr>
                  <w:rFonts w:ascii="Arial Narrow" w:eastAsia="Times New Roman" w:hAnsi="Arial Narrow" w:cs="Calibri"/>
                  <w:color w:val="000000"/>
                  <w:sz w:val="16"/>
                  <w:szCs w:val="16"/>
                  <w:rPrChange w:id="1875" w:author="Hari Laksono" w:date="2018-05-15T15:58:00Z">
                    <w:rPr>
                      <w:rFonts w:ascii="Arial Narrow" w:eastAsia="Times New Roman" w:hAnsi="Arial Narrow" w:cs="Calibri"/>
                      <w:color w:val="000000"/>
                      <w:sz w:val="20"/>
                      <w:szCs w:val="20"/>
                    </w:rPr>
                  </w:rPrChange>
                </w:rPr>
                <w:t>38</w:t>
              </w:r>
            </w:ins>
          </w:p>
        </w:tc>
        <w:tc>
          <w:tcPr>
            <w:tcW w:w="3241" w:type="dxa"/>
            <w:tcBorders>
              <w:top w:val="nil"/>
              <w:left w:val="nil"/>
              <w:bottom w:val="single" w:sz="8" w:space="0" w:color="auto"/>
              <w:right w:val="single" w:sz="8" w:space="0" w:color="auto"/>
            </w:tcBorders>
            <w:shd w:val="clear" w:color="auto" w:fill="auto"/>
            <w:vAlign w:val="center"/>
            <w:hideMark/>
            <w:tcPrChange w:id="18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7098CD38" w14:textId="77777777" w:rsidR="0000362C" w:rsidRPr="0000362C" w:rsidRDefault="0000362C" w:rsidP="0000362C">
            <w:pPr>
              <w:spacing w:after="0" w:line="240" w:lineRule="auto"/>
              <w:rPr>
                <w:ins w:id="1877" w:author="Hari Laksono" w:date="2018-05-15T15:57:00Z"/>
                <w:rFonts w:ascii="Arial Narrow" w:eastAsia="Times New Roman" w:hAnsi="Arial Narrow" w:cs="Calibri"/>
                <w:color w:val="000000"/>
                <w:sz w:val="16"/>
                <w:szCs w:val="16"/>
                <w:rPrChange w:id="1878" w:author="Hari Laksono" w:date="2018-05-15T15:58:00Z">
                  <w:rPr>
                    <w:ins w:id="1879" w:author="Hari Laksono" w:date="2018-05-15T15:57:00Z"/>
                    <w:rFonts w:ascii="Arial Narrow" w:eastAsia="Times New Roman" w:hAnsi="Arial Narrow" w:cs="Calibri"/>
                    <w:color w:val="000000"/>
                    <w:sz w:val="20"/>
                    <w:szCs w:val="20"/>
                  </w:rPr>
                </w:rPrChange>
              </w:rPr>
            </w:pPr>
            <w:ins w:id="1880" w:author="Hari Laksono" w:date="2018-05-15T15:57:00Z">
              <w:r w:rsidRPr="0000362C">
                <w:rPr>
                  <w:rFonts w:ascii="Arial Narrow" w:eastAsia="Times New Roman" w:hAnsi="Arial Narrow" w:cs="Calibri"/>
                  <w:color w:val="000000"/>
                  <w:sz w:val="16"/>
                  <w:szCs w:val="16"/>
                  <w:rPrChange w:id="1881" w:author="Hari Laksono" w:date="2018-05-15T15:58:00Z">
                    <w:rPr>
                      <w:rFonts w:ascii="Arial Narrow" w:eastAsia="Times New Roman" w:hAnsi="Arial Narrow" w:cs="Calibri"/>
                      <w:color w:val="000000"/>
                      <w:sz w:val="20"/>
                      <w:szCs w:val="20"/>
                    </w:rPr>
                  </w:rPrChange>
                </w:rPr>
                <w:t>Kelurahan Gajahan</w:t>
              </w:r>
            </w:ins>
          </w:p>
        </w:tc>
        <w:tc>
          <w:tcPr>
            <w:tcW w:w="3260" w:type="dxa"/>
            <w:tcBorders>
              <w:top w:val="nil"/>
              <w:left w:val="nil"/>
              <w:bottom w:val="single" w:sz="8" w:space="0" w:color="auto"/>
              <w:right w:val="single" w:sz="8" w:space="0" w:color="auto"/>
            </w:tcBorders>
            <w:shd w:val="clear" w:color="auto" w:fill="auto"/>
            <w:vAlign w:val="center"/>
            <w:hideMark/>
            <w:tcPrChange w:id="18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3105DBD3" w14:textId="77777777" w:rsidR="0000362C" w:rsidRPr="0000362C" w:rsidRDefault="0000362C" w:rsidP="0000362C">
            <w:pPr>
              <w:spacing w:after="0" w:line="240" w:lineRule="auto"/>
              <w:rPr>
                <w:ins w:id="1883" w:author="Hari Laksono" w:date="2018-05-15T15:57:00Z"/>
                <w:rFonts w:ascii="Arial Narrow" w:eastAsia="Times New Roman" w:hAnsi="Arial Narrow" w:cs="Calibri"/>
                <w:color w:val="000000"/>
                <w:sz w:val="16"/>
                <w:szCs w:val="16"/>
                <w:rPrChange w:id="1884" w:author="Hari Laksono" w:date="2018-05-15T15:58:00Z">
                  <w:rPr>
                    <w:ins w:id="1885" w:author="Hari Laksono" w:date="2018-05-15T15:57:00Z"/>
                    <w:rFonts w:ascii="Arial Narrow" w:eastAsia="Times New Roman" w:hAnsi="Arial Narrow" w:cs="Calibri"/>
                    <w:color w:val="000000"/>
                    <w:sz w:val="20"/>
                    <w:szCs w:val="20"/>
                  </w:rPr>
                </w:rPrChange>
              </w:rPr>
            </w:pPr>
            <w:ins w:id="1886" w:author="Hari Laksono" w:date="2018-05-15T15:57:00Z">
              <w:r w:rsidRPr="0000362C">
                <w:rPr>
                  <w:rFonts w:ascii="Arial Narrow" w:eastAsia="Times New Roman" w:hAnsi="Arial Narrow" w:cs="Calibri"/>
                  <w:color w:val="000000"/>
                  <w:sz w:val="16"/>
                  <w:szCs w:val="16"/>
                  <w:rPrChange w:id="1887" w:author="Hari Laksono" w:date="2018-05-15T15:58:00Z">
                    <w:rPr>
                      <w:rFonts w:ascii="Arial Narrow" w:eastAsia="Times New Roman" w:hAnsi="Arial Narrow" w:cs="Calibri"/>
                      <w:color w:val="000000"/>
                      <w:sz w:val="20"/>
                      <w:szCs w:val="20"/>
                    </w:rPr>
                  </w:rPrChange>
                </w:rPr>
                <w:t>Kelurahan Gajahan</w:t>
              </w:r>
            </w:ins>
          </w:p>
        </w:tc>
      </w:tr>
      <w:tr w:rsidR="0000362C" w:rsidRPr="0000362C" w14:paraId="2E74DCC4" w14:textId="77777777" w:rsidTr="0000362C">
        <w:trPr>
          <w:trHeight w:val="20"/>
          <w:jc w:val="center"/>
          <w:ins w:id="1888" w:author="Hari Laksono" w:date="2018-05-15T15:57:00Z"/>
          <w:trPrChange w:id="18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8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720584F" w14:textId="77777777" w:rsidR="0000362C" w:rsidRPr="0000362C" w:rsidRDefault="0000362C" w:rsidP="0000362C">
            <w:pPr>
              <w:spacing w:after="0" w:line="240" w:lineRule="auto"/>
              <w:jc w:val="center"/>
              <w:rPr>
                <w:ins w:id="1891" w:author="Hari Laksono" w:date="2018-05-15T15:57:00Z"/>
                <w:rFonts w:ascii="Arial Narrow" w:eastAsia="Times New Roman" w:hAnsi="Arial Narrow" w:cs="Calibri"/>
                <w:color w:val="000000"/>
                <w:sz w:val="16"/>
                <w:szCs w:val="16"/>
                <w:rPrChange w:id="1892" w:author="Hari Laksono" w:date="2018-05-15T15:58:00Z">
                  <w:rPr>
                    <w:ins w:id="1893" w:author="Hari Laksono" w:date="2018-05-15T15:57:00Z"/>
                    <w:rFonts w:ascii="Arial Narrow" w:eastAsia="Times New Roman" w:hAnsi="Arial Narrow" w:cs="Calibri"/>
                    <w:color w:val="000000"/>
                    <w:sz w:val="20"/>
                    <w:szCs w:val="20"/>
                  </w:rPr>
                </w:rPrChange>
              </w:rPr>
            </w:pPr>
            <w:ins w:id="1894" w:author="Hari Laksono" w:date="2018-05-15T15:57:00Z">
              <w:r w:rsidRPr="0000362C">
                <w:rPr>
                  <w:rFonts w:ascii="Arial Narrow" w:eastAsia="Times New Roman" w:hAnsi="Arial Narrow" w:cs="Calibri"/>
                  <w:color w:val="000000"/>
                  <w:sz w:val="16"/>
                  <w:szCs w:val="16"/>
                  <w:rPrChange w:id="1895" w:author="Hari Laksono" w:date="2018-05-15T15:58:00Z">
                    <w:rPr>
                      <w:rFonts w:ascii="Arial Narrow" w:eastAsia="Times New Roman" w:hAnsi="Arial Narrow" w:cs="Calibri"/>
                      <w:color w:val="000000"/>
                      <w:sz w:val="20"/>
                      <w:szCs w:val="20"/>
                    </w:rPr>
                  </w:rPrChange>
                </w:rPr>
                <w:t>39</w:t>
              </w:r>
            </w:ins>
          </w:p>
        </w:tc>
        <w:tc>
          <w:tcPr>
            <w:tcW w:w="3241" w:type="dxa"/>
            <w:tcBorders>
              <w:top w:val="nil"/>
              <w:left w:val="nil"/>
              <w:bottom w:val="single" w:sz="8" w:space="0" w:color="auto"/>
              <w:right w:val="single" w:sz="8" w:space="0" w:color="auto"/>
            </w:tcBorders>
            <w:shd w:val="clear" w:color="auto" w:fill="auto"/>
            <w:vAlign w:val="center"/>
            <w:hideMark/>
            <w:tcPrChange w:id="18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3EE8BAAC" w14:textId="77777777" w:rsidR="0000362C" w:rsidRPr="0000362C" w:rsidRDefault="0000362C" w:rsidP="0000362C">
            <w:pPr>
              <w:spacing w:after="0" w:line="240" w:lineRule="auto"/>
              <w:rPr>
                <w:ins w:id="1897" w:author="Hari Laksono" w:date="2018-05-15T15:57:00Z"/>
                <w:rFonts w:ascii="Arial Narrow" w:eastAsia="Times New Roman" w:hAnsi="Arial Narrow" w:cs="Calibri"/>
                <w:color w:val="000000"/>
                <w:sz w:val="16"/>
                <w:szCs w:val="16"/>
                <w:rPrChange w:id="1898" w:author="Hari Laksono" w:date="2018-05-15T15:58:00Z">
                  <w:rPr>
                    <w:ins w:id="1899" w:author="Hari Laksono" w:date="2018-05-15T15:57:00Z"/>
                    <w:rFonts w:ascii="Arial Narrow" w:eastAsia="Times New Roman" w:hAnsi="Arial Narrow" w:cs="Calibri"/>
                    <w:color w:val="000000"/>
                    <w:sz w:val="20"/>
                    <w:szCs w:val="20"/>
                  </w:rPr>
                </w:rPrChange>
              </w:rPr>
            </w:pPr>
            <w:ins w:id="1900" w:author="Hari Laksono" w:date="2018-05-15T15:57:00Z">
              <w:r w:rsidRPr="0000362C">
                <w:rPr>
                  <w:rFonts w:ascii="Arial Narrow" w:eastAsia="Times New Roman" w:hAnsi="Arial Narrow" w:cs="Calibri"/>
                  <w:color w:val="000000"/>
                  <w:sz w:val="16"/>
                  <w:szCs w:val="16"/>
                  <w:rPrChange w:id="1901" w:author="Hari Laksono" w:date="2018-05-15T15:58:00Z">
                    <w:rPr>
                      <w:rFonts w:ascii="Arial Narrow" w:eastAsia="Times New Roman" w:hAnsi="Arial Narrow" w:cs="Calibri"/>
                      <w:color w:val="000000"/>
                      <w:sz w:val="20"/>
                      <w:szCs w:val="20"/>
                    </w:rPr>
                  </w:rPrChange>
                </w:rPr>
                <w:t>Kelurahan Gandekan</w:t>
              </w:r>
            </w:ins>
          </w:p>
        </w:tc>
        <w:tc>
          <w:tcPr>
            <w:tcW w:w="3260" w:type="dxa"/>
            <w:tcBorders>
              <w:top w:val="nil"/>
              <w:left w:val="nil"/>
              <w:bottom w:val="single" w:sz="8" w:space="0" w:color="auto"/>
              <w:right w:val="single" w:sz="8" w:space="0" w:color="auto"/>
            </w:tcBorders>
            <w:shd w:val="clear" w:color="auto" w:fill="auto"/>
            <w:vAlign w:val="center"/>
            <w:hideMark/>
            <w:tcPrChange w:id="19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014E2883" w14:textId="77777777" w:rsidR="0000362C" w:rsidRPr="0000362C" w:rsidRDefault="0000362C" w:rsidP="0000362C">
            <w:pPr>
              <w:spacing w:after="0" w:line="240" w:lineRule="auto"/>
              <w:rPr>
                <w:ins w:id="1903" w:author="Hari Laksono" w:date="2018-05-15T15:57:00Z"/>
                <w:rFonts w:ascii="Arial Narrow" w:eastAsia="Times New Roman" w:hAnsi="Arial Narrow" w:cs="Calibri"/>
                <w:color w:val="000000"/>
                <w:sz w:val="16"/>
                <w:szCs w:val="16"/>
                <w:rPrChange w:id="1904" w:author="Hari Laksono" w:date="2018-05-15T15:58:00Z">
                  <w:rPr>
                    <w:ins w:id="1905" w:author="Hari Laksono" w:date="2018-05-15T15:57:00Z"/>
                    <w:rFonts w:ascii="Arial Narrow" w:eastAsia="Times New Roman" w:hAnsi="Arial Narrow" w:cs="Calibri"/>
                    <w:color w:val="000000"/>
                    <w:sz w:val="20"/>
                    <w:szCs w:val="20"/>
                  </w:rPr>
                </w:rPrChange>
              </w:rPr>
            </w:pPr>
            <w:ins w:id="1906" w:author="Hari Laksono" w:date="2018-05-15T15:57:00Z">
              <w:r w:rsidRPr="0000362C">
                <w:rPr>
                  <w:rFonts w:ascii="Arial Narrow" w:eastAsia="Times New Roman" w:hAnsi="Arial Narrow" w:cs="Calibri"/>
                  <w:color w:val="000000"/>
                  <w:sz w:val="16"/>
                  <w:szCs w:val="16"/>
                  <w:rPrChange w:id="1907" w:author="Hari Laksono" w:date="2018-05-15T15:58:00Z">
                    <w:rPr>
                      <w:rFonts w:ascii="Arial Narrow" w:eastAsia="Times New Roman" w:hAnsi="Arial Narrow" w:cs="Calibri"/>
                      <w:color w:val="000000"/>
                      <w:sz w:val="20"/>
                      <w:szCs w:val="20"/>
                    </w:rPr>
                  </w:rPrChange>
                </w:rPr>
                <w:t>Kelurahan Gandekan</w:t>
              </w:r>
            </w:ins>
          </w:p>
        </w:tc>
      </w:tr>
      <w:tr w:rsidR="0000362C" w:rsidRPr="0000362C" w14:paraId="5A053140" w14:textId="77777777" w:rsidTr="0000362C">
        <w:trPr>
          <w:trHeight w:val="20"/>
          <w:jc w:val="center"/>
          <w:ins w:id="1908" w:author="Hari Laksono" w:date="2018-05-15T15:57:00Z"/>
          <w:trPrChange w:id="19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9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446275D" w14:textId="77777777" w:rsidR="0000362C" w:rsidRPr="0000362C" w:rsidRDefault="0000362C" w:rsidP="0000362C">
            <w:pPr>
              <w:spacing w:after="0" w:line="240" w:lineRule="auto"/>
              <w:jc w:val="center"/>
              <w:rPr>
                <w:ins w:id="1911" w:author="Hari Laksono" w:date="2018-05-15T15:57:00Z"/>
                <w:rFonts w:ascii="Arial Narrow" w:eastAsia="Times New Roman" w:hAnsi="Arial Narrow" w:cs="Calibri"/>
                <w:color w:val="000000"/>
                <w:sz w:val="16"/>
                <w:szCs w:val="16"/>
                <w:rPrChange w:id="1912" w:author="Hari Laksono" w:date="2018-05-15T15:58:00Z">
                  <w:rPr>
                    <w:ins w:id="1913" w:author="Hari Laksono" w:date="2018-05-15T15:57:00Z"/>
                    <w:rFonts w:ascii="Arial Narrow" w:eastAsia="Times New Roman" w:hAnsi="Arial Narrow" w:cs="Calibri"/>
                    <w:color w:val="000000"/>
                    <w:sz w:val="20"/>
                    <w:szCs w:val="20"/>
                  </w:rPr>
                </w:rPrChange>
              </w:rPr>
            </w:pPr>
            <w:ins w:id="1914" w:author="Hari Laksono" w:date="2018-05-15T15:57:00Z">
              <w:r w:rsidRPr="0000362C">
                <w:rPr>
                  <w:rFonts w:ascii="Arial Narrow" w:eastAsia="Times New Roman" w:hAnsi="Arial Narrow" w:cs="Calibri"/>
                  <w:color w:val="000000"/>
                  <w:sz w:val="16"/>
                  <w:szCs w:val="16"/>
                  <w:rPrChange w:id="1915" w:author="Hari Laksono" w:date="2018-05-15T15:58:00Z">
                    <w:rPr>
                      <w:rFonts w:ascii="Arial Narrow" w:eastAsia="Times New Roman" w:hAnsi="Arial Narrow" w:cs="Calibri"/>
                      <w:color w:val="000000"/>
                      <w:sz w:val="20"/>
                      <w:szCs w:val="20"/>
                    </w:rPr>
                  </w:rPrChange>
                </w:rPr>
                <w:t>40</w:t>
              </w:r>
            </w:ins>
          </w:p>
        </w:tc>
        <w:tc>
          <w:tcPr>
            <w:tcW w:w="3241" w:type="dxa"/>
            <w:tcBorders>
              <w:top w:val="nil"/>
              <w:left w:val="nil"/>
              <w:bottom w:val="single" w:sz="8" w:space="0" w:color="auto"/>
              <w:right w:val="single" w:sz="8" w:space="0" w:color="auto"/>
            </w:tcBorders>
            <w:shd w:val="clear" w:color="auto" w:fill="auto"/>
            <w:vAlign w:val="center"/>
            <w:hideMark/>
            <w:tcPrChange w:id="19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2261102A" w14:textId="77777777" w:rsidR="0000362C" w:rsidRPr="0000362C" w:rsidRDefault="0000362C" w:rsidP="0000362C">
            <w:pPr>
              <w:spacing w:after="0" w:line="240" w:lineRule="auto"/>
              <w:rPr>
                <w:ins w:id="1917" w:author="Hari Laksono" w:date="2018-05-15T15:57:00Z"/>
                <w:rFonts w:ascii="Arial Narrow" w:eastAsia="Times New Roman" w:hAnsi="Arial Narrow" w:cs="Calibri"/>
                <w:color w:val="000000"/>
                <w:sz w:val="16"/>
                <w:szCs w:val="16"/>
                <w:rPrChange w:id="1918" w:author="Hari Laksono" w:date="2018-05-15T15:58:00Z">
                  <w:rPr>
                    <w:ins w:id="1919" w:author="Hari Laksono" w:date="2018-05-15T15:57:00Z"/>
                    <w:rFonts w:ascii="Arial Narrow" w:eastAsia="Times New Roman" w:hAnsi="Arial Narrow" w:cs="Calibri"/>
                    <w:color w:val="000000"/>
                    <w:sz w:val="20"/>
                    <w:szCs w:val="20"/>
                  </w:rPr>
                </w:rPrChange>
              </w:rPr>
            </w:pPr>
            <w:ins w:id="1920" w:author="Hari Laksono" w:date="2018-05-15T15:57:00Z">
              <w:r w:rsidRPr="0000362C">
                <w:rPr>
                  <w:rFonts w:ascii="Arial Narrow" w:eastAsia="Times New Roman" w:hAnsi="Arial Narrow" w:cs="Calibri"/>
                  <w:color w:val="000000"/>
                  <w:sz w:val="16"/>
                  <w:szCs w:val="16"/>
                  <w:rPrChange w:id="1921" w:author="Hari Laksono" w:date="2018-05-15T15:58:00Z">
                    <w:rPr>
                      <w:rFonts w:ascii="Arial Narrow" w:eastAsia="Times New Roman" w:hAnsi="Arial Narrow" w:cs="Calibri"/>
                      <w:color w:val="000000"/>
                      <w:sz w:val="20"/>
                      <w:szCs w:val="20"/>
                    </w:rPr>
                  </w:rPrChange>
                </w:rPr>
                <w:t>Kelurahan Gilingan</w:t>
              </w:r>
            </w:ins>
          </w:p>
        </w:tc>
        <w:tc>
          <w:tcPr>
            <w:tcW w:w="3260" w:type="dxa"/>
            <w:tcBorders>
              <w:top w:val="nil"/>
              <w:left w:val="nil"/>
              <w:bottom w:val="single" w:sz="8" w:space="0" w:color="auto"/>
              <w:right w:val="single" w:sz="8" w:space="0" w:color="auto"/>
            </w:tcBorders>
            <w:shd w:val="clear" w:color="auto" w:fill="auto"/>
            <w:vAlign w:val="center"/>
            <w:hideMark/>
            <w:tcPrChange w:id="19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00B5D050" w14:textId="77777777" w:rsidR="0000362C" w:rsidRPr="0000362C" w:rsidRDefault="0000362C" w:rsidP="0000362C">
            <w:pPr>
              <w:spacing w:after="0" w:line="240" w:lineRule="auto"/>
              <w:rPr>
                <w:ins w:id="1923" w:author="Hari Laksono" w:date="2018-05-15T15:57:00Z"/>
                <w:rFonts w:ascii="Arial Narrow" w:eastAsia="Times New Roman" w:hAnsi="Arial Narrow" w:cs="Calibri"/>
                <w:color w:val="000000"/>
                <w:sz w:val="16"/>
                <w:szCs w:val="16"/>
                <w:rPrChange w:id="1924" w:author="Hari Laksono" w:date="2018-05-15T15:58:00Z">
                  <w:rPr>
                    <w:ins w:id="1925" w:author="Hari Laksono" w:date="2018-05-15T15:57:00Z"/>
                    <w:rFonts w:ascii="Arial Narrow" w:eastAsia="Times New Roman" w:hAnsi="Arial Narrow" w:cs="Calibri"/>
                    <w:color w:val="000000"/>
                    <w:sz w:val="20"/>
                    <w:szCs w:val="20"/>
                  </w:rPr>
                </w:rPrChange>
              </w:rPr>
            </w:pPr>
            <w:ins w:id="1926" w:author="Hari Laksono" w:date="2018-05-15T15:57:00Z">
              <w:r w:rsidRPr="0000362C">
                <w:rPr>
                  <w:rFonts w:ascii="Arial Narrow" w:eastAsia="Times New Roman" w:hAnsi="Arial Narrow" w:cs="Calibri"/>
                  <w:color w:val="000000"/>
                  <w:sz w:val="16"/>
                  <w:szCs w:val="16"/>
                  <w:rPrChange w:id="1927" w:author="Hari Laksono" w:date="2018-05-15T15:58:00Z">
                    <w:rPr>
                      <w:rFonts w:ascii="Arial Narrow" w:eastAsia="Times New Roman" w:hAnsi="Arial Narrow" w:cs="Calibri"/>
                      <w:color w:val="000000"/>
                      <w:sz w:val="20"/>
                      <w:szCs w:val="20"/>
                    </w:rPr>
                  </w:rPrChange>
                </w:rPr>
                <w:t>Kelurahan Gilingan</w:t>
              </w:r>
            </w:ins>
          </w:p>
        </w:tc>
      </w:tr>
      <w:tr w:rsidR="0000362C" w:rsidRPr="0000362C" w14:paraId="21BF2F5C" w14:textId="77777777" w:rsidTr="0000362C">
        <w:trPr>
          <w:trHeight w:val="20"/>
          <w:jc w:val="center"/>
          <w:ins w:id="1928" w:author="Hari Laksono" w:date="2018-05-15T15:57:00Z"/>
          <w:trPrChange w:id="19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9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143F5A31" w14:textId="77777777" w:rsidR="0000362C" w:rsidRPr="0000362C" w:rsidRDefault="0000362C" w:rsidP="0000362C">
            <w:pPr>
              <w:spacing w:after="0" w:line="240" w:lineRule="auto"/>
              <w:jc w:val="center"/>
              <w:rPr>
                <w:ins w:id="1931" w:author="Hari Laksono" w:date="2018-05-15T15:57:00Z"/>
                <w:rFonts w:ascii="Arial Narrow" w:eastAsia="Times New Roman" w:hAnsi="Arial Narrow" w:cs="Calibri"/>
                <w:color w:val="000000"/>
                <w:sz w:val="16"/>
                <w:szCs w:val="16"/>
                <w:rPrChange w:id="1932" w:author="Hari Laksono" w:date="2018-05-15T15:58:00Z">
                  <w:rPr>
                    <w:ins w:id="1933" w:author="Hari Laksono" w:date="2018-05-15T15:57:00Z"/>
                    <w:rFonts w:ascii="Arial Narrow" w:eastAsia="Times New Roman" w:hAnsi="Arial Narrow" w:cs="Calibri"/>
                    <w:color w:val="000000"/>
                    <w:sz w:val="20"/>
                    <w:szCs w:val="20"/>
                  </w:rPr>
                </w:rPrChange>
              </w:rPr>
            </w:pPr>
            <w:ins w:id="1934" w:author="Hari Laksono" w:date="2018-05-15T15:57:00Z">
              <w:r w:rsidRPr="0000362C">
                <w:rPr>
                  <w:rFonts w:ascii="Arial Narrow" w:eastAsia="Times New Roman" w:hAnsi="Arial Narrow" w:cs="Calibri"/>
                  <w:color w:val="000000"/>
                  <w:sz w:val="16"/>
                  <w:szCs w:val="16"/>
                  <w:rPrChange w:id="1935" w:author="Hari Laksono" w:date="2018-05-15T15:58:00Z">
                    <w:rPr>
                      <w:rFonts w:ascii="Arial Narrow" w:eastAsia="Times New Roman" w:hAnsi="Arial Narrow" w:cs="Calibri"/>
                      <w:color w:val="000000"/>
                      <w:sz w:val="20"/>
                      <w:szCs w:val="20"/>
                    </w:rPr>
                  </w:rPrChange>
                </w:rPr>
                <w:t>41</w:t>
              </w:r>
            </w:ins>
          </w:p>
        </w:tc>
        <w:tc>
          <w:tcPr>
            <w:tcW w:w="3241" w:type="dxa"/>
            <w:tcBorders>
              <w:top w:val="nil"/>
              <w:left w:val="nil"/>
              <w:bottom w:val="single" w:sz="8" w:space="0" w:color="auto"/>
              <w:right w:val="single" w:sz="8" w:space="0" w:color="auto"/>
            </w:tcBorders>
            <w:shd w:val="clear" w:color="auto" w:fill="auto"/>
            <w:vAlign w:val="center"/>
            <w:hideMark/>
            <w:tcPrChange w:id="19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5D73C4FE" w14:textId="77777777" w:rsidR="0000362C" w:rsidRPr="0000362C" w:rsidRDefault="0000362C" w:rsidP="0000362C">
            <w:pPr>
              <w:spacing w:after="0" w:line="240" w:lineRule="auto"/>
              <w:rPr>
                <w:ins w:id="1937" w:author="Hari Laksono" w:date="2018-05-15T15:57:00Z"/>
                <w:rFonts w:ascii="Arial Narrow" w:eastAsia="Times New Roman" w:hAnsi="Arial Narrow" w:cs="Calibri"/>
                <w:color w:val="000000"/>
                <w:sz w:val="16"/>
                <w:szCs w:val="16"/>
                <w:rPrChange w:id="1938" w:author="Hari Laksono" w:date="2018-05-15T15:58:00Z">
                  <w:rPr>
                    <w:ins w:id="1939" w:author="Hari Laksono" w:date="2018-05-15T15:57:00Z"/>
                    <w:rFonts w:ascii="Arial Narrow" w:eastAsia="Times New Roman" w:hAnsi="Arial Narrow" w:cs="Calibri"/>
                    <w:color w:val="000000"/>
                    <w:sz w:val="20"/>
                    <w:szCs w:val="20"/>
                  </w:rPr>
                </w:rPrChange>
              </w:rPr>
            </w:pPr>
            <w:ins w:id="1940" w:author="Hari Laksono" w:date="2018-05-15T15:57:00Z">
              <w:r w:rsidRPr="0000362C">
                <w:rPr>
                  <w:rFonts w:ascii="Arial Narrow" w:eastAsia="Times New Roman" w:hAnsi="Arial Narrow" w:cs="Calibri"/>
                  <w:color w:val="000000"/>
                  <w:sz w:val="16"/>
                  <w:szCs w:val="16"/>
                  <w:rPrChange w:id="1941" w:author="Hari Laksono" w:date="2018-05-15T15:58:00Z">
                    <w:rPr>
                      <w:rFonts w:ascii="Arial Narrow" w:eastAsia="Times New Roman" w:hAnsi="Arial Narrow" w:cs="Calibri"/>
                      <w:color w:val="000000"/>
                      <w:sz w:val="20"/>
                      <w:szCs w:val="20"/>
                    </w:rPr>
                  </w:rPrChange>
                </w:rPr>
                <w:t>Kelurahan Jagalan</w:t>
              </w:r>
            </w:ins>
          </w:p>
        </w:tc>
        <w:tc>
          <w:tcPr>
            <w:tcW w:w="3260" w:type="dxa"/>
            <w:tcBorders>
              <w:top w:val="nil"/>
              <w:left w:val="nil"/>
              <w:bottom w:val="single" w:sz="8" w:space="0" w:color="auto"/>
              <w:right w:val="single" w:sz="8" w:space="0" w:color="auto"/>
            </w:tcBorders>
            <w:shd w:val="clear" w:color="auto" w:fill="auto"/>
            <w:vAlign w:val="center"/>
            <w:hideMark/>
            <w:tcPrChange w:id="19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3D593125" w14:textId="77777777" w:rsidR="0000362C" w:rsidRPr="0000362C" w:rsidRDefault="0000362C" w:rsidP="0000362C">
            <w:pPr>
              <w:spacing w:after="0" w:line="240" w:lineRule="auto"/>
              <w:rPr>
                <w:ins w:id="1943" w:author="Hari Laksono" w:date="2018-05-15T15:57:00Z"/>
                <w:rFonts w:ascii="Arial Narrow" w:eastAsia="Times New Roman" w:hAnsi="Arial Narrow" w:cs="Calibri"/>
                <w:color w:val="000000"/>
                <w:sz w:val="16"/>
                <w:szCs w:val="16"/>
                <w:rPrChange w:id="1944" w:author="Hari Laksono" w:date="2018-05-15T15:58:00Z">
                  <w:rPr>
                    <w:ins w:id="1945" w:author="Hari Laksono" w:date="2018-05-15T15:57:00Z"/>
                    <w:rFonts w:ascii="Arial Narrow" w:eastAsia="Times New Roman" w:hAnsi="Arial Narrow" w:cs="Calibri"/>
                    <w:color w:val="000000"/>
                    <w:sz w:val="20"/>
                    <w:szCs w:val="20"/>
                  </w:rPr>
                </w:rPrChange>
              </w:rPr>
            </w:pPr>
            <w:ins w:id="1946" w:author="Hari Laksono" w:date="2018-05-15T15:57:00Z">
              <w:r w:rsidRPr="0000362C">
                <w:rPr>
                  <w:rFonts w:ascii="Arial Narrow" w:eastAsia="Times New Roman" w:hAnsi="Arial Narrow" w:cs="Calibri"/>
                  <w:color w:val="000000"/>
                  <w:sz w:val="16"/>
                  <w:szCs w:val="16"/>
                  <w:rPrChange w:id="1947" w:author="Hari Laksono" w:date="2018-05-15T15:58:00Z">
                    <w:rPr>
                      <w:rFonts w:ascii="Arial Narrow" w:eastAsia="Times New Roman" w:hAnsi="Arial Narrow" w:cs="Calibri"/>
                      <w:color w:val="000000"/>
                      <w:sz w:val="20"/>
                      <w:szCs w:val="20"/>
                    </w:rPr>
                  </w:rPrChange>
                </w:rPr>
                <w:t>Kelurahan Jagalan</w:t>
              </w:r>
            </w:ins>
          </w:p>
        </w:tc>
      </w:tr>
      <w:tr w:rsidR="0000362C" w:rsidRPr="0000362C" w14:paraId="45268417" w14:textId="77777777" w:rsidTr="0000362C">
        <w:trPr>
          <w:trHeight w:val="20"/>
          <w:jc w:val="center"/>
          <w:ins w:id="1948" w:author="Hari Laksono" w:date="2018-05-15T15:57:00Z"/>
          <w:trPrChange w:id="19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9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3E88AADF" w14:textId="77777777" w:rsidR="0000362C" w:rsidRPr="0000362C" w:rsidRDefault="0000362C" w:rsidP="0000362C">
            <w:pPr>
              <w:spacing w:after="0" w:line="240" w:lineRule="auto"/>
              <w:jc w:val="center"/>
              <w:rPr>
                <w:ins w:id="1951" w:author="Hari Laksono" w:date="2018-05-15T15:57:00Z"/>
                <w:rFonts w:ascii="Arial Narrow" w:eastAsia="Times New Roman" w:hAnsi="Arial Narrow" w:cs="Calibri"/>
                <w:color w:val="000000"/>
                <w:sz w:val="16"/>
                <w:szCs w:val="16"/>
                <w:rPrChange w:id="1952" w:author="Hari Laksono" w:date="2018-05-15T15:58:00Z">
                  <w:rPr>
                    <w:ins w:id="1953" w:author="Hari Laksono" w:date="2018-05-15T15:57:00Z"/>
                    <w:rFonts w:ascii="Arial Narrow" w:eastAsia="Times New Roman" w:hAnsi="Arial Narrow" w:cs="Calibri"/>
                    <w:color w:val="000000"/>
                    <w:sz w:val="20"/>
                    <w:szCs w:val="20"/>
                  </w:rPr>
                </w:rPrChange>
              </w:rPr>
            </w:pPr>
            <w:ins w:id="1954" w:author="Hari Laksono" w:date="2018-05-15T15:57:00Z">
              <w:r w:rsidRPr="0000362C">
                <w:rPr>
                  <w:rFonts w:ascii="Arial Narrow" w:eastAsia="Times New Roman" w:hAnsi="Arial Narrow" w:cs="Calibri"/>
                  <w:color w:val="000000"/>
                  <w:sz w:val="16"/>
                  <w:szCs w:val="16"/>
                  <w:rPrChange w:id="1955" w:author="Hari Laksono" w:date="2018-05-15T15:58:00Z">
                    <w:rPr>
                      <w:rFonts w:ascii="Arial Narrow" w:eastAsia="Times New Roman" w:hAnsi="Arial Narrow" w:cs="Calibri"/>
                      <w:color w:val="000000"/>
                      <w:sz w:val="20"/>
                      <w:szCs w:val="20"/>
                    </w:rPr>
                  </w:rPrChange>
                </w:rPr>
                <w:t>42</w:t>
              </w:r>
            </w:ins>
          </w:p>
        </w:tc>
        <w:tc>
          <w:tcPr>
            <w:tcW w:w="3241" w:type="dxa"/>
            <w:tcBorders>
              <w:top w:val="nil"/>
              <w:left w:val="nil"/>
              <w:bottom w:val="single" w:sz="8" w:space="0" w:color="auto"/>
              <w:right w:val="single" w:sz="8" w:space="0" w:color="auto"/>
            </w:tcBorders>
            <w:shd w:val="clear" w:color="auto" w:fill="auto"/>
            <w:vAlign w:val="center"/>
            <w:hideMark/>
            <w:tcPrChange w:id="19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1C100DAC" w14:textId="77777777" w:rsidR="0000362C" w:rsidRPr="0000362C" w:rsidRDefault="0000362C" w:rsidP="0000362C">
            <w:pPr>
              <w:spacing w:after="0" w:line="240" w:lineRule="auto"/>
              <w:rPr>
                <w:ins w:id="1957" w:author="Hari Laksono" w:date="2018-05-15T15:57:00Z"/>
                <w:rFonts w:ascii="Arial Narrow" w:eastAsia="Times New Roman" w:hAnsi="Arial Narrow" w:cs="Calibri"/>
                <w:color w:val="000000"/>
                <w:sz w:val="16"/>
                <w:szCs w:val="16"/>
                <w:rPrChange w:id="1958" w:author="Hari Laksono" w:date="2018-05-15T15:58:00Z">
                  <w:rPr>
                    <w:ins w:id="1959" w:author="Hari Laksono" w:date="2018-05-15T15:57:00Z"/>
                    <w:rFonts w:ascii="Arial Narrow" w:eastAsia="Times New Roman" w:hAnsi="Arial Narrow" w:cs="Calibri"/>
                    <w:color w:val="000000"/>
                    <w:sz w:val="20"/>
                    <w:szCs w:val="20"/>
                  </w:rPr>
                </w:rPrChange>
              </w:rPr>
            </w:pPr>
            <w:ins w:id="1960" w:author="Hari Laksono" w:date="2018-05-15T15:57:00Z">
              <w:r w:rsidRPr="0000362C">
                <w:rPr>
                  <w:rFonts w:ascii="Arial Narrow" w:eastAsia="Times New Roman" w:hAnsi="Arial Narrow" w:cs="Calibri"/>
                  <w:color w:val="000000"/>
                  <w:sz w:val="16"/>
                  <w:szCs w:val="16"/>
                  <w:rPrChange w:id="1961" w:author="Hari Laksono" w:date="2018-05-15T15:58:00Z">
                    <w:rPr>
                      <w:rFonts w:ascii="Arial Narrow" w:eastAsia="Times New Roman" w:hAnsi="Arial Narrow" w:cs="Calibri"/>
                      <w:color w:val="000000"/>
                      <w:sz w:val="20"/>
                      <w:szCs w:val="20"/>
                    </w:rPr>
                  </w:rPrChange>
                </w:rPr>
                <w:t>Kelurahan Jajar</w:t>
              </w:r>
            </w:ins>
          </w:p>
        </w:tc>
        <w:tc>
          <w:tcPr>
            <w:tcW w:w="3260" w:type="dxa"/>
            <w:tcBorders>
              <w:top w:val="nil"/>
              <w:left w:val="nil"/>
              <w:bottom w:val="single" w:sz="8" w:space="0" w:color="auto"/>
              <w:right w:val="single" w:sz="8" w:space="0" w:color="auto"/>
            </w:tcBorders>
            <w:shd w:val="clear" w:color="auto" w:fill="auto"/>
            <w:vAlign w:val="center"/>
            <w:hideMark/>
            <w:tcPrChange w:id="19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2EE93F1A" w14:textId="77777777" w:rsidR="0000362C" w:rsidRPr="0000362C" w:rsidRDefault="0000362C" w:rsidP="0000362C">
            <w:pPr>
              <w:spacing w:after="0" w:line="240" w:lineRule="auto"/>
              <w:rPr>
                <w:ins w:id="1963" w:author="Hari Laksono" w:date="2018-05-15T15:57:00Z"/>
                <w:rFonts w:ascii="Arial Narrow" w:eastAsia="Times New Roman" w:hAnsi="Arial Narrow" w:cs="Calibri"/>
                <w:color w:val="000000"/>
                <w:sz w:val="16"/>
                <w:szCs w:val="16"/>
                <w:rPrChange w:id="1964" w:author="Hari Laksono" w:date="2018-05-15T15:58:00Z">
                  <w:rPr>
                    <w:ins w:id="1965" w:author="Hari Laksono" w:date="2018-05-15T15:57:00Z"/>
                    <w:rFonts w:ascii="Arial Narrow" w:eastAsia="Times New Roman" w:hAnsi="Arial Narrow" w:cs="Calibri"/>
                    <w:color w:val="000000"/>
                    <w:sz w:val="20"/>
                    <w:szCs w:val="20"/>
                  </w:rPr>
                </w:rPrChange>
              </w:rPr>
            </w:pPr>
            <w:ins w:id="1966" w:author="Hari Laksono" w:date="2018-05-15T15:57:00Z">
              <w:r w:rsidRPr="0000362C">
                <w:rPr>
                  <w:rFonts w:ascii="Arial Narrow" w:eastAsia="Times New Roman" w:hAnsi="Arial Narrow" w:cs="Calibri"/>
                  <w:color w:val="000000"/>
                  <w:sz w:val="16"/>
                  <w:szCs w:val="16"/>
                  <w:rPrChange w:id="1967" w:author="Hari Laksono" w:date="2018-05-15T15:58:00Z">
                    <w:rPr>
                      <w:rFonts w:ascii="Arial Narrow" w:eastAsia="Times New Roman" w:hAnsi="Arial Narrow" w:cs="Calibri"/>
                      <w:color w:val="000000"/>
                      <w:sz w:val="20"/>
                      <w:szCs w:val="20"/>
                    </w:rPr>
                  </w:rPrChange>
                </w:rPr>
                <w:t>Kelurahan Jajar</w:t>
              </w:r>
            </w:ins>
          </w:p>
        </w:tc>
      </w:tr>
      <w:tr w:rsidR="0000362C" w:rsidRPr="0000362C" w14:paraId="769CE154" w14:textId="77777777" w:rsidTr="0000362C">
        <w:trPr>
          <w:trHeight w:val="20"/>
          <w:jc w:val="center"/>
          <w:ins w:id="1968" w:author="Hari Laksono" w:date="2018-05-15T15:57:00Z"/>
          <w:trPrChange w:id="19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9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71A6304F" w14:textId="77777777" w:rsidR="0000362C" w:rsidRPr="0000362C" w:rsidRDefault="0000362C" w:rsidP="0000362C">
            <w:pPr>
              <w:spacing w:after="0" w:line="240" w:lineRule="auto"/>
              <w:jc w:val="center"/>
              <w:rPr>
                <w:ins w:id="1971" w:author="Hari Laksono" w:date="2018-05-15T15:57:00Z"/>
                <w:rFonts w:ascii="Arial Narrow" w:eastAsia="Times New Roman" w:hAnsi="Arial Narrow" w:cs="Calibri"/>
                <w:color w:val="000000"/>
                <w:sz w:val="16"/>
                <w:szCs w:val="16"/>
                <w:rPrChange w:id="1972" w:author="Hari Laksono" w:date="2018-05-15T15:58:00Z">
                  <w:rPr>
                    <w:ins w:id="1973" w:author="Hari Laksono" w:date="2018-05-15T15:57:00Z"/>
                    <w:rFonts w:ascii="Arial Narrow" w:eastAsia="Times New Roman" w:hAnsi="Arial Narrow" w:cs="Calibri"/>
                    <w:color w:val="000000"/>
                    <w:sz w:val="20"/>
                    <w:szCs w:val="20"/>
                  </w:rPr>
                </w:rPrChange>
              </w:rPr>
            </w:pPr>
            <w:ins w:id="1974" w:author="Hari Laksono" w:date="2018-05-15T15:57:00Z">
              <w:r w:rsidRPr="0000362C">
                <w:rPr>
                  <w:rFonts w:ascii="Arial Narrow" w:eastAsia="Times New Roman" w:hAnsi="Arial Narrow" w:cs="Calibri"/>
                  <w:color w:val="000000"/>
                  <w:sz w:val="16"/>
                  <w:szCs w:val="16"/>
                  <w:rPrChange w:id="1975" w:author="Hari Laksono" w:date="2018-05-15T15:58:00Z">
                    <w:rPr>
                      <w:rFonts w:ascii="Arial Narrow" w:eastAsia="Times New Roman" w:hAnsi="Arial Narrow" w:cs="Calibri"/>
                      <w:color w:val="000000"/>
                      <w:sz w:val="20"/>
                      <w:szCs w:val="20"/>
                    </w:rPr>
                  </w:rPrChange>
                </w:rPr>
                <w:t>43</w:t>
              </w:r>
            </w:ins>
          </w:p>
        </w:tc>
        <w:tc>
          <w:tcPr>
            <w:tcW w:w="3241" w:type="dxa"/>
            <w:tcBorders>
              <w:top w:val="nil"/>
              <w:left w:val="nil"/>
              <w:bottom w:val="single" w:sz="8" w:space="0" w:color="auto"/>
              <w:right w:val="single" w:sz="8" w:space="0" w:color="auto"/>
            </w:tcBorders>
            <w:shd w:val="clear" w:color="auto" w:fill="auto"/>
            <w:vAlign w:val="center"/>
            <w:hideMark/>
            <w:tcPrChange w:id="19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0F982B42" w14:textId="77777777" w:rsidR="0000362C" w:rsidRPr="0000362C" w:rsidRDefault="0000362C" w:rsidP="0000362C">
            <w:pPr>
              <w:spacing w:after="0" w:line="240" w:lineRule="auto"/>
              <w:rPr>
                <w:ins w:id="1977" w:author="Hari Laksono" w:date="2018-05-15T15:57:00Z"/>
                <w:rFonts w:ascii="Arial Narrow" w:eastAsia="Times New Roman" w:hAnsi="Arial Narrow" w:cs="Calibri"/>
                <w:color w:val="000000"/>
                <w:sz w:val="16"/>
                <w:szCs w:val="16"/>
                <w:rPrChange w:id="1978" w:author="Hari Laksono" w:date="2018-05-15T15:58:00Z">
                  <w:rPr>
                    <w:ins w:id="1979" w:author="Hari Laksono" w:date="2018-05-15T15:57:00Z"/>
                    <w:rFonts w:ascii="Arial Narrow" w:eastAsia="Times New Roman" w:hAnsi="Arial Narrow" w:cs="Calibri"/>
                    <w:color w:val="000000"/>
                    <w:sz w:val="20"/>
                    <w:szCs w:val="20"/>
                  </w:rPr>
                </w:rPrChange>
              </w:rPr>
            </w:pPr>
            <w:ins w:id="1980" w:author="Hari Laksono" w:date="2018-05-15T15:57:00Z">
              <w:r w:rsidRPr="0000362C">
                <w:rPr>
                  <w:rFonts w:ascii="Arial Narrow" w:eastAsia="Times New Roman" w:hAnsi="Arial Narrow" w:cs="Calibri"/>
                  <w:color w:val="000000"/>
                  <w:sz w:val="16"/>
                  <w:szCs w:val="16"/>
                  <w:rPrChange w:id="1981" w:author="Hari Laksono" w:date="2018-05-15T15:58:00Z">
                    <w:rPr>
                      <w:rFonts w:ascii="Arial Narrow" w:eastAsia="Times New Roman" w:hAnsi="Arial Narrow" w:cs="Calibri"/>
                      <w:color w:val="000000"/>
                      <w:sz w:val="20"/>
                      <w:szCs w:val="20"/>
                    </w:rPr>
                  </w:rPrChange>
                </w:rPr>
                <w:t>Kelurahan Jayengan</w:t>
              </w:r>
            </w:ins>
          </w:p>
        </w:tc>
        <w:tc>
          <w:tcPr>
            <w:tcW w:w="3260" w:type="dxa"/>
            <w:tcBorders>
              <w:top w:val="nil"/>
              <w:left w:val="nil"/>
              <w:bottom w:val="single" w:sz="8" w:space="0" w:color="auto"/>
              <w:right w:val="single" w:sz="8" w:space="0" w:color="auto"/>
            </w:tcBorders>
            <w:shd w:val="clear" w:color="auto" w:fill="auto"/>
            <w:vAlign w:val="center"/>
            <w:hideMark/>
            <w:tcPrChange w:id="19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5BC02D76" w14:textId="77777777" w:rsidR="0000362C" w:rsidRPr="0000362C" w:rsidRDefault="0000362C" w:rsidP="0000362C">
            <w:pPr>
              <w:spacing w:after="0" w:line="240" w:lineRule="auto"/>
              <w:rPr>
                <w:ins w:id="1983" w:author="Hari Laksono" w:date="2018-05-15T15:57:00Z"/>
                <w:rFonts w:ascii="Arial Narrow" w:eastAsia="Times New Roman" w:hAnsi="Arial Narrow" w:cs="Calibri"/>
                <w:color w:val="000000"/>
                <w:sz w:val="16"/>
                <w:szCs w:val="16"/>
                <w:rPrChange w:id="1984" w:author="Hari Laksono" w:date="2018-05-15T15:58:00Z">
                  <w:rPr>
                    <w:ins w:id="1985" w:author="Hari Laksono" w:date="2018-05-15T15:57:00Z"/>
                    <w:rFonts w:ascii="Arial Narrow" w:eastAsia="Times New Roman" w:hAnsi="Arial Narrow" w:cs="Calibri"/>
                    <w:color w:val="000000"/>
                    <w:sz w:val="20"/>
                    <w:szCs w:val="20"/>
                  </w:rPr>
                </w:rPrChange>
              </w:rPr>
            </w:pPr>
            <w:ins w:id="1986" w:author="Hari Laksono" w:date="2018-05-15T15:57:00Z">
              <w:r w:rsidRPr="0000362C">
                <w:rPr>
                  <w:rFonts w:ascii="Arial Narrow" w:eastAsia="Times New Roman" w:hAnsi="Arial Narrow" w:cs="Calibri"/>
                  <w:color w:val="000000"/>
                  <w:sz w:val="16"/>
                  <w:szCs w:val="16"/>
                  <w:rPrChange w:id="1987" w:author="Hari Laksono" w:date="2018-05-15T15:58:00Z">
                    <w:rPr>
                      <w:rFonts w:ascii="Arial Narrow" w:eastAsia="Times New Roman" w:hAnsi="Arial Narrow" w:cs="Calibri"/>
                      <w:color w:val="000000"/>
                      <w:sz w:val="20"/>
                      <w:szCs w:val="20"/>
                    </w:rPr>
                  </w:rPrChange>
                </w:rPr>
                <w:t>Kelurahan Jayengan</w:t>
              </w:r>
            </w:ins>
          </w:p>
        </w:tc>
      </w:tr>
      <w:tr w:rsidR="0000362C" w:rsidRPr="0000362C" w14:paraId="6B7D7B62" w14:textId="77777777" w:rsidTr="0000362C">
        <w:trPr>
          <w:trHeight w:val="20"/>
          <w:jc w:val="center"/>
          <w:ins w:id="1988" w:author="Hari Laksono" w:date="2018-05-15T15:57:00Z"/>
          <w:trPrChange w:id="19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19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7B7D4F12" w14:textId="77777777" w:rsidR="0000362C" w:rsidRPr="0000362C" w:rsidRDefault="0000362C" w:rsidP="0000362C">
            <w:pPr>
              <w:spacing w:after="0" w:line="240" w:lineRule="auto"/>
              <w:jc w:val="center"/>
              <w:rPr>
                <w:ins w:id="1991" w:author="Hari Laksono" w:date="2018-05-15T15:57:00Z"/>
                <w:rFonts w:ascii="Arial Narrow" w:eastAsia="Times New Roman" w:hAnsi="Arial Narrow" w:cs="Calibri"/>
                <w:color w:val="000000"/>
                <w:sz w:val="16"/>
                <w:szCs w:val="16"/>
                <w:rPrChange w:id="1992" w:author="Hari Laksono" w:date="2018-05-15T15:58:00Z">
                  <w:rPr>
                    <w:ins w:id="1993" w:author="Hari Laksono" w:date="2018-05-15T15:57:00Z"/>
                    <w:rFonts w:ascii="Arial Narrow" w:eastAsia="Times New Roman" w:hAnsi="Arial Narrow" w:cs="Calibri"/>
                    <w:color w:val="000000"/>
                    <w:sz w:val="20"/>
                    <w:szCs w:val="20"/>
                  </w:rPr>
                </w:rPrChange>
              </w:rPr>
            </w:pPr>
            <w:ins w:id="1994" w:author="Hari Laksono" w:date="2018-05-15T15:57:00Z">
              <w:r w:rsidRPr="0000362C">
                <w:rPr>
                  <w:rFonts w:ascii="Arial Narrow" w:eastAsia="Times New Roman" w:hAnsi="Arial Narrow" w:cs="Calibri"/>
                  <w:color w:val="000000"/>
                  <w:sz w:val="16"/>
                  <w:szCs w:val="16"/>
                  <w:rPrChange w:id="1995" w:author="Hari Laksono" w:date="2018-05-15T15:58:00Z">
                    <w:rPr>
                      <w:rFonts w:ascii="Arial Narrow" w:eastAsia="Times New Roman" w:hAnsi="Arial Narrow" w:cs="Calibri"/>
                      <w:color w:val="000000"/>
                      <w:sz w:val="20"/>
                      <w:szCs w:val="20"/>
                    </w:rPr>
                  </w:rPrChange>
                </w:rPr>
                <w:t>44</w:t>
              </w:r>
            </w:ins>
          </w:p>
        </w:tc>
        <w:tc>
          <w:tcPr>
            <w:tcW w:w="3241" w:type="dxa"/>
            <w:tcBorders>
              <w:top w:val="nil"/>
              <w:left w:val="nil"/>
              <w:bottom w:val="single" w:sz="8" w:space="0" w:color="auto"/>
              <w:right w:val="single" w:sz="8" w:space="0" w:color="auto"/>
            </w:tcBorders>
            <w:shd w:val="clear" w:color="auto" w:fill="auto"/>
            <w:vAlign w:val="center"/>
            <w:hideMark/>
            <w:tcPrChange w:id="19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114F539D" w14:textId="77777777" w:rsidR="0000362C" w:rsidRPr="0000362C" w:rsidRDefault="0000362C" w:rsidP="0000362C">
            <w:pPr>
              <w:spacing w:after="0" w:line="240" w:lineRule="auto"/>
              <w:rPr>
                <w:ins w:id="1997" w:author="Hari Laksono" w:date="2018-05-15T15:57:00Z"/>
                <w:rFonts w:ascii="Arial Narrow" w:eastAsia="Times New Roman" w:hAnsi="Arial Narrow" w:cs="Calibri"/>
                <w:color w:val="000000"/>
                <w:sz w:val="16"/>
                <w:szCs w:val="16"/>
                <w:rPrChange w:id="1998" w:author="Hari Laksono" w:date="2018-05-15T15:58:00Z">
                  <w:rPr>
                    <w:ins w:id="1999" w:author="Hari Laksono" w:date="2018-05-15T15:57:00Z"/>
                    <w:rFonts w:ascii="Arial Narrow" w:eastAsia="Times New Roman" w:hAnsi="Arial Narrow" w:cs="Calibri"/>
                    <w:color w:val="000000"/>
                    <w:sz w:val="20"/>
                    <w:szCs w:val="20"/>
                  </w:rPr>
                </w:rPrChange>
              </w:rPr>
            </w:pPr>
            <w:ins w:id="2000" w:author="Hari Laksono" w:date="2018-05-15T15:57:00Z">
              <w:r w:rsidRPr="0000362C">
                <w:rPr>
                  <w:rFonts w:ascii="Arial Narrow" w:eastAsia="Times New Roman" w:hAnsi="Arial Narrow" w:cs="Calibri"/>
                  <w:color w:val="000000"/>
                  <w:sz w:val="16"/>
                  <w:szCs w:val="16"/>
                  <w:rPrChange w:id="2001" w:author="Hari Laksono" w:date="2018-05-15T15:58:00Z">
                    <w:rPr>
                      <w:rFonts w:ascii="Arial Narrow" w:eastAsia="Times New Roman" w:hAnsi="Arial Narrow" w:cs="Calibri"/>
                      <w:color w:val="000000"/>
                      <w:sz w:val="20"/>
                      <w:szCs w:val="20"/>
                    </w:rPr>
                  </w:rPrChange>
                </w:rPr>
                <w:t>Kelurahan Jebres</w:t>
              </w:r>
            </w:ins>
          </w:p>
        </w:tc>
        <w:tc>
          <w:tcPr>
            <w:tcW w:w="3260" w:type="dxa"/>
            <w:tcBorders>
              <w:top w:val="nil"/>
              <w:left w:val="nil"/>
              <w:bottom w:val="single" w:sz="8" w:space="0" w:color="auto"/>
              <w:right w:val="single" w:sz="8" w:space="0" w:color="auto"/>
            </w:tcBorders>
            <w:shd w:val="clear" w:color="auto" w:fill="auto"/>
            <w:vAlign w:val="center"/>
            <w:hideMark/>
            <w:tcPrChange w:id="20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2B475B12" w14:textId="77777777" w:rsidR="0000362C" w:rsidRPr="0000362C" w:rsidRDefault="0000362C" w:rsidP="0000362C">
            <w:pPr>
              <w:spacing w:after="0" w:line="240" w:lineRule="auto"/>
              <w:rPr>
                <w:ins w:id="2003" w:author="Hari Laksono" w:date="2018-05-15T15:57:00Z"/>
                <w:rFonts w:ascii="Arial Narrow" w:eastAsia="Times New Roman" w:hAnsi="Arial Narrow" w:cs="Calibri"/>
                <w:color w:val="000000"/>
                <w:sz w:val="16"/>
                <w:szCs w:val="16"/>
                <w:rPrChange w:id="2004" w:author="Hari Laksono" w:date="2018-05-15T15:58:00Z">
                  <w:rPr>
                    <w:ins w:id="2005" w:author="Hari Laksono" w:date="2018-05-15T15:57:00Z"/>
                    <w:rFonts w:ascii="Arial Narrow" w:eastAsia="Times New Roman" w:hAnsi="Arial Narrow" w:cs="Calibri"/>
                    <w:color w:val="000000"/>
                    <w:sz w:val="20"/>
                    <w:szCs w:val="20"/>
                  </w:rPr>
                </w:rPrChange>
              </w:rPr>
            </w:pPr>
            <w:ins w:id="2006" w:author="Hari Laksono" w:date="2018-05-15T15:57:00Z">
              <w:r w:rsidRPr="0000362C">
                <w:rPr>
                  <w:rFonts w:ascii="Arial Narrow" w:eastAsia="Times New Roman" w:hAnsi="Arial Narrow" w:cs="Calibri"/>
                  <w:color w:val="000000"/>
                  <w:sz w:val="16"/>
                  <w:szCs w:val="16"/>
                  <w:rPrChange w:id="2007" w:author="Hari Laksono" w:date="2018-05-15T15:58:00Z">
                    <w:rPr>
                      <w:rFonts w:ascii="Arial Narrow" w:eastAsia="Times New Roman" w:hAnsi="Arial Narrow" w:cs="Calibri"/>
                      <w:color w:val="000000"/>
                      <w:sz w:val="20"/>
                      <w:szCs w:val="20"/>
                    </w:rPr>
                  </w:rPrChange>
                </w:rPr>
                <w:t>Kelurahan Jebres</w:t>
              </w:r>
            </w:ins>
          </w:p>
        </w:tc>
      </w:tr>
      <w:tr w:rsidR="0000362C" w:rsidRPr="0000362C" w14:paraId="00035F39" w14:textId="77777777" w:rsidTr="0000362C">
        <w:trPr>
          <w:trHeight w:val="20"/>
          <w:jc w:val="center"/>
          <w:ins w:id="2008" w:author="Hari Laksono" w:date="2018-05-15T15:57:00Z"/>
          <w:trPrChange w:id="20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0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7F34122" w14:textId="77777777" w:rsidR="0000362C" w:rsidRPr="0000362C" w:rsidRDefault="0000362C" w:rsidP="0000362C">
            <w:pPr>
              <w:spacing w:after="0" w:line="240" w:lineRule="auto"/>
              <w:jc w:val="center"/>
              <w:rPr>
                <w:ins w:id="2011" w:author="Hari Laksono" w:date="2018-05-15T15:57:00Z"/>
                <w:rFonts w:ascii="Arial Narrow" w:eastAsia="Times New Roman" w:hAnsi="Arial Narrow" w:cs="Calibri"/>
                <w:color w:val="000000"/>
                <w:sz w:val="16"/>
                <w:szCs w:val="16"/>
                <w:rPrChange w:id="2012" w:author="Hari Laksono" w:date="2018-05-15T15:58:00Z">
                  <w:rPr>
                    <w:ins w:id="2013" w:author="Hari Laksono" w:date="2018-05-15T15:57:00Z"/>
                    <w:rFonts w:ascii="Arial Narrow" w:eastAsia="Times New Roman" w:hAnsi="Arial Narrow" w:cs="Calibri"/>
                    <w:color w:val="000000"/>
                    <w:sz w:val="20"/>
                    <w:szCs w:val="20"/>
                  </w:rPr>
                </w:rPrChange>
              </w:rPr>
            </w:pPr>
            <w:ins w:id="2014" w:author="Hari Laksono" w:date="2018-05-15T15:57:00Z">
              <w:r w:rsidRPr="0000362C">
                <w:rPr>
                  <w:rFonts w:ascii="Arial Narrow" w:eastAsia="Times New Roman" w:hAnsi="Arial Narrow" w:cs="Calibri"/>
                  <w:color w:val="000000"/>
                  <w:sz w:val="16"/>
                  <w:szCs w:val="16"/>
                  <w:rPrChange w:id="2015" w:author="Hari Laksono" w:date="2018-05-15T15:58:00Z">
                    <w:rPr>
                      <w:rFonts w:ascii="Arial Narrow" w:eastAsia="Times New Roman" w:hAnsi="Arial Narrow" w:cs="Calibri"/>
                      <w:color w:val="000000"/>
                      <w:sz w:val="20"/>
                      <w:szCs w:val="20"/>
                    </w:rPr>
                  </w:rPrChange>
                </w:rPr>
                <w:lastRenderedPageBreak/>
                <w:t>45</w:t>
              </w:r>
            </w:ins>
          </w:p>
        </w:tc>
        <w:tc>
          <w:tcPr>
            <w:tcW w:w="3241" w:type="dxa"/>
            <w:tcBorders>
              <w:top w:val="nil"/>
              <w:left w:val="nil"/>
              <w:bottom w:val="single" w:sz="8" w:space="0" w:color="auto"/>
              <w:right w:val="single" w:sz="8" w:space="0" w:color="auto"/>
            </w:tcBorders>
            <w:shd w:val="clear" w:color="auto" w:fill="auto"/>
            <w:vAlign w:val="center"/>
            <w:hideMark/>
            <w:tcPrChange w:id="20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5A1689CB" w14:textId="77777777" w:rsidR="0000362C" w:rsidRPr="0000362C" w:rsidRDefault="0000362C" w:rsidP="0000362C">
            <w:pPr>
              <w:spacing w:after="0" w:line="240" w:lineRule="auto"/>
              <w:rPr>
                <w:ins w:id="2017" w:author="Hari Laksono" w:date="2018-05-15T15:57:00Z"/>
                <w:rFonts w:ascii="Arial Narrow" w:eastAsia="Times New Roman" w:hAnsi="Arial Narrow" w:cs="Calibri"/>
                <w:color w:val="000000"/>
                <w:sz w:val="16"/>
                <w:szCs w:val="16"/>
                <w:rPrChange w:id="2018" w:author="Hari Laksono" w:date="2018-05-15T15:58:00Z">
                  <w:rPr>
                    <w:ins w:id="2019" w:author="Hari Laksono" w:date="2018-05-15T15:57:00Z"/>
                    <w:rFonts w:ascii="Arial Narrow" w:eastAsia="Times New Roman" w:hAnsi="Arial Narrow" w:cs="Calibri"/>
                    <w:color w:val="000000"/>
                    <w:sz w:val="20"/>
                    <w:szCs w:val="20"/>
                  </w:rPr>
                </w:rPrChange>
              </w:rPr>
            </w:pPr>
            <w:ins w:id="2020" w:author="Hari Laksono" w:date="2018-05-15T15:57:00Z">
              <w:r w:rsidRPr="0000362C">
                <w:rPr>
                  <w:rFonts w:ascii="Arial Narrow" w:eastAsia="Times New Roman" w:hAnsi="Arial Narrow" w:cs="Calibri"/>
                  <w:color w:val="000000"/>
                  <w:sz w:val="16"/>
                  <w:szCs w:val="16"/>
                  <w:rPrChange w:id="2021" w:author="Hari Laksono" w:date="2018-05-15T15:58:00Z">
                    <w:rPr>
                      <w:rFonts w:ascii="Arial Narrow" w:eastAsia="Times New Roman" w:hAnsi="Arial Narrow" w:cs="Calibri"/>
                      <w:color w:val="000000"/>
                      <w:sz w:val="20"/>
                      <w:szCs w:val="20"/>
                    </w:rPr>
                  </w:rPrChange>
                </w:rPr>
                <w:t>Kelurahan Joyosuran</w:t>
              </w:r>
            </w:ins>
          </w:p>
        </w:tc>
        <w:tc>
          <w:tcPr>
            <w:tcW w:w="3260" w:type="dxa"/>
            <w:tcBorders>
              <w:top w:val="nil"/>
              <w:left w:val="nil"/>
              <w:bottom w:val="single" w:sz="8" w:space="0" w:color="auto"/>
              <w:right w:val="single" w:sz="8" w:space="0" w:color="auto"/>
            </w:tcBorders>
            <w:shd w:val="clear" w:color="auto" w:fill="auto"/>
            <w:vAlign w:val="center"/>
            <w:hideMark/>
            <w:tcPrChange w:id="20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2DB125C9" w14:textId="77777777" w:rsidR="0000362C" w:rsidRPr="0000362C" w:rsidRDefault="0000362C" w:rsidP="0000362C">
            <w:pPr>
              <w:spacing w:after="0" w:line="240" w:lineRule="auto"/>
              <w:rPr>
                <w:ins w:id="2023" w:author="Hari Laksono" w:date="2018-05-15T15:57:00Z"/>
                <w:rFonts w:ascii="Arial Narrow" w:eastAsia="Times New Roman" w:hAnsi="Arial Narrow" w:cs="Calibri"/>
                <w:color w:val="000000"/>
                <w:sz w:val="16"/>
                <w:szCs w:val="16"/>
                <w:rPrChange w:id="2024" w:author="Hari Laksono" w:date="2018-05-15T15:58:00Z">
                  <w:rPr>
                    <w:ins w:id="2025" w:author="Hari Laksono" w:date="2018-05-15T15:57:00Z"/>
                    <w:rFonts w:ascii="Arial Narrow" w:eastAsia="Times New Roman" w:hAnsi="Arial Narrow" w:cs="Calibri"/>
                    <w:color w:val="000000"/>
                    <w:sz w:val="20"/>
                    <w:szCs w:val="20"/>
                  </w:rPr>
                </w:rPrChange>
              </w:rPr>
            </w:pPr>
            <w:ins w:id="2026" w:author="Hari Laksono" w:date="2018-05-15T15:57:00Z">
              <w:r w:rsidRPr="0000362C">
                <w:rPr>
                  <w:rFonts w:ascii="Arial Narrow" w:eastAsia="Times New Roman" w:hAnsi="Arial Narrow" w:cs="Calibri"/>
                  <w:color w:val="000000"/>
                  <w:sz w:val="16"/>
                  <w:szCs w:val="16"/>
                  <w:rPrChange w:id="2027" w:author="Hari Laksono" w:date="2018-05-15T15:58:00Z">
                    <w:rPr>
                      <w:rFonts w:ascii="Arial Narrow" w:eastAsia="Times New Roman" w:hAnsi="Arial Narrow" w:cs="Calibri"/>
                      <w:color w:val="000000"/>
                      <w:sz w:val="20"/>
                      <w:szCs w:val="20"/>
                    </w:rPr>
                  </w:rPrChange>
                </w:rPr>
                <w:t>Kelurahan Joyosuran</w:t>
              </w:r>
            </w:ins>
          </w:p>
        </w:tc>
      </w:tr>
      <w:tr w:rsidR="0000362C" w:rsidRPr="0000362C" w14:paraId="2110212A" w14:textId="77777777" w:rsidTr="0000362C">
        <w:trPr>
          <w:trHeight w:val="20"/>
          <w:jc w:val="center"/>
          <w:ins w:id="2028" w:author="Hari Laksono" w:date="2018-05-15T15:57:00Z"/>
          <w:trPrChange w:id="20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0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1C68C0F6" w14:textId="77777777" w:rsidR="0000362C" w:rsidRPr="0000362C" w:rsidRDefault="0000362C" w:rsidP="0000362C">
            <w:pPr>
              <w:spacing w:after="0" w:line="240" w:lineRule="auto"/>
              <w:jc w:val="center"/>
              <w:rPr>
                <w:ins w:id="2031" w:author="Hari Laksono" w:date="2018-05-15T15:57:00Z"/>
                <w:rFonts w:ascii="Arial Narrow" w:eastAsia="Times New Roman" w:hAnsi="Arial Narrow" w:cs="Calibri"/>
                <w:color w:val="000000"/>
                <w:sz w:val="16"/>
                <w:szCs w:val="16"/>
                <w:rPrChange w:id="2032" w:author="Hari Laksono" w:date="2018-05-15T15:58:00Z">
                  <w:rPr>
                    <w:ins w:id="2033" w:author="Hari Laksono" w:date="2018-05-15T15:57:00Z"/>
                    <w:rFonts w:ascii="Arial Narrow" w:eastAsia="Times New Roman" w:hAnsi="Arial Narrow" w:cs="Calibri"/>
                    <w:color w:val="000000"/>
                    <w:sz w:val="20"/>
                    <w:szCs w:val="20"/>
                  </w:rPr>
                </w:rPrChange>
              </w:rPr>
            </w:pPr>
            <w:ins w:id="2034" w:author="Hari Laksono" w:date="2018-05-15T15:57:00Z">
              <w:r w:rsidRPr="0000362C">
                <w:rPr>
                  <w:rFonts w:ascii="Arial Narrow" w:eastAsia="Times New Roman" w:hAnsi="Arial Narrow" w:cs="Calibri"/>
                  <w:color w:val="000000"/>
                  <w:sz w:val="16"/>
                  <w:szCs w:val="16"/>
                  <w:rPrChange w:id="2035" w:author="Hari Laksono" w:date="2018-05-15T15:58:00Z">
                    <w:rPr>
                      <w:rFonts w:ascii="Arial Narrow" w:eastAsia="Times New Roman" w:hAnsi="Arial Narrow" w:cs="Calibri"/>
                      <w:color w:val="000000"/>
                      <w:sz w:val="20"/>
                      <w:szCs w:val="20"/>
                    </w:rPr>
                  </w:rPrChange>
                </w:rPr>
                <w:t>46</w:t>
              </w:r>
            </w:ins>
          </w:p>
        </w:tc>
        <w:tc>
          <w:tcPr>
            <w:tcW w:w="3241" w:type="dxa"/>
            <w:tcBorders>
              <w:top w:val="nil"/>
              <w:left w:val="nil"/>
              <w:bottom w:val="single" w:sz="8" w:space="0" w:color="auto"/>
              <w:right w:val="single" w:sz="8" w:space="0" w:color="auto"/>
            </w:tcBorders>
            <w:shd w:val="clear" w:color="auto" w:fill="auto"/>
            <w:vAlign w:val="center"/>
            <w:hideMark/>
            <w:tcPrChange w:id="20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79BF5A22" w14:textId="77777777" w:rsidR="0000362C" w:rsidRPr="0000362C" w:rsidRDefault="0000362C" w:rsidP="0000362C">
            <w:pPr>
              <w:spacing w:after="0" w:line="240" w:lineRule="auto"/>
              <w:rPr>
                <w:ins w:id="2037" w:author="Hari Laksono" w:date="2018-05-15T15:57:00Z"/>
                <w:rFonts w:ascii="Arial Narrow" w:eastAsia="Times New Roman" w:hAnsi="Arial Narrow" w:cs="Calibri"/>
                <w:color w:val="000000"/>
                <w:sz w:val="16"/>
                <w:szCs w:val="16"/>
                <w:rPrChange w:id="2038" w:author="Hari Laksono" w:date="2018-05-15T15:58:00Z">
                  <w:rPr>
                    <w:ins w:id="2039" w:author="Hari Laksono" w:date="2018-05-15T15:57:00Z"/>
                    <w:rFonts w:ascii="Arial Narrow" w:eastAsia="Times New Roman" w:hAnsi="Arial Narrow" w:cs="Calibri"/>
                    <w:color w:val="000000"/>
                    <w:sz w:val="20"/>
                    <w:szCs w:val="20"/>
                  </w:rPr>
                </w:rPrChange>
              </w:rPr>
            </w:pPr>
            <w:ins w:id="2040" w:author="Hari Laksono" w:date="2018-05-15T15:57:00Z">
              <w:r w:rsidRPr="0000362C">
                <w:rPr>
                  <w:rFonts w:ascii="Arial Narrow" w:eastAsia="Times New Roman" w:hAnsi="Arial Narrow" w:cs="Calibri"/>
                  <w:color w:val="000000"/>
                  <w:sz w:val="16"/>
                  <w:szCs w:val="16"/>
                  <w:rPrChange w:id="2041" w:author="Hari Laksono" w:date="2018-05-15T15:58:00Z">
                    <w:rPr>
                      <w:rFonts w:ascii="Arial Narrow" w:eastAsia="Times New Roman" w:hAnsi="Arial Narrow" w:cs="Calibri"/>
                      <w:color w:val="000000"/>
                      <w:sz w:val="20"/>
                      <w:szCs w:val="20"/>
                    </w:rPr>
                  </w:rPrChange>
                </w:rPr>
                <w:t>Kelurahan Joyotakan</w:t>
              </w:r>
            </w:ins>
          </w:p>
        </w:tc>
        <w:tc>
          <w:tcPr>
            <w:tcW w:w="3260" w:type="dxa"/>
            <w:tcBorders>
              <w:top w:val="nil"/>
              <w:left w:val="nil"/>
              <w:bottom w:val="single" w:sz="8" w:space="0" w:color="auto"/>
              <w:right w:val="single" w:sz="8" w:space="0" w:color="auto"/>
            </w:tcBorders>
            <w:shd w:val="clear" w:color="auto" w:fill="auto"/>
            <w:vAlign w:val="center"/>
            <w:hideMark/>
            <w:tcPrChange w:id="20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3CF1BDEE" w14:textId="77777777" w:rsidR="0000362C" w:rsidRPr="0000362C" w:rsidRDefault="0000362C" w:rsidP="0000362C">
            <w:pPr>
              <w:spacing w:after="0" w:line="240" w:lineRule="auto"/>
              <w:rPr>
                <w:ins w:id="2043" w:author="Hari Laksono" w:date="2018-05-15T15:57:00Z"/>
                <w:rFonts w:ascii="Arial Narrow" w:eastAsia="Times New Roman" w:hAnsi="Arial Narrow" w:cs="Calibri"/>
                <w:color w:val="000000"/>
                <w:sz w:val="16"/>
                <w:szCs w:val="16"/>
                <w:rPrChange w:id="2044" w:author="Hari Laksono" w:date="2018-05-15T15:58:00Z">
                  <w:rPr>
                    <w:ins w:id="2045" w:author="Hari Laksono" w:date="2018-05-15T15:57:00Z"/>
                    <w:rFonts w:ascii="Arial Narrow" w:eastAsia="Times New Roman" w:hAnsi="Arial Narrow" w:cs="Calibri"/>
                    <w:color w:val="000000"/>
                    <w:sz w:val="20"/>
                    <w:szCs w:val="20"/>
                  </w:rPr>
                </w:rPrChange>
              </w:rPr>
            </w:pPr>
            <w:ins w:id="2046" w:author="Hari Laksono" w:date="2018-05-15T15:57:00Z">
              <w:r w:rsidRPr="0000362C">
                <w:rPr>
                  <w:rFonts w:ascii="Arial Narrow" w:eastAsia="Times New Roman" w:hAnsi="Arial Narrow" w:cs="Calibri"/>
                  <w:color w:val="000000"/>
                  <w:sz w:val="16"/>
                  <w:szCs w:val="16"/>
                  <w:rPrChange w:id="2047" w:author="Hari Laksono" w:date="2018-05-15T15:58:00Z">
                    <w:rPr>
                      <w:rFonts w:ascii="Arial Narrow" w:eastAsia="Times New Roman" w:hAnsi="Arial Narrow" w:cs="Calibri"/>
                      <w:color w:val="000000"/>
                      <w:sz w:val="20"/>
                      <w:szCs w:val="20"/>
                    </w:rPr>
                  </w:rPrChange>
                </w:rPr>
                <w:t>Kelurahan Joyotakan</w:t>
              </w:r>
            </w:ins>
          </w:p>
        </w:tc>
      </w:tr>
      <w:tr w:rsidR="0000362C" w:rsidRPr="0000362C" w14:paraId="771B12C9" w14:textId="77777777" w:rsidTr="0000362C">
        <w:trPr>
          <w:trHeight w:val="20"/>
          <w:jc w:val="center"/>
          <w:ins w:id="2048" w:author="Hari Laksono" w:date="2018-05-15T15:57:00Z"/>
          <w:trPrChange w:id="20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0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2D50999" w14:textId="77777777" w:rsidR="0000362C" w:rsidRPr="0000362C" w:rsidRDefault="0000362C" w:rsidP="0000362C">
            <w:pPr>
              <w:spacing w:after="0" w:line="240" w:lineRule="auto"/>
              <w:jc w:val="center"/>
              <w:rPr>
                <w:ins w:id="2051" w:author="Hari Laksono" w:date="2018-05-15T15:57:00Z"/>
                <w:rFonts w:ascii="Arial Narrow" w:eastAsia="Times New Roman" w:hAnsi="Arial Narrow" w:cs="Calibri"/>
                <w:color w:val="000000"/>
                <w:sz w:val="16"/>
                <w:szCs w:val="16"/>
                <w:rPrChange w:id="2052" w:author="Hari Laksono" w:date="2018-05-15T15:58:00Z">
                  <w:rPr>
                    <w:ins w:id="2053" w:author="Hari Laksono" w:date="2018-05-15T15:57:00Z"/>
                    <w:rFonts w:ascii="Arial Narrow" w:eastAsia="Times New Roman" w:hAnsi="Arial Narrow" w:cs="Calibri"/>
                    <w:color w:val="000000"/>
                    <w:sz w:val="20"/>
                    <w:szCs w:val="20"/>
                  </w:rPr>
                </w:rPrChange>
              </w:rPr>
            </w:pPr>
            <w:ins w:id="2054" w:author="Hari Laksono" w:date="2018-05-15T15:57:00Z">
              <w:r w:rsidRPr="0000362C">
                <w:rPr>
                  <w:rFonts w:ascii="Arial Narrow" w:eastAsia="Times New Roman" w:hAnsi="Arial Narrow" w:cs="Calibri"/>
                  <w:color w:val="000000"/>
                  <w:sz w:val="16"/>
                  <w:szCs w:val="16"/>
                  <w:rPrChange w:id="2055" w:author="Hari Laksono" w:date="2018-05-15T15:58:00Z">
                    <w:rPr>
                      <w:rFonts w:ascii="Arial Narrow" w:eastAsia="Times New Roman" w:hAnsi="Arial Narrow" w:cs="Calibri"/>
                      <w:color w:val="000000"/>
                      <w:sz w:val="20"/>
                      <w:szCs w:val="20"/>
                    </w:rPr>
                  </w:rPrChange>
                </w:rPr>
                <w:t>47</w:t>
              </w:r>
            </w:ins>
          </w:p>
        </w:tc>
        <w:tc>
          <w:tcPr>
            <w:tcW w:w="3241" w:type="dxa"/>
            <w:tcBorders>
              <w:top w:val="nil"/>
              <w:left w:val="nil"/>
              <w:bottom w:val="single" w:sz="8" w:space="0" w:color="auto"/>
              <w:right w:val="single" w:sz="8" w:space="0" w:color="auto"/>
            </w:tcBorders>
            <w:shd w:val="clear" w:color="auto" w:fill="auto"/>
            <w:vAlign w:val="center"/>
            <w:hideMark/>
            <w:tcPrChange w:id="20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41DDF50B" w14:textId="77777777" w:rsidR="0000362C" w:rsidRPr="0000362C" w:rsidRDefault="0000362C" w:rsidP="0000362C">
            <w:pPr>
              <w:spacing w:after="0" w:line="240" w:lineRule="auto"/>
              <w:rPr>
                <w:ins w:id="2057" w:author="Hari Laksono" w:date="2018-05-15T15:57:00Z"/>
                <w:rFonts w:ascii="Arial Narrow" w:eastAsia="Times New Roman" w:hAnsi="Arial Narrow" w:cs="Calibri"/>
                <w:color w:val="000000"/>
                <w:sz w:val="16"/>
                <w:szCs w:val="16"/>
                <w:rPrChange w:id="2058" w:author="Hari Laksono" w:date="2018-05-15T15:58:00Z">
                  <w:rPr>
                    <w:ins w:id="2059" w:author="Hari Laksono" w:date="2018-05-15T15:57:00Z"/>
                    <w:rFonts w:ascii="Arial Narrow" w:eastAsia="Times New Roman" w:hAnsi="Arial Narrow" w:cs="Calibri"/>
                    <w:color w:val="000000"/>
                    <w:sz w:val="20"/>
                    <w:szCs w:val="20"/>
                  </w:rPr>
                </w:rPrChange>
              </w:rPr>
            </w:pPr>
            <w:ins w:id="2060" w:author="Hari Laksono" w:date="2018-05-15T15:57:00Z">
              <w:r w:rsidRPr="0000362C">
                <w:rPr>
                  <w:rFonts w:ascii="Arial Narrow" w:eastAsia="Times New Roman" w:hAnsi="Arial Narrow" w:cs="Calibri"/>
                  <w:color w:val="000000"/>
                  <w:sz w:val="16"/>
                  <w:szCs w:val="16"/>
                  <w:rPrChange w:id="2061" w:author="Hari Laksono" w:date="2018-05-15T15:58:00Z">
                    <w:rPr>
                      <w:rFonts w:ascii="Arial Narrow" w:eastAsia="Times New Roman" w:hAnsi="Arial Narrow" w:cs="Calibri"/>
                      <w:color w:val="000000"/>
                      <w:sz w:val="20"/>
                      <w:szCs w:val="20"/>
                    </w:rPr>
                  </w:rPrChange>
                </w:rPr>
                <w:t>Kelurahan Kadipiro</w:t>
              </w:r>
            </w:ins>
          </w:p>
        </w:tc>
        <w:tc>
          <w:tcPr>
            <w:tcW w:w="3260" w:type="dxa"/>
            <w:tcBorders>
              <w:top w:val="nil"/>
              <w:left w:val="nil"/>
              <w:bottom w:val="single" w:sz="8" w:space="0" w:color="auto"/>
              <w:right w:val="single" w:sz="8" w:space="0" w:color="auto"/>
            </w:tcBorders>
            <w:shd w:val="clear" w:color="auto" w:fill="auto"/>
            <w:vAlign w:val="center"/>
            <w:hideMark/>
            <w:tcPrChange w:id="20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B0E8541" w14:textId="77777777" w:rsidR="0000362C" w:rsidRPr="0000362C" w:rsidRDefault="0000362C" w:rsidP="0000362C">
            <w:pPr>
              <w:spacing w:after="0" w:line="240" w:lineRule="auto"/>
              <w:rPr>
                <w:ins w:id="2063" w:author="Hari Laksono" w:date="2018-05-15T15:57:00Z"/>
                <w:rFonts w:ascii="Arial Narrow" w:eastAsia="Times New Roman" w:hAnsi="Arial Narrow" w:cs="Calibri"/>
                <w:color w:val="000000"/>
                <w:sz w:val="16"/>
                <w:szCs w:val="16"/>
                <w:rPrChange w:id="2064" w:author="Hari Laksono" w:date="2018-05-15T15:58:00Z">
                  <w:rPr>
                    <w:ins w:id="2065" w:author="Hari Laksono" w:date="2018-05-15T15:57:00Z"/>
                    <w:rFonts w:ascii="Arial Narrow" w:eastAsia="Times New Roman" w:hAnsi="Arial Narrow" w:cs="Calibri"/>
                    <w:color w:val="000000"/>
                    <w:sz w:val="20"/>
                    <w:szCs w:val="20"/>
                  </w:rPr>
                </w:rPrChange>
              </w:rPr>
            </w:pPr>
            <w:ins w:id="2066" w:author="Hari Laksono" w:date="2018-05-15T15:57:00Z">
              <w:r w:rsidRPr="0000362C">
                <w:rPr>
                  <w:rFonts w:ascii="Arial Narrow" w:eastAsia="Times New Roman" w:hAnsi="Arial Narrow" w:cs="Calibri"/>
                  <w:color w:val="000000"/>
                  <w:sz w:val="16"/>
                  <w:szCs w:val="16"/>
                  <w:rPrChange w:id="2067" w:author="Hari Laksono" w:date="2018-05-15T15:58:00Z">
                    <w:rPr>
                      <w:rFonts w:ascii="Arial Narrow" w:eastAsia="Times New Roman" w:hAnsi="Arial Narrow" w:cs="Calibri"/>
                      <w:color w:val="000000"/>
                      <w:sz w:val="20"/>
                      <w:szCs w:val="20"/>
                    </w:rPr>
                  </w:rPrChange>
                </w:rPr>
                <w:t>Kelurahan Kadipiro</w:t>
              </w:r>
            </w:ins>
          </w:p>
        </w:tc>
      </w:tr>
      <w:tr w:rsidR="0000362C" w:rsidRPr="0000362C" w14:paraId="68947EC6" w14:textId="77777777" w:rsidTr="0000362C">
        <w:trPr>
          <w:trHeight w:val="20"/>
          <w:jc w:val="center"/>
          <w:ins w:id="2068" w:author="Hari Laksono" w:date="2018-05-15T15:57:00Z"/>
          <w:trPrChange w:id="20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0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4AC92BE" w14:textId="77777777" w:rsidR="0000362C" w:rsidRPr="0000362C" w:rsidRDefault="0000362C" w:rsidP="0000362C">
            <w:pPr>
              <w:spacing w:after="0" w:line="240" w:lineRule="auto"/>
              <w:jc w:val="center"/>
              <w:rPr>
                <w:ins w:id="2071" w:author="Hari Laksono" w:date="2018-05-15T15:57:00Z"/>
                <w:rFonts w:ascii="Arial Narrow" w:eastAsia="Times New Roman" w:hAnsi="Arial Narrow" w:cs="Calibri"/>
                <w:color w:val="000000"/>
                <w:sz w:val="16"/>
                <w:szCs w:val="16"/>
                <w:rPrChange w:id="2072" w:author="Hari Laksono" w:date="2018-05-15T15:58:00Z">
                  <w:rPr>
                    <w:ins w:id="2073" w:author="Hari Laksono" w:date="2018-05-15T15:57:00Z"/>
                    <w:rFonts w:ascii="Arial Narrow" w:eastAsia="Times New Roman" w:hAnsi="Arial Narrow" w:cs="Calibri"/>
                    <w:color w:val="000000"/>
                    <w:sz w:val="20"/>
                    <w:szCs w:val="20"/>
                  </w:rPr>
                </w:rPrChange>
              </w:rPr>
            </w:pPr>
            <w:ins w:id="2074" w:author="Hari Laksono" w:date="2018-05-15T15:57:00Z">
              <w:r w:rsidRPr="0000362C">
                <w:rPr>
                  <w:rFonts w:ascii="Arial Narrow" w:eastAsia="Times New Roman" w:hAnsi="Arial Narrow" w:cs="Calibri"/>
                  <w:color w:val="000000"/>
                  <w:sz w:val="16"/>
                  <w:szCs w:val="16"/>
                  <w:rPrChange w:id="2075" w:author="Hari Laksono" w:date="2018-05-15T15:58:00Z">
                    <w:rPr>
                      <w:rFonts w:ascii="Arial Narrow" w:eastAsia="Times New Roman" w:hAnsi="Arial Narrow" w:cs="Calibri"/>
                      <w:color w:val="000000"/>
                      <w:sz w:val="20"/>
                      <w:szCs w:val="20"/>
                    </w:rPr>
                  </w:rPrChange>
                </w:rPr>
                <w:t>48</w:t>
              </w:r>
            </w:ins>
          </w:p>
        </w:tc>
        <w:tc>
          <w:tcPr>
            <w:tcW w:w="3241" w:type="dxa"/>
            <w:tcBorders>
              <w:top w:val="nil"/>
              <w:left w:val="nil"/>
              <w:bottom w:val="single" w:sz="8" w:space="0" w:color="auto"/>
              <w:right w:val="single" w:sz="8" w:space="0" w:color="auto"/>
            </w:tcBorders>
            <w:shd w:val="clear" w:color="auto" w:fill="auto"/>
            <w:vAlign w:val="center"/>
            <w:hideMark/>
            <w:tcPrChange w:id="20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4B866840" w14:textId="77777777" w:rsidR="0000362C" w:rsidRPr="0000362C" w:rsidRDefault="0000362C" w:rsidP="0000362C">
            <w:pPr>
              <w:spacing w:after="0" w:line="240" w:lineRule="auto"/>
              <w:rPr>
                <w:ins w:id="2077" w:author="Hari Laksono" w:date="2018-05-15T15:57:00Z"/>
                <w:rFonts w:ascii="Arial Narrow" w:eastAsia="Times New Roman" w:hAnsi="Arial Narrow" w:cs="Calibri"/>
                <w:color w:val="000000"/>
                <w:sz w:val="16"/>
                <w:szCs w:val="16"/>
                <w:rPrChange w:id="2078" w:author="Hari Laksono" w:date="2018-05-15T15:58:00Z">
                  <w:rPr>
                    <w:ins w:id="2079" w:author="Hari Laksono" w:date="2018-05-15T15:57:00Z"/>
                    <w:rFonts w:ascii="Arial Narrow" w:eastAsia="Times New Roman" w:hAnsi="Arial Narrow" w:cs="Calibri"/>
                    <w:color w:val="000000"/>
                    <w:sz w:val="20"/>
                    <w:szCs w:val="20"/>
                  </w:rPr>
                </w:rPrChange>
              </w:rPr>
            </w:pPr>
            <w:ins w:id="2080" w:author="Hari Laksono" w:date="2018-05-15T15:57:00Z">
              <w:r w:rsidRPr="0000362C">
                <w:rPr>
                  <w:rFonts w:ascii="Arial Narrow" w:eastAsia="Times New Roman" w:hAnsi="Arial Narrow" w:cs="Calibri"/>
                  <w:color w:val="000000"/>
                  <w:sz w:val="16"/>
                  <w:szCs w:val="16"/>
                  <w:rPrChange w:id="2081" w:author="Hari Laksono" w:date="2018-05-15T15:58:00Z">
                    <w:rPr>
                      <w:rFonts w:ascii="Arial Narrow" w:eastAsia="Times New Roman" w:hAnsi="Arial Narrow" w:cs="Calibri"/>
                      <w:color w:val="000000"/>
                      <w:sz w:val="20"/>
                      <w:szCs w:val="20"/>
                    </w:rPr>
                  </w:rPrChange>
                </w:rPr>
                <w:t>Kelurahan Kampung Baru</w:t>
              </w:r>
            </w:ins>
          </w:p>
        </w:tc>
        <w:tc>
          <w:tcPr>
            <w:tcW w:w="3260" w:type="dxa"/>
            <w:tcBorders>
              <w:top w:val="nil"/>
              <w:left w:val="nil"/>
              <w:bottom w:val="single" w:sz="8" w:space="0" w:color="auto"/>
              <w:right w:val="single" w:sz="8" w:space="0" w:color="auto"/>
            </w:tcBorders>
            <w:shd w:val="clear" w:color="auto" w:fill="auto"/>
            <w:vAlign w:val="center"/>
            <w:hideMark/>
            <w:tcPrChange w:id="20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E5A484C" w14:textId="77777777" w:rsidR="0000362C" w:rsidRPr="0000362C" w:rsidRDefault="0000362C" w:rsidP="0000362C">
            <w:pPr>
              <w:spacing w:after="0" w:line="240" w:lineRule="auto"/>
              <w:rPr>
                <w:ins w:id="2083" w:author="Hari Laksono" w:date="2018-05-15T15:57:00Z"/>
                <w:rFonts w:ascii="Arial Narrow" w:eastAsia="Times New Roman" w:hAnsi="Arial Narrow" w:cs="Calibri"/>
                <w:color w:val="000000"/>
                <w:sz w:val="16"/>
                <w:szCs w:val="16"/>
                <w:rPrChange w:id="2084" w:author="Hari Laksono" w:date="2018-05-15T15:58:00Z">
                  <w:rPr>
                    <w:ins w:id="2085" w:author="Hari Laksono" w:date="2018-05-15T15:57:00Z"/>
                    <w:rFonts w:ascii="Arial Narrow" w:eastAsia="Times New Roman" w:hAnsi="Arial Narrow" w:cs="Calibri"/>
                    <w:color w:val="000000"/>
                    <w:sz w:val="20"/>
                    <w:szCs w:val="20"/>
                  </w:rPr>
                </w:rPrChange>
              </w:rPr>
            </w:pPr>
            <w:ins w:id="2086" w:author="Hari Laksono" w:date="2018-05-15T15:57:00Z">
              <w:r w:rsidRPr="0000362C">
                <w:rPr>
                  <w:rFonts w:ascii="Arial Narrow" w:eastAsia="Times New Roman" w:hAnsi="Arial Narrow" w:cs="Calibri"/>
                  <w:color w:val="000000"/>
                  <w:sz w:val="16"/>
                  <w:szCs w:val="16"/>
                  <w:rPrChange w:id="2087" w:author="Hari Laksono" w:date="2018-05-15T15:58:00Z">
                    <w:rPr>
                      <w:rFonts w:ascii="Arial Narrow" w:eastAsia="Times New Roman" w:hAnsi="Arial Narrow" w:cs="Calibri"/>
                      <w:color w:val="000000"/>
                      <w:sz w:val="20"/>
                      <w:szCs w:val="20"/>
                    </w:rPr>
                  </w:rPrChange>
                </w:rPr>
                <w:t>Kelurahan Kampung Baru</w:t>
              </w:r>
            </w:ins>
          </w:p>
        </w:tc>
      </w:tr>
      <w:tr w:rsidR="0000362C" w:rsidRPr="0000362C" w14:paraId="29D51182" w14:textId="77777777" w:rsidTr="0000362C">
        <w:trPr>
          <w:trHeight w:val="20"/>
          <w:jc w:val="center"/>
          <w:ins w:id="2088" w:author="Hari Laksono" w:date="2018-05-15T15:57:00Z"/>
          <w:trPrChange w:id="20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0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3D052D0" w14:textId="77777777" w:rsidR="0000362C" w:rsidRPr="0000362C" w:rsidRDefault="0000362C" w:rsidP="0000362C">
            <w:pPr>
              <w:spacing w:after="0" w:line="240" w:lineRule="auto"/>
              <w:jc w:val="center"/>
              <w:rPr>
                <w:ins w:id="2091" w:author="Hari Laksono" w:date="2018-05-15T15:57:00Z"/>
                <w:rFonts w:ascii="Arial Narrow" w:eastAsia="Times New Roman" w:hAnsi="Arial Narrow" w:cs="Calibri"/>
                <w:color w:val="000000"/>
                <w:sz w:val="16"/>
                <w:szCs w:val="16"/>
                <w:rPrChange w:id="2092" w:author="Hari Laksono" w:date="2018-05-15T15:58:00Z">
                  <w:rPr>
                    <w:ins w:id="2093" w:author="Hari Laksono" w:date="2018-05-15T15:57:00Z"/>
                    <w:rFonts w:ascii="Arial Narrow" w:eastAsia="Times New Roman" w:hAnsi="Arial Narrow" w:cs="Calibri"/>
                    <w:color w:val="000000"/>
                    <w:sz w:val="20"/>
                    <w:szCs w:val="20"/>
                  </w:rPr>
                </w:rPrChange>
              </w:rPr>
            </w:pPr>
            <w:ins w:id="2094" w:author="Hari Laksono" w:date="2018-05-15T15:57:00Z">
              <w:r w:rsidRPr="0000362C">
                <w:rPr>
                  <w:rFonts w:ascii="Arial Narrow" w:eastAsia="Times New Roman" w:hAnsi="Arial Narrow" w:cs="Calibri"/>
                  <w:color w:val="000000"/>
                  <w:sz w:val="16"/>
                  <w:szCs w:val="16"/>
                  <w:rPrChange w:id="2095" w:author="Hari Laksono" w:date="2018-05-15T15:58:00Z">
                    <w:rPr>
                      <w:rFonts w:ascii="Arial Narrow" w:eastAsia="Times New Roman" w:hAnsi="Arial Narrow" w:cs="Calibri"/>
                      <w:color w:val="000000"/>
                      <w:sz w:val="20"/>
                      <w:szCs w:val="20"/>
                    </w:rPr>
                  </w:rPrChange>
                </w:rPr>
                <w:t>49</w:t>
              </w:r>
            </w:ins>
          </w:p>
        </w:tc>
        <w:tc>
          <w:tcPr>
            <w:tcW w:w="3241" w:type="dxa"/>
            <w:tcBorders>
              <w:top w:val="nil"/>
              <w:left w:val="nil"/>
              <w:bottom w:val="single" w:sz="8" w:space="0" w:color="auto"/>
              <w:right w:val="single" w:sz="8" w:space="0" w:color="auto"/>
            </w:tcBorders>
            <w:shd w:val="clear" w:color="auto" w:fill="auto"/>
            <w:vAlign w:val="center"/>
            <w:hideMark/>
            <w:tcPrChange w:id="20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0A05CA16" w14:textId="77777777" w:rsidR="0000362C" w:rsidRPr="0000362C" w:rsidRDefault="0000362C" w:rsidP="0000362C">
            <w:pPr>
              <w:spacing w:after="0" w:line="240" w:lineRule="auto"/>
              <w:rPr>
                <w:ins w:id="2097" w:author="Hari Laksono" w:date="2018-05-15T15:57:00Z"/>
                <w:rFonts w:ascii="Arial Narrow" w:eastAsia="Times New Roman" w:hAnsi="Arial Narrow" w:cs="Calibri"/>
                <w:color w:val="000000"/>
                <w:sz w:val="16"/>
                <w:szCs w:val="16"/>
                <w:rPrChange w:id="2098" w:author="Hari Laksono" w:date="2018-05-15T15:58:00Z">
                  <w:rPr>
                    <w:ins w:id="2099" w:author="Hari Laksono" w:date="2018-05-15T15:57:00Z"/>
                    <w:rFonts w:ascii="Arial Narrow" w:eastAsia="Times New Roman" w:hAnsi="Arial Narrow" w:cs="Calibri"/>
                    <w:color w:val="000000"/>
                    <w:sz w:val="20"/>
                    <w:szCs w:val="20"/>
                  </w:rPr>
                </w:rPrChange>
              </w:rPr>
            </w:pPr>
            <w:ins w:id="2100" w:author="Hari Laksono" w:date="2018-05-15T15:57:00Z">
              <w:r w:rsidRPr="0000362C">
                <w:rPr>
                  <w:rFonts w:ascii="Arial Narrow" w:eastAsia="Times New Roman" w:hAnsi="Arial Narrow" w:cs="Calibri"/>
                  <w:color w:val="000000"/>
                  <w:sz w:val="16"/>
                  <w:szCs w:val="16"/>
                  <w:rPrChange w:id="2101" w:author="Hari Laksono" w:date="2018-05-15T15:58:00Z">
                    <w:rPr>
                      <w:rFonts w:ascii="Arial Narrow" w:eastAsia="Times New Roman" w:hAnsi="Arial Narrow" w:cs="Calibri"/>
                      <w:color w:val="000000"/>
                      <w:sz w:val="20"/>
                      <w:szCs w:val="20"/>
                    </w:rPr>
                  </w:rPrChange>
                </w:rPr>
                <w:t>Kelurahan Karangasem</w:t>
              </w:r>
            </w:ins>
          </w:p>
        </w:tc>
        <w:tc>
          <w:tcPr>
            <w:tcW w:w="3260" w:type="dxa"/>
            <w:tcBorders>
              <w:top w:val="nil"/>
              <w:left w:val="nil"/>
              <w:bottom w:val="single" w:sz="8" w:space="0" w:color="auto"/>
              <w:right w:val="single" w:sz="8" w:space="0" w:color="auto"/>
            </w:tcBorders>
            <w:shd w:val="clear" w:color="auto" w:fill="auto"/>
            <w:vAlign w:val="center"/>
            <w:hideMark/>
            <w:tcPrChange w:id="21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1B265D46" w14:textId="77777777" w:rsidR="0000362C" w:rsidRPr="0000362C" w:rsidRDefault="0000362C" w:rsidP="0000362C">
            <w:pPr>
              <w:spacing w:after="0" w:line="240" w:lineRule="auto"/>
              <w:rPr>
                <w:ins w:id="2103" w:author="Hari Laksono" w:date="2018-05-15T15:57:00Z"/>
                <w:rFonts w:ascii="Arial Narrow" w:eastAsia="Times New Roman" w:hAnsi="Arial Narrow" w:cs="Calibri"/>
                <w:color w:val="000000"/>
                <w:sz w:val="16"/>
                <w:szCs w:val="16"/>
                <w:rPrChange w:id="2104" w:author="Hari Laksono" w:date="2018-05-15T15:58:00Z">
                  <w:rPr>
                    <w:ins w:id="2105" w:author="Hari Laksono" w:date="2018-05-15T15:57:00Z"/>
                    <w:rFonts w:ascii="Arial Narrow" w:eastAsia="Times New Roman" w:hAnsi="Arial Narrow" w:cs="Calibri"/>
                    <w:color w:val="000000"/>
                    <w:sz w:val="20"/>
                    <w:szCs w:val="20"/>
                  </w:rPr>
                </w:rPrChange>
              </w:rPr>
            </w:pPr>
            <w:ins w:id="2106" w:author="Hari Laksono" w:date="2018-05-15T15:57:00Z">
              <w:r w:rsidRPr="0000362C">
                <w:rPr>
                  <w:rFonts w:ascii="Arial Narrow" w:eastAsia="Times New Roman" w:hAnsi="Arial Narrow" w:cs="Calibri"/>
                  <w:color w:val="000000"/>
                  <w:sz w:val="16"/>
                  <w:szCs w:val="16"/>
                  <w:rPrChange w:id="2107" w:author="Hari Laksono" w:date="2018-05-15T15:58:00Z">
                    <w:rPr>
                      <w:rFonts w:ascii="Arial Narrow" w:eastAsia="Times New Roman" w:hAnsi="Arial Narrow" w:cs="Calibri"/>
                      <w:color w:val="000000"/>
                      <w:sz w:val="20"/>
                      <w:szCs w:val="20"/>
                    </w:rPr>
                  </w:rPrChange>
                </w:rPr>
                <w:t>Kelurahan Karangasem</w:t>
              </w:r>
            </w:ins>
          </w:p>
        </w:tc>
      </w:tr>
      <w:tr w:rsidR="0000362C" w:rsidRPr="0000362C" w14:paraId="10A9AE57" w14:textId="77777777" w:rsidTr="0000362C">
        <w:trPr>
          <w:trHeight w:val="20"/>
          <w:jc w:val="center"/>
          <w:ins w:id="2108" w:author="Hari Laksono" w:date="2018-05-15T15:57:00Z"/>
          <w:trPrChange w:id="21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1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E0D8237" w14:textId="77777777" w:rsidR="0000362C" w:rsidRPr="0000362C" w:rsidRDefault="0000362C" w:rsidP="0000362C">
            <w:pPr>
              <w:spacing w:after="0" w:line="240" w:lineRule="auto"/>
              <w:jc w:val="center"/>
              <w:rPr>
                <w:ins w:id="2111" w:author="Hari Laksono" w:date="2018-05-15T15:57:00Z"/>
                <w:rFonts w:ascii="Arial Narrow" w:eastAsia="Times New Roman" w:hAnsi="Arial Narrow" w:cs="Calibri"/>
                <w:color w:val="000000"/>
                <w:sz w:val="16"/>
                <w:szCs w:val="16"/>
                <w:rPrChange w:id="2112" w:author="Hari Laksono" w:date="2018-05-15T15:58:00Z">
                  <w:rPr>
                    <w:ins w:id="2113" w:author="Hari Laksono" w:date="2018-05-15T15:57:00Z"/>
                    <w:rFonts w:ascii="Arial Narrow" w:eastAsia="Times New Roman" w:hAnsi="Arial Narrow" w:cs="Calibri"/>
                    <w:color w:val="000000"/>
                    <w:sz w:val="20"/>
                    <w:szCs w:val="20"/>
                  </w:rPr>
                </w:rPrChange>
              </w:rPr>
            </w:pPr>
            <w:ins w:id="2114" w:author="Hari Laksono" w:date="2018-05-15T15:57:00Z">
              <w:r w:rsidRPr="0000362C">
                <w:rPr>
                  <w:rFonts w:ascii="Arial Narrow" w:eastAsia="Times New Roman" w:hAnsi="Arial Narrow" w:cs="Calibri"/>
                  <w:color w:val="000000"/>
                  <w:sz w:val="16"/>
                  <w:szCs w:val="16"/>
                  <w:rPrChange w:id="2115" w:author="Hari Laksono" w:date="2018-05-15T15:58:00Z">
                    <w:rPr>
                      <w:rFonts w:ascii="Arial Narrow" w:eastAsia="Times New Roman" w:hAnsi="Arial Narrow" w:cs="Calibri"/>
                      <w:color w:val="000000"/>
                      <w:sz w:val="20"/>
                      <w:szCs w:val="20"/>
                    </w:rPr>
                  </w:rPrChange>
                </w:rPr>
                <w:t>50</w:t>
              </w:r>
            </w:ins>
          </w:p>
        </w:tc>
        <w:tc>
          <w:tcPr>
            <w:tcW w:w="3241" w:type="dxa"/>
            <w:tcBorders>
              <w:top w:val="nil"/>
              <w:left w:val="nil"/>
              <w:bottom w:val="single" w:sz="8" w:space="0" w:color="auto"/>
              <w:right w:val="single" w:sz="8" w:space="0" w:color="auto"/>
            </w:tcBorders>
            <w:shd w:val="clear" w:color="auto" w:fill="auto"/>
            <w:vAlign w:val="center"/>
            <w:hideMark/>
            <w:tcPrChange w:id="21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17495797" w14:textId="77777777" w:rsidR="0000362C" w:rsidRPr="0000362C" w:rsidRDefault="0000362C" w:rsidP="0000362C">
            <w:pPr>
              <w:spacing w:after="0" w:line="240" w:lineRule="auto"/>
              <w:rPr>
                <w:ins w:id="2117" w:author="Hari Laksono" w:date="2018-05-15T15:57:00Z"/>
                <w:rFonts w:ascii="Arial Narrow" w:eastAsia="Times New Roman" w:hAnsi="Arial Narrow" w:cs="Calibri"/>
                <w:color w:val="000000"/>
                <w:sz w:val="16"/>
                <w:szCs w:val="16"/>
                <w:rPrChange w:id="2118" w:author="Hari Laksono" w:date="2018-05-15T15:58:00Z">
                  <w:rPr>
                    <w:ins w:id="2119" w:author="Hari Laksono" w:date="2018-05-15T15:57:00Z"/>
                    <w:rFonts w:ascii="Arial Narrow" w:eastAsia="Times New Roman" w:hAnsi="Arial Narrow" w:cs="Calibri"/>
                    <w:color w:val="000000"/>
                    <w:sz w:val="20"/>
                    <w:szCs w:val="20"/>
                  </w:rPr>
                </w:rPrChange>
              </w:rPr>
            </w:pPr>
            <w:ins w:id="2120" w:author="Hari Laksono" w:date="2018-05-15T15:57:00Z">
              <w:r w:rsidRPr="0000362C">
                <w:rPr>
                  <w:rFonts w:ascii="Arial Narrow" w:eastAsia="Times New Roman" w:hAnsi="Arial Narrow" w:cs="Calibri"/>
                  <w:color w:val="000000"/>
                  <w:sz w:val="16"/>
                  <w:szCs w:val="16"/>
                  <w:rPrChange w:id="2121" w:author="Hari Laksono" w:date="2018-05-15T15:58:00Z">
                    <w:rPr>
                      <w:rFonts w:ascii="Arial Narrow" w:eastAsia="Times New Roman" w:hAnsi="Arial Narrow" w:cs="Calibri"/>
                      <w:color w:val="000000"/>
                      <w:sz w:val="20"/>
                      <w:szCs w:val="20"/>
                    </w:rPr>
                  </w:rPrChange>
                </w:rPr>
                <w:t>Kelurahan Kauman</w:t>
              </w:r>
            </w:ins>
          </w:p>
        </w:tc>
        <w:tc>
          <w:tcPr>
            <w:tcW w:w="3260" w:type="dxa"/>
            <w:tcBorders>
              <w:top w:val="nil"/>
              <w:left w:val="nil"/>
              <w:bottom w:val="single" w:sz="8" w:space="0" w:color="auto"/>
              <w:right w:val="single" w:sz="8" w:space="0" w:color="auto"/>
            </w:tcBorders>
            <w:shd w:val="clear" w:color="auto" w:fill="auto"/>
            <w:vAlign w:val="center"/>
            <w:hideMark/>
            <w:tcPrChange w:id="21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3B20D00" w14:textId="77777777" w:rsidR="0000362C" w:rsidRPr="0000362C" w:rsidRDefault="0000362C" w:rsidP="0000362C">
            <w:pPr>
              <w:spacing w:after="0" w:line="240" w:lineRule="auto"/>
              <w:rPr>
                <w:ins w:id="2123" w:author="Hari Laksono" w:date="2018-05-15T15:57:00Z"/>
                <w:rFonts w:ascii="Arial Narrow" w:eastAsia="Times New Roman" w:hAnsi="Arial Narrow" w:cs="Calibri"/>
                <w:color w:val="000000"/>
                <w:sz w:val="16"/>
                <w:szCs w:val="16"/>
                <w:rPrChange w:id="2124" w:author="Hari Laksono" w:date="2018-05-15T15:58:00Z">
                  <w:rPr>
                    <w:ins w:id="2125" w:author="Hari Laksono" w:date="2018-05-15T15:57:00Z"/>
                    <w:rFonts w:ascii="Arial Narrow" w:eastAsia="Times New Roman" w:hAnsi="Arial Narrow" w:cs="Calibri"/>
                    <w:color w:val="000000"/>
                    <w:sz w:val="20"/>
                    <w:szCs w:val="20"/>
                  </w:rPr>
                </w:rPrChange>
              </w:rPr>
            </w:pPr>
            <w:ins w:id="2126" w:author="Hari Laksono" w:date="2018-05-15T15:57:00Z">
              <w:r w:rsidRPr="0000362C">
                <w:rPr>
                  <w:rFonts w:ascii="Arial Narrow" w:eastAsia="Times New Roman" w:hAnsi="Arial Narrow" w:cs="Calibri"/>
                  <w:color w:val="000000"/>
                  <w:sz w:val="16"/>
                  <w:szCs w:val="16"/>
                  <w:rPrChange w:id="2127" w:author="Hari Laksono" w:date="2018-05-15T15:58:00Z">
                    <w:rPr>
                      <w:rFonts w:ascii="Arial Narrow" w:eastAsia="Times New Roman" w:hAnsi="Arial Narrow" w:cs="Calibri"/>
                      <w:color w:val="000000"/>
                      <w:sz w:val="20"/>
                      <w:szCs w:val="20"/>
                    </w:rPr>
                  </w:rPrChange>
                </w:rPr>
                <w:t>Kelurahan Kauman</w:t>
              </w:r>
            </w:ins>
          </w:p>
        </w:tc>
      </w:tr>
      <w:tr w:rsidR="0000362C" w:rsidRPr="0000362C" w14:paraId="6A671220" w14:textId="77777777" w:rsidTr="0000362C">
        <w:trPr>
          <w:trHeight w:val="20"/>
          <w:jc w:val="center"/>
          <w:ins w:id="2128" w:author="Hari Laksono" w:date="2018-05-15T15:57:00Z"/>
          <w:trPrChange w:id="21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1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8920477" w14:textId="77777777" w:rsidR="0000362C" w:rsidRPr="0000362C" w:rsidRDefault="0000362C" w:rsidP="0000362C">
            <w:pPr>
              <w:spacing w:after="0" w:line="240" w:lineRule="auto"/>
              <w:jc w:val="center"/>
              <w:rPr>
                <w:ins w:id="2131" w:author="Hari Laksono" w:date="2018-05-15T15:57:00Z"/>
                <w:rFonts w:ascii="Arial Narrow" w:eastAsia="Times New Roman" w:hAnsi="Arial Narrow" w:cs="Calibri"/>
                <w:color w:val="000000"/>
                <w:sz w:val="16"/>
                <w:szCs w:val="16"/>
                <w:rPrChange w:id="2132" w:author="Hari Laksono" w:date="2018-05-15T15:58:00Z">
                  <w:rPr>
                    <w:ins w:id="2133" w:author="Hari Laksono" w:date="2018-05-15T15:57:00Z"/>
                    <w:rFonts w:ascii="Arial Narrow" w:eastAsia="Times New Roman" w:hAnsi="Arial Narrow" w:cs="Calibri"/>
                    <w:color w:val="000000"/>
                    <w:sz w:val="20"/>
                    <w:szCs w:val="20"/>
                  </w:rPr>
                </w:rPrChange>
              </w:rPr>
            </w:pPr>
            <w:ins w:id="2134" w:author="Hari Laksono" w:date="2018-05-15T15:57:00Z">
              <w:r w:rsidRPr="0000362C">
                <w:rPr>
                  <w:rFonts w:ascii="Arial Narrow" w:eastAsia="Times New Roman" w:hAnsi="Arial Narrow" w:cs="Calibri"/>
                  <w:color w:val="000000"/>
                  <w:sz w:val="16"/>
                  <w:szCs w:val="16"/>
                  <w:rPrChange w:id="2135" w:author="Hari Laksono" w:date="2018-05-15T15:58:00Z">
                    <w:rPr>
                      <w:rFonts w:ascii="Arial Narrow" w:eastAsia="Times New Roman" w:hAnsi="Arial Narrow" w:cs="Calibri"/>
                      <w:color w:val="000000"/>
                      <w:sz w:val="20"/>
                      <w:szCs w:val="20"/>
                    </w:rPr>
                  </w:rPrChange>
                </w:rPr>
                <w:t>51</w:t>
              </w:r>
            </w:ins>
          </w:p>
        </w:tc>
        <w:tc>
          <w:tcPr>
            <w:tcW w:w="3241" w:type="dxa"/>
            <w:tcBorders>
              <w:top w:val="nil"/>
              <w:left w:val="nil"/>
              <w:bottom w:val="single" w:sz="8" w:space="0" w:color="auto"/>
              <w:right w:val="single" w:sz="8" w:space="0" w:color="auto"/>
            </w:tcBorders>
            <w:shd w:val="clear" w:color="auto" w:fill="auto"/>
            <w:vAlign w:val="center"/>
            <w:hideMark/>
            <w:tcPrChange w:id="21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74C2204B" w14:textId="77777777" w:rsidR="0000362C" w:rsidRPr="0000362C" w:rsidRDefault="0000362C" w:rsidP="0000362C">
            <w:pPr>
              <w:spacing w:after="0" w:line="240" w:lineRule="auto"/>
              <w:rPr>
                <w:ins w:id="2137" w:author="Hari Laksono" w:date="2018-05-15T15:57:00Z"/>
                <w:rFonts w:ascii="Arial Narrow" w:eastAsia="Times New Roman" w:hAnsi="Arial Narrow" w:cs="Calibri"/>
                <w:color w:val="000000"/>
                <w:sz w:val="16"/>
                <w:szCs w:val="16"/>
                <w:rPrChange w:id="2138" w:author="Hari Laksono" w:date="2018-05-15T15:58:00Z">
                  <w:rPr>
                    <w:ins w:id="2139" w:author="Hari Laksono" w:date="2018-05-15T15:57:00Z"/>
                    <w:rFonts w:ascii="Arial Narrow" w:eastAsia="Times New Roman" w:hAnsi="Arial Narrow" w:cs="Calibri"/>
                    <w:color w:val="000000"/>
                    <w:sz w:val="20"/>
                    <w:szCs w:val="20"/>
                  </w:rPr>
                </w:rPrChange>
              </w:rPr>
            </w:pPr>
            <w:ins w:id="2140" w:author="Hari Laksono" w:date="2018-05-15T15:57:00Z">
              <w:r w:rsidRPr="0000362C">
                <w:rPr>
                  <w:rFonts w:ascii="Arial Narrow" w:eastAsia="Times New Roman" w:hAnsi="Arial Narrow" w:cs="Calibri"/>
                  <w:color w:val="000000"/>
                  <w:sz w:val="16"/>
                  <w:szCs w:val="16"/>
                  <w:rPrChange w:id="2141" w:author="Hari Laksono" w:date="2018-05-15T15:58:00Z">
                    <w:rPr>
                      <w:rFonts w:ascii="Arial Narrow" w:eastAsia="Times New Roman" w:hAnsi="Arial Narrow" w:cs="Calibri"/>
                      <w:color w:val="000000"/>
                      <w:sz w:val="20"/>
                      <w:szCs w:val="20"/>
                    </w:rPr>
                  </w:rPrChange>
                </w:rPr>
                <w:t>Kelurahan Kedung Lumbu</w:t>
              </w:r>
            </w:ins>
          </w:p>
        </w:tc>
        <w:tc>
          <w:tcPr>
            <w:tcW w:w="3260" w:type="dxa"/>
            <w:tcBorders>
              <w:top w:val="nil"/>
              <w:left w:val="nil"/>
              <w:bottom w:val="single" w:sz="8" w:space="0" w:color="auto"/>
              <w:right w:val="single" w:sz="8" w:space="0" w:color="auto"/>
            </w:tcBorders>
            <w:shd w:val="clear" w:color="auto" w:fill="auto"/>
            <w:vAlign w:val="center"/>
            <w:hideMark/>
            <w:tcPrChange w:id="21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565DDFFF" w14:textId="77777777" w:rsidR="0000362C" w:rsidRPr="0000362C" w:rsidRDefault="0000362C" w:rsidP="0000362C">
            <w:pPr>
              <w:spacing w:after="0" w:line="240" w:lineRule="auto"/>
              <w:rPr>
                <w:ins w:id="2143" w:author="Hari Laksono" w:date="2018-05-15T15:57:00Z"/>
                <w:rFonts w:ascii="Arial Narrow" w:eastAsia="Times New Roman" w:hAnsi="Arial Narrow" w:cs="Calibri"/>
                <w:color w:val="000000"/>
                <w:sz w:val="16"/>
                <w:szCs w:val="16"/>
                <w:rPrChange w:id="2144" w:author="Hari Laksono" w:date="2018-05-15T15:58:00Z">
                  <w:rPr>
                    <w:ins w:id="2145" w:author="Hari Laksono" w:date="2018-05-15T15:57:00Z"/>
                    <w:rFonts w:ascii="Arial Narrow" w:eastAsia="Times New Roman" w:hAnsi="Arial Narrow" w:cs="Calibri"/>
                    <w:color w:val="000000"/>
                    <w:sz w:val="20"/>
                    <w:szCs w:val="20"/>
                  </w:rPr>
                </w:rPrChange>
              </w:rPr>
            </w:pPr>
            <w:ins w:id="2146" w:author="Hari Laksono" w:date="2018-05-15T15:57:00Z">
              <w:r w:rsidRPr="0000362C">
                <w:rPr>
                  <w:rFonts w:ascii="Arial Narrow" w:eastAsia="Times New Roman" w:hAnsi="Arial Narrow" w:cs="Calibri"/>
                  <w:color w:val="000000"/>
                  <w:sz w:val="16"/>
                  <w:szCs w:val="16"/>
                  <w:rPrChange w:id="2147" w:author="Hari Laksono" w:date="2018-05-15T15:58:00Z">
                    <w:rPr>
                      <w:rFonts w:ascii="Arial Narrow" w:eastAsia="Times New Roman" w:hAnsi="Arial Narrow" w:cs="Calibri"/>
                      <w:color w:val="000000"/>
                      <w:sz w:val="20"/>
                      <w:szCs w:val="20"/>
                    </w:rPr>
                  </w:rPrChange>
                </w:rPr>
                <w:t>Kelurahan Kedung Lumbu</w:t>
              </w:r>
            </w:ins>
          </w:p>
        </w:tc>
      </w:tr>
      <w:tr w:rsidR="0000362C" w:rsidRPr="0000362C" w14:paraId="1C4226A9" w14:textId="77777777" w:rsidTr="0000362C">
        <w:trPr>
          <w:trHeight w:val="20"/>
          <w:jc w:val="center"/>
          <w:ins w:id="2148" w:author="Hari Laksono" w:date="2018-05-15T15:57:00Z"/>
          <w:trPrChange w:id="21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1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F2F4353" w14:textId="77777777" w:rsidR="0000362C" w:rsidRPr="0000362C" w:rsidRDefault="0000362C" w:rsidP="0000362C">
            <w:pPr>
              <w:spacing w:after="0" w:line="240" w:lineRule="auto"/>
              <w:jc w:val="center"/>
              <w:rPr>
                <w:ins w:id="2151" w:author="Hari Laksono" w:date="2018-05-15T15:57:00Z"/>
                <w:rFonts w:ascii="Arial Narrow" w:eastAsia="Times New Roman" w:hAnsi="Arial Narrow" w:cs="Calibri"/>
                <w:color w:val="000000"/>
                <w:sz w:val="16"/>
                <w:szCs w:val="16"/>
                <w:rPrChange w:id="2152" w:author="Hari Laksono" w:date="2018-05-15T15:58:00Z">
                  <w:rPr>
                    <w:ins w:id="2153" w:author="Hari Laksono" w:date="2018-05-15T15:57:00Z"/>
                    <w:rFonts w:ascii="Arial Narrow" w:eastAsia="Times New Roman" w:hAnsi="Arial Narrow" w:cs="Calibri"/>
                    <w:color w:val="000000"/>
                    <w:sz w:val="20"/>
                    <w:szCs w:val="20"/>
                  </w:rPr>
                </w:rPrChange>
              </w:rPr>
            </w:pPr>
            <w:ins w:id="2154" w:author="Hari Laksono" w:date="2018-05-15T15:57:00Z">
              <w:r w:rsidRPr="0000362C">
                <w:rPr>
                  <w:rFonts w:ascii="Arial Narrow" w:eastAsia="Times New Roman" w:hAnsi="Arial Narrow" w:cs="Calibri"/>
                  <w:color w:val="000000"/>
                  <w:sz w:val="16"/>
                  <w:szCs w:val="16"/>
                  <w:rPrChange w:id="2155" w:author="Hari Laksono" w:date="2018-05-15T15:58:00Z">
                    <w:rPr>
                      <w:rFonts w:ascii="Arial Narrow" w:eastAsia="Times New Roman" w:hAnsi="Arial Narrow" w:cs="Calibri"/>
                      <w:color w:val="000000"/>
                      <w:sz w:val="20"/>
                      <w:szCs w:val="20"/>
                    </w:rPr>
                  </w:rPrChange>
                </w:rPr>
                <w:t>52</w:t>
              </w:r>
            </w:ins>
          </w:p>
        </w:tc>
        <w:tc>
          <w:tcPr>
            <w:tcW w:w="3241" w:type="dxa"/>
            <w:tcBorders>
              <w:top w:val="nil"/>
              <w:left w:val="nil"/>
              <w:bottom w:val="single" w:sz="8" w:space="0" w:color="auto"/>
              <w:right w:val="single" w:sz="8" w:space="0" w:color="auto"/>
            </w:tcBorders>
            <w:shd w:val="clear" w:color="auto" w:fill="auto"/>
            <w:vAlign w:val="center"/>
            <w:hideMark/>
            <w:tcPrChange w:id="21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233677A2" w14:textId="77777777" w:rsidR="0000362C" w:rsidRPr="0000362C" w:rsidRDefault="0000362C" w:rsidP="0000362C">
            <w:pPr>
              <w:spacing w:after="0" w:line="240" w:lineRule="auto"/>
              <w:rPr>
                <w:ins w:id="2157" w:author="Hari Laksono" w:date="2018-05-15T15:57:00Z"/>
                <w:rFonts w:ascii="Arial Narrow" w:eastAsia="Times New Roman" w:hAnsi="Arial Narrow" w:cs="Calibri"/>
                <w:color w:val="000000"/>
                <w:sz w:val="16"/>
                <w:szCs w:val="16"/>
                <w:rPrChange w:id="2158" w:author="Hari Laksono" w:date="2018-05-15T15:58:00Z">
                  <w:rPr>
                    <w:ins w:id="2159" w:author="Hari Laksono" w:date="2018-05-15T15:57:00Z"/>
                    <w:rFonts w:ascii="Arial Narrow" w:eastAsia="Times New Roman" w:hAnsi="Arial Narrow" w:cs="Calibri"/>
                    <w:color w:val="000000"/>
                    <w:sz w:val="20"/>
                    <w:szCs w:val="20"/>
                  </w:rPr>
                </w:rPrChange>
              </w:rPr>
            </w:pPr>
            <w:ins w:id="2160" w:author="Hari Laksono" w:date="2018-05-15T15:57:00Z">
              <w:r w:rsidRPr="0000362C">
                <w:rPr>
                  <w:rFonts w:ascii="Arial Narrow" w:eastAsia="Times New Roman" w:hAnsi="Arial Narrow" w:cs="Calibri"/>
                  <w:color w:val="000000"/>
                  <w:sz w:val="16"/>
                  <w:szCs w:val="16"/>
                  <w:rPrChange w:id="2161" w:author="Hari Laksono" w:date="2018-05-15T15:58:00Z">
                    <w:rPr>
                      <w:rFonts w:ascii="Arial Narrow" w:eastAsia="Times New Roman" w:hAnsi="Arial Narrow" w:cs="Calibri"/>
                      <w:color w:val="000000"/>
                      <w:sz w:val="20"/>
                      <w:szCs w:val="20"/>
                    </w:rPr>
                  </w:rPrChange>
                </w:rPr>
                <w:t>Kelurahan Kemlayan</w:t>
              </w:r>
            </w:ins>
          </w:p>
        </w:tc>
        <w:tc>
          <w:tcPr>
            <w:tcW w:w="3260" w:type="dxa"/>
            <w:tcBorders>
              <w:top w:val="nil"/>
              <w:left w:val="nil"/>
              <w:bottom w:val="single" w:sz="8" w:space="0" w:color="auto"/>
              <w:right w:val="single" w:sz="8" w:space="0" w:color="auto"/>
            </w:tcBorders>
            <w:shd w:val="clear" w:color="auto" w:fill="auto"/>
            <w:vAlign w:val="center"/>
            <w:hideMark/>
            <w:tcPrChange w:id="21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B984954" w14:textId="77777777" w:rsidR="0000362C" w:rsidRPr="0000362C" w:rsidRDefault="0000362C" w:rsidP="0000362C">
            <w:pPr>
              <w:spacing w:after="0" w:line="240" w:lineRule="auto"/>
              <w:rPr>
                <w:ins w:id="2163" w:author="Hari Laksono" w:date="2018-05-15T15:57:00Z"/>
                <w:rFonts w:ascii="Arial Narrow" w:eastAsia="Times New Roman" w:hAnsi="Arial Narrow" w:cs="Calibri"/>
                <w:color w:val="000000"/>
                <w:sz w:val="16"/>
                <w:szCs w:val="16"/>
                <w:rPrChange w:id="2164" w:author="Hari Laksono" w:date="2018-05-15T15:58:00Z">
                  <w:rPr>
                    <w:ins w:id="2165" w:author="Hari Laksono" w:date="2018-05-15T15:57:00Z"/>
                    <w:rFonts w:ascii="Arial Narrow" w:eastAsia="Times New Roman" w:hAnsi="Arial Narrow" w:cs="Calibri"/>
                    <w:color w:val="000000"/>
                    <w:sz w:val="20"/>
                    <w:szCs w:val="20"/>
                  </w:rPr>
                </w:rPrChange>
              </w:rPr>
            </w:pPr>
            <w:ins w:id="2166" w:author="Hari Laksono" w:date="2018-05-15T15:57:00Z">
              <w:r w:rsidRPr="0000362C">
                <w:rPr>
                  <w:rFonts w:ascii="Arial Narrow" w:eastAsia="Times New Roman" w:hAnsi="Arial Narrow" w:cs="Calibri"/>
                  <w:color w:val="000000"/>
                  <w:sz w:val="16"/>
                  <w:szCs w:val="16"/>
                  <w:rPrChange w:id="2167" w:author="Hari Laksono" w:date="2018-05-15T15:58:00Z">
                    <w:rPr>
                      <w:rFonts w:ascii="Arial Narrow" w:eastAsia="Times New Roman" w:hAnsi="Arial Narrow" w:cs="Calibri"/>
                      <w:color w:val="000000"/>
                      <w:sz w:val="20"/>
                      <w:szCs w:val="20"/>
                    </w:rPr>
                  </w:rPrChange>
                </w:rPr>
                <w:t>Kelurahan Kemlayan</w:t>
              </w:r>
            </w:ins>
          </w:p>
        </w:tc>
      </w:tr>
      <w:tr w:rsidR="0000362C" w:rsidRPr="0000362C" w14:paraId="297B1C12" w14:textId="77777777" w:rsidTr="0000362C">
        <w:trPr>
          <w:trHeight w:val="20"/>
          <w:jc w:val="center"/>
          <w:ins w:id="2168" w:author="Hari Laksono" w:date="2018-05-15T15:57:00Z"/>
          <w:trPrChange w:id="21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1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30D1E0B6" w14:textId="77777777" w:rsidR="0000362C" w:rsidRPr="0000362C" w:rsidRDefault="0000362C" w:rsidP="0000362C">
            <w:pPr>
              <w:spacing w:after="0" w:line="240" w:lineRule="auto"/>
              <w:jc w:val="center"/>
              <w:rPr>
                <w:ins w:id="2171" w:author="Hari Laksono" w:date="2018-05-15T15:57:00Z"/>
                <w:rFonts w:ascii="Arial Narrow" w:eastAsia="Times New Roman" w:hAnsi="Arial Narrow" w:cs="Calibri"/>
                <w:color w:val="000000"/>
                <w:sz w:val="16"/>
                <w:szCs w:val="16"/>
                <w:rPrChange w:id="2172" w:author="Hari Laksono" w:date="2018-05-15T15:58:00Z">
                  <w:rPr>
                    <w:ins w:id="2173" w:author="Hari Laksono" w:date="2018-05-15T15:57:00Z"/>
                    <w:rFonts w:ascii="Arial Narrow" w:eastAsia="Times New Roman" w:hAnsi="Arial Narrow" w:cs="Calibri"/>
                    <w:color w:val="000000"/>
                    <w:sz w:val="20"/>
                    <w:szCs w:val="20"/>
                  </w:rPr>
                </w:rPrChange>
              </w:rPr>
            </w:pPr>
            <w:ins w:id="2174" w:author="Hari Laksono" w:date="2018-05-15T15:57:00Z">
              <w:r w:rsidRPr="0000362C">
                <w:rPr>
                  <w:rFonts w:ascii="Arial Narrow" w:eastAsia="Times New Roman" w:hAnsi="Arial Narrow" w:cs="Calibri"/>
                  <w:color w:val="000000"/>
                  <w:sz w:val="16"/>
                  <w:szCs w:val="16"/>
                  <w:rPrChange w:id="2175" w:author="Hari Laksono" w:date="2018-05-15T15:58:00Z">
                    <w:rPr>
                      <w:rFonts w:ascii="Arial Narrow" w:eastAsia="Times New Roman" w:hAnsi="Arial Narrow" w:cs="Calibri"/>
                      <w:color w:val="000000"/>
                      <w:sz w:val="20"/>
                      <w:szCs w:val="20"/>
                    </w:rPr>
                  </w:rPrChange>
                </w:rPr>
                <w:t>53</w:t>
              </w:r>
            </w:ins>
          </w:p>
        </w:tc>
        <w:tc>
          <w:tcPr>
            <w:tcW w:w="3241" w:type="dxa"/>
            <w:tcBorders>
              <w:top w:val="nil"/>
              <w:left w:val="nil"/>
              <w:bottom w:val="single" w:sz="8" w:space="0" w:color="auto"/>
              <w:right w:val="single" w:sz="8" w:space="0" w:color="auto"/>
            </w:tcBorders>
            <w:shd w:val="clear" w:color="auto" w:fill="auto"/>
            <w:vAlign w:val="center"/>
            <w:hideMark/>
            <w:tcPrChange w:id="21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7EA66C3F" w14:textId="77777777" w:rsidR="0000362C" w:rsidRPr="0000362C" w:rsidRDefault="0000362C" w:rsidP="0000362C">
            <w:pPr>
              <w:spacing w:after="0" w:line="240" w:lineRule="auto"/>
              <w:rPr>
                <w:ins w:id="2177" w:author="Hari Laksono" w:date="2018-05-15T15:57:00Z"/>
                <w:rFonts w:ascii="Arial Narrow" w:eastAsia="Times New Roman" w:hAnsi="Arial Narrow" w:cs="Calibri"/>
                <w:color w:val="000000"/>
                <w:sz w:val="16"/>
                <w:szCs w:val="16"/>
                <w:rPrChange w:id="2178" w:author="Hari Laksono" w:date="2018-05-15T15:58:00Z">
                  <w:rPr>
                    <w:ins w:id="2179" w:author="Hari Laksono" w:date="2018-05-15T15:57:00Z"/>
                    <w:rFonts w:ascii="Arial Narrow" w:eastAsia="Times New Roman" w:hAnsi="Arial Narrow" w:cs="Calibri"/>
                    <w:color w:val="000000"/>
                    <w:sz w:val="20"/>
                    <w:szCs w:val="20"/>
                  </w:rPr>
                </w:rPrChange>
              </w:rPr>
            </w:pPr>
            <w:ins w:id="2180" w:author="Hari Laksono" w:date="2018-05-15T15:57:00Z">
              <w:r w:rsidRPr="0000362C">
                <w:rPr>
                  <w:rFonts w:ascii="Arial Narrow" w:eastAsia="Times New Roman" w:hAnsi="Arial Narrow" w:cs="Calibri"/>
                  <w:color w:val="000000"/>
                  <w:sz w:val="16"/>
                  <w:szCs w:val="16"/>
                  <w:rPrChange w:id="2181" w:author="Hari Laksono" w:date="2018-05-15T15:58:00Z">
                    <w:rPr>
                      <w:rFonts w:ascii="Arial Narrow" w:eastAsia="Times New Roman" w:hAnsi="Arial Narrow" w:cs="Calibri"/>
                      <w:color w:val="000000"/>
                      <w:sz w:val="20"/>
                      <w:szCs w:val="20"/>
                    </w:rPr>
                  </w:rPrChange>
                </w:rPr>
                <w:t>Kelurahan Kepatihan Kulon</w:t>
              </w:r>
            </w:ins>
          </w:p>
        </w:tc>
        <w:tc>
          <w:tcPr>
            <w:tcW w:w="3260" w:type="dxa"/>
            <w:tcBorders>
              <w:top w:val="nil"/>
              <w:left w:val="nil"/>
              <w:bottom w:val="single" w:sz="8" w:space="0" w:color="auto"/>
              <w:right w:val="single" w:sz="8" w:space="0" w:color="auto"/>
            </w:tcBorders>
            <w:shd w:val="clear" w:color="auto" w:fill="auto"/>
            <w:vAlign w:val="center"/>
            <w:hideMark/>
            <w:tcPrChange w:id="21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5193ADB0" w14:textId="77777777" w:rsidR="0000362C" w:rsidRPr="0000362C" w:rsidRDefault="0000362C" w:rsidP="0000362C">
            <w:pPr>
              <w:spacing w:after="0" w:line="240" w:lineRule="auto"/>
              <w:rPr>
                <w:ins w:id="2183" w:author="Hari Laksono" w:date="2018-05-15T15:57:00Z"/>
                <w:rFonts w:ascii="Arial Narrow" w:eastAsia="Times New Roman" w:hAnsi="Arial Narrow" w:cs="Calibri"/>
                <w:color w:val="000000"/>
                <w:sz w:val="16"/>
                <w:szCs w:val="16"/>
                <w:rPrChange w:id="2184" w:author="Hari Laksono" w:date="2018-05-15T15:58:00Z">
                  <w:rPr>
                    <w:ins w:id="2185" w:author="Hari Laksono" w:date="2018-05-15T15:57:00Z"/>
                    <w:rFonts w:ascii="Arial Narrow" w:eastAsia="Times New Roman" w:hAnsi="Arial Narrow" w:cs="Calibri"/>
                    <w:color w:val="000000"/>
                    <w:sz w:val="20"/>
                    <w:szCs w:val="20"/>
                  </w:rPr>
                </w:rPrChange>
              </w:rPr>
            </w:pPr>
            <w:ins w:id="2186" w:author="Hari Laksono" w:date="2018-05-15T15:57:00Z">
              <w:r w:rsidRPr="0000362C">
                <w:rPr>
                  <w:rFonts w:ascii="Arial Narrow" w:eastAsia="Times New Roman" w:hAnsi="Arial Narrow" w:cs="Calibri"/>
                  <w:color w:val="000000"/>
                  <w:sz w:val="16"/>
                  <w:szCs w:val="16"/>
                  <w:rPrChange w:id="2187" w:author="Hari Laksono" w:date="2018-05-15T15:58:00Z">
                    <w:rPr>
                      <w:rFonts w:ascii="Arial Narrow" w:eastAsia="Times New Roman" w:hAnsi="Arial Narrow" w:cs="Calibri"/>
                      <w:color w:val="000000"/>
                      <w:sz w:val="20"/>
                      <w:szCs w:val="20"/>
                    </w:rPr>
                  </w:rPrChange>
                </w:rPr>
                <w:t>Kelurahan Kepatihan Kulon</w:t>
              </w:r>
            </w:ins>
          </w:p>
        </w:tc>
      </w:tr>
      <w:tr w:rsidR="0000362C" w:rsidRPr="0000362C" w14:paraId="1CA7E5CB" w14:textId="77777777" w:rsidTr="0000362C">
        <w:trPr>
          <w:trHeight w:val="20"/>
          <w:jc w:val="center"/>
          <w:ins w:id="2188" w:author="Hari Laksono" w:date="2018-05-15T15:57:00Z"/>
          <w:trPrChange w:id="21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1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72F09DED" w14:textId="77777777" w:rsidR="0000362C" w:rsidRPr="0000362C" w:rsidRDefault="0000362C" w:rsidP="0000362C">
            <w:pPr>
              <w:spacing w:after="0" w:line="240" w:lineRule="auto"/>
              <w:jc w:val="center"/>
              <w:rPr>
                <w:ins w:id="2191" w:author="Hari Laksono" w:date="2018-05-15T15:57:00Z"/>
                <w:rFonts w:ascii="Arial Narrow" w:eastAsia="Times New Roman" w:hAnsi="Arial Narrow" w:cs="Calibri"/>
                <w:color w:val="000000"/>
                <w:sz w:val="16"/>
                <w:szCs w:val="16"/>
                <w:rPrChange w:id="2192" w:author="Hari Laksono" w:date="2018-05-15T15:58:00Z">
                  <w:rPr>
                    <w:ins w:id="2193" w:author="Hari Laksono" w:date="2018-05-15T15:57:00Z"/>
                    <w:rFonts w:ascii="Arial Narrow" w:eastAsia="Times New Roman" w:hAnsi="Arial Narrow" w:cs="Calibri"/>
                    <w:color w:val="000000"/>
                    <w:sz w:val="20"/>
                    <w:szCs w:val="20"/>
                  </w:rPr>
                </w:rPrChange>
              </w:rPr>
            </w:pPr>
            <w:ins w:id="2194" w:author="Hari Laksono" w:date="2018-05-15T15:57:00Z">
              <w:r w:rsidRPr="0000362C">
                <w:rPr>
                  <w:rFonts w:ascii="Arial Narrow" w:eastAsia="Times New Roman" w:hAnsi="Arial Narrow" w:cs="Calibri"/>
                  <w:color w:val="000000"/>
                  <w:sz w:val="16"/>
                  <w:szCs w:val="16"/>
                  <w:rPrChange w:id="2195" w:author="Hari Laksono" w:date="2018-05-15T15:58:00Z">
                    <w:rPr>
                      <w:rFonts w:ascii="Arial Narrow" w:eastAsia="Times New Roman" w:hAnsi="Arial Narrow" w:cs="Calibri"/>
                      <w:color w:val="000000"/>
                      <w:sz w:val="20"/>
                      <w:szCs w:val="20"/>
                    </w:rPr>
                  </w:rPrChange>
                </w:rPr>
                <w:t>54</w:t>
              </w:r>
            </w:ins>
          </w:p>
        </w:tc>
        <w:tc>
          <w:tcPr>
            <w:tcW w:w="3241" w:type="dxa"/>
            <w:tcBorders>
              <w:top w:val="nil"/>
              <w:left w:val="nil"/>
              <w:bottom w:val="single" w:sz="8" w:space="0" w:color="auto"/>
              <w:right w:val="single" w:sz="8" w:space="0" w:color="auto"/>
            </w:tcBorders>
            <w:shd w:val="clear" w:color="auto" w:fill="auto"/>
            <w:vAlign w:val="center"/>
            <w:hideMark/>
            <w:tcPrChange w:id="21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13E78091" w14:textId="77777777" w:rsidR="0000362C" w:rsidRPr="0000362C" w:rsidRDefault="0000362C" w:rsidP="0000362C">
            <w:pPr>
              <w:spacing w:after="0" w:line="240" w:lineRule="auto"/>
              <w:rPr>
                <w:ins w:id="2197" w:author="Hari Laksono" w:date="2018-05-15T15:57:00Z"/>
                <w:rFonts w:ascii="Arial Narrow" w:eastAsia="Times New Roman" w:hAnsi="Arial Narrow" w:cs="Calibri"/>
                <w:color w:val="000000"/>
                <w:sz w:val="16"/>
                <w:szCs w:val="16"/>
                <w:rPrChange w:id="2198" w:author="Hari Laksono" w:date="2018-05-15T15:58:00Z">
                  <w:rPr>
                    <w:ins w:id="2199" w:author="Hari Laksono" w:date="2018-05-15T15:57:00Z"/>
                    <w:rFonts w:ascii="Arial Narrow" w:eastAsia="Times New Roman" w:hAnsi="Arial Narrow" w:cs="Calibri"/>
                    <w:color w:val="000000"/>
                    <w:sz w:val="20"/>
                    <w:szCs w:val="20"/>
                  </w:rPr>
                </w:rPrChange>
              </w:rPr>
            </w:pPr>
            <w:ins w:id="2200" w:author="Hari Laksono" w:date="2018-05-15T15:57:00Z">
              <w:r w:rsidRPr="0000362C">
                <w:rPr>
                  <w:rFonts w:ascii="Arial Narrow" w:eastAsia="Times New Roman" w:hAnsi="Arial Narrow" w:cs="Calibri"/>
                  <w:color w:val="000000"/>
                  <w:sz w:val="16"/>
                  <w:szCs w:val="16"/>
                  <w:rPrChange w:id="2201" w:author="Hari Laksono" w:date="2018-05-15T15:58:00Z">
                    <w:rPr>
                      <w:rFonts w:ascii="Arial Narrow" w:eastAsia="Times New Roman" w:hAnsi="Arial Narrow" w:cs="Calibri"/>
                      <w:color w:val="000000"/>
                      <w:sz w:val="20"/>
                      <w:szCs w:val="20"/>
                    </w:rPr>
                  </w:rPrChange>
                </w:rPr>
                <w:t>Kelurahan Kepatihan Wetan</w:t>
              </w:r>
            </w:ins>
          </w:p>
        </w:tc>
        <w:tc>
          <w:tcPr>
            <w:tcW w:w="3260" w:type="dxa"/>
            <w:tcBorders>
              <w:top w:val="nil"/>
              <w:left w:val="nil"/>
              <w:bottom w:val="single" w:sz="8" w:space="0" w:color="auto"/>
              <w:right w:val="single" w:sz="8" w:space="0" w:color="auto"/>
            </w:tcBorders>
            <w:shd w:val="clear" w:color="auto" w:fill="auto"/>
            <w:vAlign w:val="center"/>
            <w:hideMark/>
            <w:tcPrChange w:id="22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333BEAB5" w14:textId="77777777" w:rsidR="0000362C" w:rsidRPr="0000362C" w:rsidRDefault="0000362C" w:rsidP="0000362C">
            <w:pPr>
              <w:spacing w:after="0" w:line="240" w:lineRule="auto"/>
              <w:rPr>
                <w:ins w:id="2203" w:author="Hari Laksono" w:date="2018-05-15T15:57:00Z"/>
                <w:rFonts w:ascii="Arial Narrow" w:eastAsia="Times New Roman" w:hAnsi="Arial Narrow" w:cs="Calibri"/>
                <w:color w:val="000000"/>
                <w:sz w:val="16"/>
                <w:szCs w:val="16"/>
                <w:rPrChange w:id="2204" w:author="Hari Laksono" w:date="2018-05-15T15:58:00Z">
                  <w:rPr>
                    <w:ins w:id="2205" w:author="Hari Laksono" w:date="2018-05-15T15:57:00Z"/>
                    <w:rFonts w:ascii="Arial Narrow" w:eastAsia="Times New Roman" w:hAnsi="Arial Narrow" w:cs="Calibri"/>
                    <w:color w:val="000000"/>
                    <w:sz w:val="20"/>
                    <w:szCs w:val="20"/>
                  </w:rPr>
                </w:rPrChange>
              </w:rPr>
            </w:pPr>
            <w:ins w:id="2206" w:author="Hari Laksono" w:date="2018-05-15T15:57:00Z">
              <w:r w:rsidRPr="0000362C">
                <w:rPr>
                  <w:rFonts w:ascii="Arial Narrow" w:eastAsia="Times New Roman" w:hAnsi="Arial Narrow" w:cs="Calibri"/>
                  <w:color w:val="000000"/>
                  <w:sz w:val="16"/>
                  <w:szCs w:val="16"/>
                  <w:rPrChange w:id="2207" w:author="Hari Laksono" w:date="2018-05-15T15:58:00Z">
                    <w:rPr>
                      <w:rFonts w:ascii="Arial Narrow" w:eastAsia="Times New Roman" w:hAnsi="Arial Narrow" w:cs="Calibri"/>
                      <w:color w:val="000000"/>
                      <w:sz w:val="20"/>
                      <w:szCs w:val="20"/>
                    </w:rPr>
                  </w:rPrChange>
                </w:rPr>
                <w:t>Kelurahan Kepatihan Wetan</w:t>
              </w:r>
            </w:ins>
          </w:p>
        </w:tc>
      </w:tr>
      <w:tr w:rsidR="0000362C" w:rsidRPr="0000362C" w14:paraId="11E3CD29" w14:textId="77777777" w:rsidTr="0000362C">
        <w:trPr>
          <w:trHeight w:val="20"/>
          <w:jc w:val="center"/>
          <w:ins w:id="2208" w:author="Hari Laksono" w:date="2018-05-15T15:57:00Z"/>
          <w:trPrChange w:id="22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2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70274D86" w14:textId="77777777" w:rsidR="0000362C" w:rsidRPr="0000362C" w:rsidRDefault="0000362C" w:rsidP="0000362C">
            <w:pPr>
              <w:spacing w:after="0" w:line="240" w:lineRule="auto"/>
              <w:jc w:val="center"/>
              <w:rPr>
                <w:ins w:id="2211" w:author="Hari Laksono" w:date="2018-05-15T15:57:00Z"/>
                <w:rFonts w:ascii="Arial Narrow" w:eastAsia="Times New Roman" w:hAnsi="Arial Narrow" w:cs="Calibri"/>
                <w:color w:val="000000"/>
                <w:sz w:val="16"/>
                <w:szCs w:val="16"/>
                <w:rPrChange w:id="2212" w:author="Hari Laksono" w:date="2018-05-15T15:58:00Z">
                  <w:rPr>
                    <w:ins w:id="2213" w:author="Hari Laksono" w:date="2018-05-15T15:57:00Z"/>
                    <w:rFonts w:ascii="Arial Narrow" w:eastAsia="Times New Roman" w:hAnsi="Arial Narrow" w:cs="Calibri"/>
                    <w:color w:val="000000"/>
                    <w:sz w:val="20"/>
                    <w:szCs w:val="20"/>
                  </w:rPr>
                </w:rPrChange>
              </w:rPr>
            </w:pPr>
            <w:ins w:id="2214" w:author="Hari Laksono" w:date="2018-05-15T15:57:00Z">
              <w:r w:rsidRPr="0000362C">
                <w:rPr>
                  <w:rFonts w:ascii="Arial Narrow" w:eastAsia="Times New Roman" w:hAnsi="Arial Narrow" w:cs="Calibri"/>
                  <w:color w:val="000000"/>
                  <w:sz w:val="16"/>
                  <w:szCs w:val="16"/>
                  <w:rPrChange w:id="2215" w:author="Hari Laksono" w:date="2018-05-15T15:58:00Z">
                    <w:rPr>
                      <w:rFonts w:ascii="Arial Narrow" w:eastAsia="Times New Roman" w:hAnsi="Arial Narrow" w:cs="Calibri"/>
                      <w:color w:val="000000"/>
                      <w:sz w:val="20"/>
                      <w:szCs w:val="20"/>
                    </w:rPr>
                  </w:rPrChange>
                </w:rPr>
                <w:t>55</w:t>
              </w:r>
            </w:ins>
          </w:p>
        </w:tc>
        <w:tc>
          <w:tcPr>
            <w:tcW w:w="3241" w:type="dxa"/>
            <w:tcBorders>
              <w:top w:val="nil"/>
              <w:left w:val="nil"/>
              <w:bottom w:val="single" w:sz="8" w:space="0" w:color="auto"/>
              <w:right w:val="single" w:sz="8" w:space="0" w:color="auto"/>
            </w:tcBorders>
            <w:shd w:val="clear" w:color="auto" w:fill="auto"/>
            <w:vAlign w:val="center"/>
            <w:hideMark/>
            <w:tcPrChange w:id="22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2ED5F109" w14:textId="77777777" w:rsidR="0000362C" w:rsidRPr="0000362C" w:rsidRDefault="0000362C" w:rsidP="0000362C">
            <w:pPr>
              <w:spacing w:after="0" w:line="240" w:lineRule="auto"/>
              <w:rPr>
                <w:ins w:id="2217" w:author="Hari Laksono" w:date="2018-05-15T15:57:00Z"/>
                <w:rFonts w:ascii="Arial Narrow" w:eastAsia="Times New Roman" w:hAnsi="Arial Narrow" w:cs="Calibri"/>
                <w:color w:val="000000"/>
                <w:sz w:val="16"/>
                <w:szCs w:val="16"/>
                <w:rPrChange w:id="2218" w:author="Hari Laksono" w:date="2018-05-15T15:58:00Z">
                  <w:rPr>
                    <w:ins w:id="2219" w:author="Hari Laksono" w:date="2018-05-15T15:57:00Z"/>
                    <w:rFonts w:ascii="Arial Narrow" w:eastAsia="Times New Roman" w:hAnsi="Arial Narrow" w:cs="Calibri"/>
                    <w:color w:val="000000"/>
                    <w:sz w:val="20"/>
                    <w:szCs w:val="20"/>
                  </w:rPr>
                </w:rPrChange>
              </w:rPr>
            </w:pPr>
            <w:ins w:id="2220" w:author="Hari Laksono" w:date="2018-05-15T15:57:00Z">
              <w:r w:rsidRPr="0000362C">
                <w:rPr>
                  <w:rFonts w:ascii="Arial Narrow" w:eastAsia="Times New Roman" w:hAnsi="Arial Narrow" w:cs="Calibri"/>
                  <w:color w:val="000000"/>
                  <w:sz w:val="16"/>
                  <w:szCs w:val="16"/>
                  <w:rPrChange w:id="2221" w:author="Hari Laksono" w:date="2018-05-15T15:58:00Z">
                    <w:rPr>
                      <w:rFonts w:ascii="Arial Narrow" w:eastAsia="Times New Roman" w:hAnsi="Arial Narrow" w:cs="Calibri"/>
                      <w:color w:val="000000"/>
                      <w:sz w:val="20"/>
                      <w:szCs w:val="20"/>
                    </w:rPr>
                  </w:rPrChange>
                </w:rPr>
                <w:t>Kelurahan Keprabon</w:t>
              </w:r>
            </w:ins>
          </w:p>
        </w:tc>
        <w:tc>
          <w:tcPr>
            <w:tcW w:w="3260" w:type="dxa"/>
            <w:tcBorders>
              <w:top w:val="nil"/>
              <w:left w:val="nil"/>
              <w:bottom w:val="single" w:sz="8" w:space="0" w:color="auto"/>
              <w:right w:val="single" w:sz="8" w:space="0" w:color="auto"/>
            </w:tcBorders>
            <w:shd w:val="clear" w:color="auto" w:fill="auto"/>
            <w:vAlign w:val="center"/>
            <w:hideMark/>
            <w:tcPrChange w:id="22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08CBAB6" w14:textId="77777777" w:rsidR="0000362C" w:rsidRPr="0000362C" w:rsidRDefault="0000362C" w:rsidP="0000362C">
            <w:pPr>
              <w:spacing w:after="0" w:line="240" w:lineRule="auto"/>
              <w:rPr>
                <w:ins w:id="2223" w:author="Hari Laksono" w:date="2018-05-15T15:57:00Z"/>
                <w:rFonts w:ascii="Arial Narrow" w:eastAsia="Times New Roman" w:hAnsi="Arial Narrow" w:cs="Calibri"/>
                <w:color w:val="000000"/>
                <w:sz w:val="16"/>
                <w:szCs w:val="16"/>
                <w:rPrChange w:id="2224" w:author="Hari Laksono" w:date="2018-05-15T15:58:00Z">
                  <w:rPr>
                    <w:ins w:id="2225" w:author="Hari Laksono" w:date="2018-05-15T15:57:00Z"/>
                    <w:rFonts w:ascii="Arial Narrow" w:eastAsia="Times New Roman" w:hAnsi="Arial Narrow" w:cs="Calibri"/>
                    <w:color w:val="000000"/>
                    <w:sz w:val="20"/>
                    <w:szCs w:val="20"/>
                  </w:rPr>
                </w:rPrChange>
              </w:rPr>
            </w:pPr>
            <w:ins w:id="2226" w:author="Hari Laksono" w:date="2018-05-15T15:57:00Z">
              <w:r w:rsidRPr="0000362C">
                <w:rPr>
                  <w:rFonts w:ascii="Arial Narrow" w:eastAsia="Times New Roman" w:hAnsi="Arial Narrow" w:cs="Calibri"/>
                  <w:color w:val="000000"/>
                  <w:sz w:val="16"/>
                  <w:szCs w:val="16"/>
                  <w:rPrChange w:id="2227" w:author="Hari Laksono" w:date="2018-05-15T15:58:00Z">
                    <w:rPr>
                      <w:rFonts w:ascii="Arial Narrow" w:eastAsia="Times New Roman" w:hAnsi="Arial Narrow" w:cs="Calibri"/>
                      <w:color w:val="000000"/>
                      <w:sz w:val="20"/>
                      <w:szCs w:val="20"/>
                    </w:rPr>
                  </w:rPrChange>
                </w:rPr>
                <w:t>Kelurahan Keprabon</w:t>
              </w:r>
            </w:ins>
          </w:p>
        </w:tc>
      </w:tr>
      <w:tr w:rsidR="0000362C" w:rsidRPr="0000362C" w14:paraId="6F038DA9" w14:textId="77777777" w:rsidTr="0000362C">
        <w:trPr>
          <w:trHeight w:val="20"/>
          <w:jc w:val="center"/>
          <w:ins w:id="2228" w:author="Hari Laksono" w:date="2018-05-15T15:57:00Z"/>
          <w:trPrChange w:id="22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2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B4246BA" w14:textId="77777777" w:rsidR="0000362C" w:rsidRPr="0000362C" w:rsidRDefault="0000362C" w:rsidP="0000362C">
            <w:pPr>
              <w:spacing w:after="0" w:line="240" w:lineRule="auto"/>
              <w:jc w:val="center"/>
              <w:rPr>
                <w:ins w:id="2231" w:author="Hari Laksono" w:date="2018-05-15T15:57:00Z"/>
                <w:rFonts w:ascii="Arial Narrow" w:eastAsia="Times New Roman" w:hAnsi="Arial Narrow" w:cs="Calibri"/>
                <w:color w:val="000000"/>
                <w:sz w:val="16"/>
                <w:szCs w:val="16"/>
                <w:rPrChange w:id="2232" w:author="Hari Laksono" w:date="2018-05-15T15:58:00Z">
                  <w:rPr>
                    <w:ins w:id="2233" w:author="Hari Laksono" w:date="2018-05-15T15:57:00Z"/>
                    <w:rFonts w:ascii="Arial Narrow" w:eastAsia="Times New Roman" w:hAnsi="Arial Narrow" w:cs="Calibri"/>
                    <w:color w:val="000000"/>
                    <w:sz w:val="20"/>
                    <w:szCs w:val="20"/>
                  </w:rPr>
                </w:rPrChange>
              </w:rPr>
            </w:pPr>
            <w:ins w:id="2234" w:author="Hari Laksono" w:date="2018-05-15T15:57:00Z">
              <w:r w:rsidRPr="0000362C">
                <w:rPr>
                  <w:rFonts w:ascii="Arial Narrow" w:eastAsia="Times New Roman" w:hAnsi="Arial Narrow" w:cs="Calibri"/>
                  <w:color w:val="000000"/>
                  <w:sz w:val="16"/>
                  <w:szCs w:val="16"/>
                  <w:rPrChange w:id="2235" w:author="Hari Laksono" w:date="2018-05-15T15:58:00Z">
                    <w:rPr>
                      <w:rFonts w:ascii="Arial Narrow" w:eastAsia="Times New Roman" w:hAnsi="Arial Narrow" w:cs="Calibri"/>
                      <w:color w:val="000000"/>
                      <w:sz w:val="20"/>
                      <w:szCs w:val="20"/>
                    </w:rPr>
                  </w:rPrChange>
                </w:rPr>
                <w:t>56</w:t>
              </w:r>
            </w:ins>
          </w:p>
        </w:tc>
        <w:tc>
          <w:tcPr>
            <w:tcW w:w="3241" w:type="dxa"/>
            <w:tcBorders>
              <w:top w:val="nil"/>
              <w:left w:val="nil"/>
              <w:bottom w:val="single" w:sz="8" w:space="0" w:color="auto"/>
              <w:right w:val="single" w:sz="8" w:space="0" w:color="auto"/>
            </w:tcBorders>
            <w:shd w:val="clear" w:color="auto" w:fill="auto"/>
            <w:vAlign w:val="center"/>
            <w:hideMark/>
            <w:tcPrChange w:id="22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68A04D8C" w14:textId="77777777" w:rsidR="0000362C" w:rsidRPr="0000362C" w:rsidRDefault="0000362C" w:rsidP="0000362C">
            <w:pPr>
              <w:spacing w:after="0" w:line="240" w:lineRule="auto"/>
              <w:rPr>
                <w:ins w:id="2237" w:author="Hari Laksono" w:date="2018-05-15T15:57:00Z"/>
                <w:rFonts w:ascii="Arial Narrow" w:eastAsia="Times New Roman" w:hAnsi="Arial Narrow" w:cs="Calibri"/>
                <w:color w:val="000000"/>
                <w:sz w:val="16"/>
                <w:szCs w:val="16"/>
                <w:rPrChange w:id="2238" w:author="Hari Laksono" w:date="2018-05-15T15:58:00Z">
                  <w:rPr>
                    <w:ins w:id="2239" w:author="Hari Laksono" w:date="2018-05-15T15:57:00Z"/>
                    <w:rFonts w:ascii="Arial Narrow" w:eastAsia="Times New Roman" w:hAnsi="Arial Narrow" w:cs="Calibri"/>
                    <w:color w:val="000000"/>
                    <w:sz w:val="20"/>
                    <w:szCs w:val="20"/>
                  </w:rPr>
                </w:rPrChange>
              </w:rPr>
            </w:pPr>
            <w:ins w:id="2240" w:author="Hari Laksono" w:date="2018-05-15T15:57:00Z">
              <w:r w:rsidRPr="0000362C">
                <w:rPr>
                  <w:rFonts w:ascii="Arial Narrow" w:eastAsia="Times New Roman" w:hAnsi="Arial Narrow" w:cs="Calibri"/>
                  <w:color w:val="000000"/>
                  <w:sz w:val="16"/>
                  <w:szCs w:val="16"/>
                  <w:rPrChange w:id="2241" w:author="Hari Laksono" w:date="2018-05-15T15:58:00Z">
                    <w:rPr>
                      <w:rFonts w:ascii="Arial Narrow" w:eastAsia="Times New Roman" w:hAnsi="Arial Narrow" w:cs="Calibri"/>
                      <w:color w:val="000000"/>
                      <w:sz w:val="20"/>
                      <w:szCs w:val="20"/>
                    </w:rPr>
                  </w:rPrChange>
                </w:rPr>
                <w:t>Kelurahan Kerten</w:t>
              </w:r>
            </w:ins>
          </w:p>
        </w:tc>
        <w:tc>
          <w:tcPr>
            <w:tcW w:w="3260" w:type="dxa"/>
            <w:tcBorders>
              <w:top w:val="nil"/>
              <w:left w:val="nil"/>
              <w:bottom w:val="single" w:sz="8" w:space="0" w:color="auto"/>
              <w:right w:val="single" w:sz="8" w:space="0" w:color="auto"/>
            </w:tcBorders>
            <w:shd w:val="clear" w:color="auto" w:fill="auto"/>
            <w:vAlign w:val="center"/>
            <w:hideMark/>
            <w:tcPrChange w:id="22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8CBD6FD" w14:textId="77777777" w:rsidR="0000362C" w:rsidRPr="0000362C" w:rsidRDefault="0000362C" w:rsidP="0000362C">
            <w:pPr>
              <w:spacing w:after="0" w:line="240" w:lineRule="auto"/>
              <w:rPr>
                <w:ins w:id="2243" w:author="Hari Laksono" w:date="2018-05-15T15:57:00Z"/>
                <w:rFonts w:ascii="Arial Narrow" w:eastAsia="Times New Roman" w:hAnsi="Arial Narrow" w:cs="Calibri"/>
                <w:color w:val="000000"/>
                <w:sz w:val="16"/>
                <w:szCs w:val="16"/>
                <w:rPrChange w:id="2244" w:author="Hari Laksono" w:date="2018-05-15T15:58:00Z">
                  <w:rPr>
                    <w:ins w:id="2245" w:author="Hari Laksono" w:date="2018-05-15T15:57:00Z"/>
                    <w:rFonts w:ascii="Arial Narrow" w:eastAsia="Times New Roman" w:hAnsi="Arial Narrow" w:cs="Calibri"/>
                    <w:color w:val="000000"/>
                    <w:sz w:val="20"/>
                    <w:szCs w:val="20"/>
                  </w:rPr>
                </w:rPrChange>
              </w:rPr>
            </w:pPr>
            <w:ins w:id="2246" w:author="Hari Laksono" w:date="2018-05-15T15:57:00Z">
              <w:r w:rsidRPr="0000362C">
                <w:rPr>
                  <w:rFonts w:ascii="Arial Narrow" w:eastAsia="Times New Roman" w:hAnsi="Arial Narrow" w:cs="Calibri"/>
                  <w:color w:val="000000"/>
                  <w:sz w:val="16"/>
                  <w:szCs w:val="16"/>
                  <w:rPrChange w:id="2247" w:author="Hari Laksono" w:date="2018-05-15T15:58:00Z">
                    <w:rPr>
                      <w:rFonts w:ascii="Arial Narrow" w:eastAsia="Times New Roman" w:hAnsi="Arial Narrow" w:cs="Calibri"/>
                      <w:color w:val="000000"/>
                      <w:sz w:val="20"/>
                      <w:szCs w:val="20"/>
                    </w:rPr>
                  </w:rPrChange>
                </w:rPr>
                <w:t>Kelurahan Kerten</w:t>
              </w:r>
            </w:ins>
          </w:p>
        </w:tc>
      </w:tr>
      <w:tr w:rsidR="0000362C" w:rsidRPr="0000362C" w14:paraId="4F9489E1" w14:textId="77777777" w:rsidTr="0000362C">
        <w:trPr>
          <w:trHeight w:val="20"/>
          <w:jc w:val="center"/>
          <w:ins w:id="2248" w:author="Hari Laksono" w:date="2018-05-15T15:57:00Z"/>
          <w:trPrChange w:id="22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2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765E7FDB" w14:textId="77777777" w:rsidR="0000362C" w:rsidRPr="0000362C" w:rsidRDefault="0000362C" w:rsidP="0000362C">
            <w:pPr>
              <w:spacing w:after="0" w:line="240" w:lineRule="auto"/>
              <w:jc w:val="center"/>
              <w:rPr>
                <w:ins w:id="2251" w:author="Hari Laksono" w:date="2018-05-15T15:57:00Z"/>
                <w:rFonts w:ascii="Arial Narrow" w:eastAsia="Times New Roman" w:hAnsi="Arial Narrow" w:cs="Calibri"/>
                <w:color w:val="000000"/>
                <w:sz w:val="16"/>
                <w:szCs w:val="16"/>
                <w:rPrChange w:id="2252" w:author="Hari Laksono" w:date="2018-05-15T15:58:00Z">
                  <w:rPr>
                    <w:ins w:id="2253" w:author="Hari Laksono" w:date="2018-05-15T15:57:00Z"/>
                    <w:rFonts w:ascii="Arial Narrow" w:eastAsia="Times New Roman" w:hAnsi="Arial Narrow" w:cs="Calibri"/>
                    <w:color w:val="000000"/>
                    <w:sz w:val="20"/>
                    <w:szCs w:val="20"/>
                  </w:rPr>
                </w:rPrChange>
              </w:rPr>
            </w:pPr>
            <w:ins w:id="2254" w:author="Hari Laksono" w:date="2018-05-15T15:57:00Z">
              <w:r w:rsidRPr="0000362C">
                <w:rPr>
                  <w:rFonts w:ascii="Arial Narrow" w:eastAsia="Times New Roman" w:hAnsi="Arial Narrow" w:cs="Calibri"/>
                  <w:color w:val="000000"/>
                  <w:sz w:val="16"/>
                  <w:szCs w:val="16"/>
                  <w:rPrChange w:id="2255" w:author="Hari Laksono" w:date="2018-05-15T15:58:00Z">
                    <w:rPr>
                      <w:rFonts w:ascii="Arial Narrow" w:eastAsia="Times New Roman" w:hAnsi="Arial Narrow" w:cs="Calibri"/>
                      <w:color w:val="000000"/>
                      <w:sz w:val="20"/>
                      <w:szCs w:val="20"/>
                    </w:rPr>
                  </w:rPrChange>
                </w:rPr>
                <w:t>57</w:t>
              </w:r>
            </w:ins>
          </w:p>
        </w:tc>
        <w:tc>
          <w:tcPr>
            <w:tcW w:w="3241" w:type="dxa"/>
            <w:tcBorders>
              <w:top w:val="nil"/>
              <w:left w:val="nil"/>
              <w:bottom w:val="single" w:sz="8" w:space="0" w:color="auto"/>
              <w:right w:val="single" w:sz="8" w:space="0" w:color="auto"/>
            </w:tcBorders>
            <w:shd w:val="clear" w:color="auto" w:fill="auto"/>
            <w:vAlign w:val="center"/>
            <w:hideMark/>
            <w:tcPrChange w:id="22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225BF151" w14:textId="77777777" w:rsidR="0000362C" w:rsidRPr="0000362C" w:rsidRDefault="0000362C" w:rsidP="0000362C">
            <w:pPr>
              <w:spacing w:after="0" w:line="240" w:lineRule="auto"/>
              <w:rPr>
                <w:ins w:id="2257" w:author="Hari Laksono" w:date="2018-05-15T15:57:00Z"/>
                <w:rFonts w:ascii="Arial Narrow" w:eastAsia="Times New Roman" w:hAnsi="Arial Narrow" w:cs="Calibri"/>
                <w:color w:val="000000"/>
                <w:sz w:val="16"/>
                <w:szCs w:val="16"/>
                <w:rPrChange w:id="2258" w:author="Hari Laksono" w:date="2018-05-15T15:58:00Z">
                  <w:rPr>
                    <w:ins w:id="2259" w:author="Hari Laksono" w:date="2018-05-15T15:57:00Z"/>
                    <w:rFonts w:ascii="Arial Narrow" w:eastAsia="Times New Roman" w:hAnsi="Arial Narrow" w:cs="Calibri"/>
                    <w:color w:val="000000"/>
                    <w:sz w:val="20"/>
                    <w:szCs w:val="20"/>
                  </w:rPr>
                </w:rPrChange>
              </w:rPr>
            </w:pPr>
            <w:ins w:id="2260" w:author="Hari Laksono" w:date="2018-05-15T15:57:00Z">
              <w:r w:rsidRPr="0000362C">
                <w:rPr>
                  <w:rFonts w:ascii="Arial Narrow" w:eastAsia="Times New Roman" w:hAnsi="Arial Narrow" w:cs="Calibri"/>
                  <w:color w:val="000000"/>
                  <w:sz w:val="16"/>
                  <w:szCs w:val="16"/>
                  <w:rPrChange w:id="2261" w:author="Hari Laksono" w:date="2018-05-15T15:58:00Z">
                    <w:rPr>
                      <w:rFonts w:ascii="Arial Narrow" w:eastAsia="Times New Roman" w:hAnsi="Arial Narrow" w:cs="Calibri"/>
                      <w:color w:val="000000"/>
                      <w:sz w:val="20"/>
                      <w:szCs w:val="20"/>
                    </w:rPr>
                  </w:rPrChange>
                </w:rPr>
                <w:t>Kelurahan Kestalan</w:t>
              </w:r>
            </w:ins>
          </w:p>
        </w:tc>
        <w:tc>
          <w:tcPr>
            <w:tcW w:w="3260" w:type="dxa"/>
            <w:tcBorders>
              <w:top w:val="nil"/>
              <w:left w:val="nil"/>
              <w:bottom w:val="single" w:sz="8" w:space="0" w:color="auto"/>
              <w:right w:val="single" w:sz="8" w:space="0" w:color="auto"/>
            </w:tcBorders>
            <w:shd w:val="clear" w:color="auto" w:fill="auto"/>
            <w:vAlign w:val="center"/>
            <w:hideMark/>
            <w:tcPrChange w:id="22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3C457489" w14:textId="77777777" w:rsidR="0000362C" w:rsidRPr="0000362C" w:rsidRDefault="0000362C" w:rsidP="0000362C">
            <w:pPr>
              <w:spacing w:after="0" w:line="240" w:lineRule="auto"/>
              <w:rPr>
                <w:ins w:id="2263" w:author="Hari Laksono" w:date="2018-05-15T15:57:00Z"/>
                <w:rFonts w:ascii="Arial Narrow" w:eastAsia="Times New Roman" w:hAnsi="Arial Narrow" w:cs="Calibri"/>
                <w:color w:val="000000"/>
                <w:sz w:val="16"/>
                <w:szCs w:val="16"/>
                <w:rPrChange w:id="2264" w:author="Hari Laksono" w:date="2018-05-15T15:58:00Z">
                  <w:rPr>
                    <w:ins w:id="2265" w:author="Hari Laksono" w:date="2018-05-15T15:57:00Z"/>
                    <w:rFonts w:ascii="Arial Narrow" w:eastAsia="Times New Roman" w:hAnsi="Arial Narrow" w:cs="Calibri"/>
                    <w:color w:val="000000"/>
                    <w:sz w:val="20"/>
                    <w:szCs w:val="20"/>
                  </w:rPr>
                </w:rPrChange>
              </w:rPr>
            </w:pPr>
            <w:ins w:id="2266" w:author="Hari Laksono" w:date="2018-05-15T15:57:00Z">
              <w:r w:rsidRPr="0000362C">
                <w:rPr>
                  <w:rFonts w:ascii="Arial Narrow" w:eastAsia="Times New Roman" w:hAnsi="Arial Narrow" w:cs="Calibri"/>
                  <w:color w:val="000000"/>
                  <w:sz w:val="16"/>
                  <w:szCs w:val="16"/>
                  <w:rPrChange w:id="2267" w:author="Hari Laksono" w:date="2018-05-15T15:58:00Z">
                    <w:rPr>
                      <w:rFonts w:ascii="Arial Narrow" w:eastAsia="Times New Roman" w:hAnsi="Arial Narrow" w:cs="Calibri"/>
                      <w:color w:val="000000"/>
                      <w:sz w:val="20"/>
                      <w:szCs w:val="20"/>
                    </w:rPr>
                  </w:rPrChange>
                </w:rPr>
                <w:t>Kelurahan Kestalan</w:t>
              </w:r>
            </w:ins>
          </w:p>
        </w:tc>
      </w:tr>
      <w:tr w:rsidR="0000362C" w:rsidRPr="0000362C" w14:paraId="75A71B16" w14:textId="77777777" w:rsidTr="0000362C">
        <w:trPr>
          <w:trHeight w:val="20"/>
          <w:jc w:val="center"/>
          <w:ins w:id="2268" w:author="Hari Laksono" w:date="2018-05-15T15:57:00Z"/>
          <w:trPrChange w:id="22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2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107A5BFA" w14:textId="77777777" w:rsidR="0000362C" w:rsidRPr="0000362C" w:rsidRDefault="0000362C" w:rsidP="0000362C">
            <w:pPr>
              <w:spacing w:after="0" w:line="240" w:lineRule="auto"/>
              <w:jc w:val="center"/>
              <w:rPr>
                <w:ins w:id="2271" w:author="Hari Laksono" w:date="2018-05-15T15:57:00Z"/>
                <w:rFonts w:ascii="Arial Narrow" w:eastAsia="Times New Roman" w:hAnsi="Arial Narrow" w:cs="Calibri"/>
                <w:color w:val="000000"/>
                <w:sz w:val="16"/>
                <w:szCs w:val="16"/>
                <w:rPrChange w:id="2272" w:author="Hari Laksono" w:date="2018-05-15T15:58:00Z">
                  <w:rPr>
                    <w:ins w:id="2273" w:author="Hari Laksono" w:date="2018-05-15T15:57:00Z"/>
                    <w:rFonts w:ascii="Arial Narrow" w:eastAsia="Times New Roman" w:hAnsi="Arial Narrow" w:cs="Calibri"/>
                    <w:color w:val="000000"/>
                    <w:sz w:val="20"/>
                    <w:szCs w:val="20"/>
                  </w:rPr>
                </w:rPrChange>
              </w:rPr>
            </w:pPr>
            <w:ins w:id="2274" w:author="Hari Laksono" w:date="2018-05-15T15:57:00Z">
              <w:r w:rsidRPr="0000362C">
                <w:rPr>
                  <w:rFonts w:ascii="Arial Narrow" w:eastAsia="Times New Roman" w:hAnsi="Arial Narrow" w:cs="Calibri"/>
                  <w:color w:val="000000"/>
                  <w:sz w:val="16"/>
                  <w:szCs w:val="16"/>
                  <w:rPrChange w:id="2275" w:author="Hari Laksono" w:date="2018-05-15T15:58:00Z">
                    <w:rPr>
                      <w:rFonts w:ascii="Arial Narrow" w:eastAsia="Times New Roman" w:hAnsi="Arial Narrow" w:cs="Calibri"/>
                      <w:color w:val="000000"/>
                      <w:sz w:val="20"/>
                      <w:szCs w:val="20"/>
                    </w:rPr>
                  </w:rPrChange>
                </w:rPr>
                <w:t>58</w:t>
              </w:r>
            </w:ins>
          </w:p>
        </w:tc>
        <w:tc>
          <w:tcPr>
            <w:tcW w:w="3241" w:type="dxa"/>
            <w:tcBorders>
              <w:top w:val="nil"/>
              <w:left w:val="nil"/>
              <w:bottom w:val="single" w:sz="8" w:space="0" w:color="auto"/>
              <w:right w:val="single" w:sz="8" w:space="0" w:color="auto"/>
            </w:tcBorders>
            <w:shd w:val="clear" w:color="auto" w:fill="auto"/>
            <w:vAlign w:val="center"/>
            <w:hideMark/>
            <w:tcPrChange w:id="22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41273420" w14:textId="77777777" w:rsidR="0000362C" w:rsidRPr="0000362C" w:rsidRDefault="0000362C" w:rsidP="0000362C">
            <w:pPr>
              <w:spacing w:after="0" w:line="240" w:lineRule="auto"/>
              <w:rPr>
                <w:ins w:id="2277" w:author="Hari Laksono" w:date="2018-05-15T15:57:00Z"/>
                <w:rFonts w:ascii="Arial Narrow" w:eastAsia="Times New Roman" w:hAnsi="Arial Narrow" w:cs="Calibri"/>
                <w:color w:val="000000"/>
                <w:sz w:val="16"/>
                <w:szCs w:val="16"/>
                <w:rPrChange w:id="2278" w:author="Hari Laksono" w:date="2018-05-15T15:58:00Z">
                  <w:rPr>
                    <w:ins w:id="2279" w:author="Hari Laksono" w:date="2018-05-15T15:57:00Z"/>
                    <w:rFonts w:ascii="Arial Narrow" w:eastAsia="Times New Roman" w:hAnsi="Arial Narrow" w:cs="Calibri"/>
                    <w:color w:val="000000"/>
                    <w:sz w:val="20"/>
                    <w:szCs w:val="20"/>
                  </w:rPr>
                </w:rPrChange>
              </w:rPr>
            </w:pPr>
            <w:ins w:id="2280" w:author="Hari Laksono" w:date="2018-05-15T15:57:00Z">
              <w:r w:rsidRPr="0000362C">
                <w:rPr>
                  <w:rFonts w:ascii="Arial Narrow" w:eastAsia="Times New Roman" w:hAnsi="Arial Narrow" w:cs="Calibri"/>
                  <w:color w:val="000000"/>
                  <w:sz w:val="16"/>
                  <w:szCs w:val="16"/>
                  <w:rPrChange w:id="2281" w:author="Hari Laksono" w:date="2018-05-15T15:58:00Z">
                    <w:rPr>
                      <w:rFonts w:ascii="Arial Narrow" w:eastAsia="Times New Roman" w:hAnsi="Arial Narrow" w:cs="Calibri"/>
                      <w:color w:val="000000"/>
                      <w:sz w:val="20"/>
                      <w:szCs w:val="20"/>
                    </w:rPr>
                  </w:rPrChange>
                </w:rPr>
                <w:t>Kelurahan Ketelan</w:t>
              </w:r>
            </w:ins>
          </w:p>
        </w:tc>
        <w:tc>
          <w:tcPr>
            <w:tcW w:w="3260" w:type="dxa"/>
            <w:tcBorders>
              <w:top w:val="nil"/>
              <w:left w:val="nil"/>
              <w:bottom w:val="single" w:sz="8" w:space="0" w:color="auto"/>
              <w:right w:val="single" w:sz="8" w:space="0" w:color="auto"/>
            </w:tcBorders>
            <w:shd w:val="clear" w:color="auto" w:fill="auto"/>
            <w:vAlign w:val="center"/>
            <w:hideMark/>
            <w:tcPrChange w:id="22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18079335" w14:textId="77777777" w:rsidR="0000362C" w:rsidRPr="0000362C" w:rsidRDefault="0000362C" w:rsidP="0000362C">
            <w:pPr>
              <w:spacing w:after="0" w:line="240" w:lineRule="auto"/>
              <w:rPr>
                <w:ins w:id="2283" w:author="Hari Laksono" w:date="2018-05-15T15:57:00Z"/>
                <w:rFonts w:ascii="Arial Narrow" w:eastAsia="Times New Roman" w:hAnsi="Arial Narrow" w:cs="Calibri"/>
                <w:color w:val="000000"/>
                <w:sz w:val="16"/>
                <w:szCs w:val="16"/>
                <w:rPrChange w:id="2284" w:author="Hari Laksono" w:date="2018-05-15T15:58:00Z">
                  <w:rPr>
                    <w:ins w:id="2285" w:author="Hari Laksono" w:date="2018-05-15T15:57:00Z"/>
                    <w:rFonts w:ascii="Arial Narrow" w:eastAsia="Times New Roman" w:hAnsi="Arial Narrow" w:cs="Calibri"/>
                    <w:color w:val="000000"/>
                    <w:sz w:val="20"/>
                    <w:szCs w:val="20"/>
                  </w:rPr>
                </w:rPrChange>
              </w:rPr>
            </w:pPr>
            <w:ins w:id="2286" w:author="Hari Laksono" w:date="2018-05-15T15:57:00Z">
              <w:r w:rsidRPr="0000362C">
                <w:rPr>
                  <w:rFonts w:ascii="Arial Narrow" w:eastAsia="Times New Roman" w:hAnsi="Arial Narrow" w:cs="Calibri"/>
                  <w:color w:val="000000"/>
                  <w:sz w:val="16"/>
                  <w:szCs w:val="16"/>
                  <w:rPrChange w:id="2287" w:author="Hari Laksono" w:date="2018-05-15T15:58:00Z">
                    <w:rPr>
                      <w:rFonts w:ascii="Arial Narrow" w:eastAsia="Times New Roman" w:hAnsi="Arial Narrow" w:cs="Calibri"/>
                      <w:color w:val="000000"/>
                      <w:sz w:val="20"/>
                      <w:szCs w:val="20"/>
                    </w:rPr>
                  </w:rPrChange>
                </w:rPr>
                <w:t>Kelurahan Ketelan</w:t>
              </w:r>
            </w:ins>
          </w:p>
        </w:tc>
      </w:tr>
      <w:tr w:rsidR="0000362C" w:rsidRPr="0000362C" w14:paraId="7D5FFFE6" w14:textId="77777777" w:rsidTr="0000362C">
        <w:trPr>
          <w:trHeight w:val="20"/>
          <w:jc w:val="center"/>
          <w:ins w:id="2288" w:author="Hari Laksono" w:date="2018-05-15T15:57:00Z"/>
          <w:trPrChange w:id="22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2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6C71C18" w14:textId="77777777" w:rsidR="0000362C" w:rsidRPr="0000362C" w:rsidRDefault="0000362C" w:rsidP="0000362C">
            <w:pPr>
              <w:spacing w:after="0" w:line="240" w:lineRule="auto"/>
              <w:jc w:val="center"/>
              <w:rPr>
                <w:ins w:id="2291" w:author="Hari Laksono" w:date="2018-05-15T15:57:00Z"/>
                <w:rFonts w:ascii="Arial Narrow" w:eastAsia="Times New Roman" w:hAnsi="Arial Narrow" w:cs="Calibri"/>
                <w:color w:val="000000"/>
                <w:sz w:val="16"/>
                <w:szCs w:val="16"/>
                <w:rPrChange w:id="2292" w:author="Hari Laksono" w:date="2018-05-15T15:58:00Z">
                  <w:rPr>
                    <w:ins w:id="2293" w:author="Hari Laksono" w:date="2018-05-15T15:57:00Z"/>
                    <w:rFonts w:ascii="Arial Narrow" w:eastAsia="Times New Roman" w:hAnsi="Arial Narrow" w:cs="Calibri"/>
                    <w:color w:val="000000"/>
                    <w:sz w:val="20"/>
                    <w:szCs w:val="20"/>
                  </w:rPr>
                </w:rPrChange>
              </w:rPr>
            </w:pPr>
            <w:ins w:id="2294" w:author="Hari Laksono" w:date="2018-05-15T15:57:00Z">
              <w:r w:rsidRPr="0000362C">
                <w:rPr>
                  <w:rFonts w:ascii="Arial Narrow" w:eastAsia="Times New Roman" w:hAnsi="Arial Narrow" w:cs="Calibri"/>
                  <w:color w:val="000000"/>
                  <w:sz w:val="16"/>
                  <w:szCs w:val="16"/>
                  <w:rPrChange w:id="2295" w:author="Hari Laksono" w:date="2018-05-15T15:58:00Z">
                    <w:rPr>
                      <w:rFonts w:ascii="Arial Narrow" w:eastAsia="Times New Roman" w:hAnsi="Arial Narrow" w:cs="Calibri"/>
                      <w:color w:val="000000"/>
                      <w:sz w:val="20"/>
                      <w:szCs w:val="20"/>
                    </w:rPr>
                  </w:rPrChange>
                </w:rPr>
                <w:t>59</w:t>
              </w:r>
            </w:ins>
          </w:p>
        </w:tc>
        <w:tc>
          <w:tcPr>
            <w:tcW w:w="3241" w:type="dxa"/>
            <w:tcBorders>
              <w:top w:val="nil"/>
              <w:left w:val="nil"/>
              <w:bottom w:val="single" w:sz="8" w:space="0" w:color="auto"/>
              <w:right w:val="single" w:sz="8" w:space="0" w:color="auto"/>
            </w:tcBorders>
            <w:shd w:val="clear" w:color="auto" w:fill="auto"/>
            <w:vAlign w:val="center"/>
            <w:hideMark/>
            <w:tcPrChange w:id="22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3F8D9D5C" w14:textId="77777777" w:rsidR="0000362C" w:rsidRPr="0000362C" w:rsidRDefault="0000362C" w:rsidP="0000362C">
            <w:pPr>
              <w:spacing w:after="0" w:line="240" w:lineRule="auto"/>
              <w:rPr>
                <w:ins w:id="2297" w:author="Hari Laksono" w:date="2018-05-15T15:57:00Z"/>
                <w:rFonts w:ascii="Arial Narrow" w:eastAsia="Times New Roman" w:hAnsi="Arial Narrow" w:cs="Calibri"/>
                <w:color w:val="000000"/>
                <w:sz w:val="16"/>
                <w:szCs w:val="16"/>
                <w:rPrChange w:id="2298" w:author="Hari Laksono" w:date="2018-05-15T15:58:00Z">
                  <w:rPr>
                    <w:ins w:id="2299" w:author="Hari Laksono" w:date="2018-05-15T15:57:00Z"/>
                    <w:rFonts w:ascii="Arial Narrow" w:eastAsia="Times New Roman" w:hAnsi="Arial Narrow" w:cs="Calibri"/>
                    <w:color w:val="000000"/>
                    <w:sz w:val="20"/>
                    <w:szCs w:val="20"/>
                  </w:rPr>
                </w:rPrChange>
              </w:rPr>
            </w:pPr>
            <w:ins w:id="2300" w:author="Hari Laksono" w:date="2018-05-15T15:57:00Z">
              <w:r w:rsidRPr="0000362C">
                <w:rPr>
                  <w:rFonts w:ascii="Arial Narrow" w:eastAsia="Times New Roman" w:hAnsi="Arial Narrow" w:cs="Calibri"/>
                  <w:color w:val="000000"/>
                  <w:sz w:val="16"/>
                  <w:szCs w:val="16"/>
                  <w:rPrChange w:id="2301" w:author="Hari Laksono" w:date="2018-05-15T15:58:00Z">
                    <w:rPr>
                      <w:rFonts w:ascii="Arial Narrow" w:eastAsia="Times New Roman" w:hAnsi="Arial Narrow" w:cs="Calibri"/>
                      <w:color w:val="000000"/>
                      <w:sz w:val="20"/>
                      <w:szCs w:val="20"/>
                    </w:rPr>
                  </w:rPrChange>
                </w:rPr>
                <w:t>Kelurahan Kratonan</w:t>
              </w:r>
            </w:ins>
          </w:p>
        </w:tc>
        <w:tc>
          <w:tcPr>
            <w:tcW w:w="3260" w:type="dxa"/>
            <w:tcBorders>
              <w:top w:val="nil"/>
              <w:left w:val="nil"/>
              <w:bottom w:val="single" w:sz="8" w:space="0" w:color="auto"/>
              <w:right w:val="single" w:sz="8" w:space="0" w:color="auto"/>
            </w:tcBorders>
            <w:shd w:val="clear" w:color="auto" w:fill="auto"/>
            <w:vAlign w:val="center"/>
            <w:hideMark/>
            <w:tcPrChange w:id="23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36DAA7B1" w14:textId="77777777" w:rsidR="0000362C" w:rsidRPr="0000362C" w:rsidRDefault="0000362C" w:rsidP="0000362C">
            <w:pPr>
              <w:spacing w:after="0" w:line="240" w:lineRule="auto"/>
              <w:rPr>
                <w:ins w:id="2303" w:author="Hari Laksono" w:date="2018-05-15T15:57:00Z"/>
                <w:rFonts w:ascii="Arial Narrow" w:eastAsia="Times New Roman" w:hAnsi="Arial Narrow" w:cs="Calibri"/>
                <w:color w:val="000000"/>
                <w:sz w:val="16"/>
                <w:szCs w:val="16"/>
                <w:rPrChange w:id="2304" w:author="Hari Laksono" w:date="2018-05-15T15:58:00Z">
                  <w:rPr>
                    <w:ins w:id="2305" w:author="Hari Laksono" w:date="2018-05-15T15:57:00Z"/>
                    <w:rFonts w:ascii="Arial Narrow" w:eastAsia="Times New Roman" w:hAnsi="Arial Narrow" w:cs="Calibri"/>
                    <w:color w:val="000000"/>
                    <w:sz w:val="20"/>
                    <w:szCs w:val="20"/>
                  </w:rPr>
                </w:rPrChange>
              </w:rPr>
            </w:pPr>
            <w:ins w:id="2306" w:author="Hari Laksono" w:date="2018-05-15T15:57:00Z">
              <w:r w:rsidRPr="0000362C">
                <w:rPr>
                  <w:rFonts w:ascii="Arial Narrow" w:eastAsia="Times New Roman" w:hAnsi="Arial Narrow" w:cs="Calibri"/>
                  <w:color w:val="000000"/>
                  <w:sz w:val="16"/>
                  <w:szCs w:val="16"/>
                  <w:rPrChange w:id="2307" w:author="Hari Laksono" w:date="2018-05-15T15:58:00Z">
                    <w:rPr>
                      <w:rFonts w:ascii="Arial Narrow" w:eastAsia="Times New Roman" w:hAnsi="Arial Narrow" w:cs="Calibri"/>
                      <w:color w:val="000000"/>
                      <w:sz w:val="20"/>
                      <w:szCs w:val="20"/>
                    </w:rPr>
                  </w:rPrChange>
                </w:rPr>
                <w:t>Kelurahan Kratonan</w:t>
              </w:r>
            </w:ins>
          </w:p>
        </w:tc>
      </w:tr>
      <w:tr w:rsidR="0000362C" w:rsidRPr="0000362C" w14:paraId="147AB1BE" w14:textId="77777777" w:rsidTr="0000362C">
        <w:trPr>
          <w:trHeight w:val="20"/>
          <w:jc w:val="center"/>
          <w:ins w:id="2308" w:author="Hari Laksono" w:date="2018-05-15T15:57:00Z"/>
          <w:trPrChange w:id="23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3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6E90926" w14:textId="77777777" w:rsidR="0000362C" w:rsidRPr="0000362C" w:rsidRDefault="0000362C" w:rsidP="0000362C">
            <w:pPr>
              <w:spacing w:after="0" w:line="240" w:lineRule="auto"/>
              <w:jc w:val="center"/>
              <w:rPr>
                <w:ins w:id="2311" w:author="Hari Laksono" w:date="2018-05-15T15:57:00Z"/>
                <w:rFonts w:ascii="Arial Narrow" w:eastAsia="Times New Roman" w:hAnsi="Arial Narrow" w:cs="Calibri"/>
                <w:color w:val="000000"/>
                <w:sz w:val="16"/>
                <w:szCs w:val="16"/>
                <w:rPrChange w:id="2312" w:author="Hari Laksono" w:date="2018-05-15T15:58:00Z">
                  <w:rPr>
                    <w:ins w:id="2313" w:author="Hari Laksono" w:date="2018-05-15T15:57:00Z"/>
                    <w:rFonts w:ascii="Arial Narrow" w:eastAsia="Times New Roman" w:hAnsi="Arial Narrow" w:cs="Calibri"/>
                    <w:color w:val="000000"/>
                    <w:sz w:val="20"/>
                    <w:szCs w:val="20"/>
                  </w:rPr>
                </w:rPrChange>
              </w:rPr>
            </w:pPr>
            <w:ins w:id="2314" w:author="Hari Laksono" w:date="2018-05-15T15:57:00Z">
              <w:r w:rsidRPr="0000362C">
                <w:rPr>
                  <w:rFonts w:ascii="Arial Narrow" w:eastAsia="Times New Roman" w:hAnsi="Arial Narrow" w:cs="Calibri"/>
                  <w:color w:val="000000"/>
                  <w:sz w:val="16"/>
                  <w:szCs w:val="16"/>
                  <w:rPrChange w:id="2315" w:author="Hari Laksono" w:date="2018-05-15T15:58:00Z">
                    <w:rPr>
                      <w:rFonts w:ascii="Arial Narrow" w:eastAsia="Times New Roman" w:hAnsi="Arial Narrow" w:cs="Calibri"/>
                      <w:color w:val="000000"/>
                      <w:sz w:val="20"/>
                      <w:szCs w:val="20"/>
                    </w:rPr>
                  </w:rPrChange>
                </w:rPr>
                <w:t>60</w:t>
              </w:r>
            </w:ins>
          </w:p>
        </w:tc>
        <w:tc>
          <w:tcPr>
            <w:tcW w:w="3241" w:type="dxa"/>
            <w:tcBorders>
              <w:top w:val="nil"/>
              <w:left w:val="nil"/>
              <w:bottom w:val="single" w:sz="8" w:space="0" w:color="auto"/>
              <w:right w:val="single" w:sz="8" w:space="0" w:color="auto"/>
            </w:tcBorders>
            <w:shd w:val="clear" w:color="auto" w:fill="auto"/>
            <w:vAlign w:val="center"/>
            <w:hideMark/>
            <w:tcPrChange w:id="23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1510D48B" w14:textId="77777777" w:rsidR="0000362C" w:rsidRPr="0000362C" w:rsidRDefault="0000362C" w:rsidP="0000362C">
            <w:pPr>
              <w:spacing w:after="0" w:line="240" w:lineRule="auto"/>
              <w:rPr>
                <w:ins w:id="2317" w:author="Hari Laksono" w:date="2018-05-15T15:57:00Z"/>
                <w:rFonts w:ascii="Arial Narrow" w:eastAsia="Times New Roman" w:hAnsi="Arial Narrow" w:cs="Calibri"/>
                <w:color w:val="000000"/>
                <w:sz w:val="16"/>
                <w:szCs w:val="16"/>
                <w:rPrChange w:id="2318" w:author="Hari Laksono" w:date="2018-05-15T15:58:00Z">
                  <w:rPr>
                    <w:ins w:id="2319" w:author="Hari Laksono" w:date="2018-05-15T15:57:00Z"/>
                    <w:rFonts w:ascii="Arial Narrow" w:eastAsia="Times New Roman" w:hAnsi="Arial Narrow" w:cs="Calibri"/>
                    <w:color w:val="000000"/>
                    <w:sz w:val="20"/>
                    <w:szCs w:val="20"/>
                  </w:rPr>
                </w:rPrChange>
              </w:rPr>
            </w:pPr>
            <w:ins w:id="2320" w:author="Hari Laksono" w:date="2018-05-15T15:57:00Z">
              <w:r w:rsidRPr="0000362C">
                <w:rPr>
                  <w:rFonts w:ascii="Arial Narrow" w:eastAsia="Times New Roman" w:hAnsi="Arial Narrow" w:cs="Calibri"/>
                  <w:color w:val="000000"/>
                  <w:sz w:val="16"/>
                  <w:szCs w:val="16"/>
                  <w:rPrChange w:id="2321" w:author="Hari Laksono" w:date="2018-05-15T15:58:00Z">
                    <w:rPr>
                      <w:rFonts w:ascii="Arial Narrow" w:eastAsia="Times New Roman" w:hAnsi="Arial Narrow" w:cs="Calibri"/>
                      <w:color w:val="000000"/>
                      <w:sz w:val="20"/>
                      <w:szCs w:val="20"/>
                    </w:rPr>
                  </w:rPrChange>
                </w:rPr>
                <w:t>Kelurahan Laweyan</w:t>
              </w:r>
            </w:ins>
          </w:p>
        </w:tc>
        <w:tc>
          <w:tcPr>
            <w:tcW w:w="3260" w:type="dxa"/>
            <w:tcBorders>
              <w:top w:val="nil"/>
              <w:left w:val="nil"/>
              <w:bottom w:val="single" w:sz="8" w:space="0" w:color="auto"/>
              <w:right w:val="single" w:sz="8" w:space="0" w:color="auto"/>
            </w:tcBorders>
            <w:shd w:val="clear" w:color="auto" w:fill="auto"/>
            <w:vAlign w:val="center"/>
            <w:hideMark/>
            <w:tcPrChange w:id="23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41B694E3" w14:textId="77777777" w:rsidR="0000362C" w:rsidRPr="0000362C" w:rsidRDefault="0000362C" w:rsidP="0000362C">
            <w:pPr>
              <w:spacing w:after="0" w:line="240" w:lineRule="auto"/>
              <w:rPr>
                <w:ins w:id="2323" w:author="Hari Laksono" w:date="2018-05-15T15:57:00Z"/>
                <w:rFonts w:ascii="Arial Narrow" w:eastAsia="Times New Roman" w:hAnsi="Arial Narrow" w:cs="Calibri"/>
                <w:color w:val="000000"/>
                <w:sz w:val="16"/>
                <w:szCs w:val="16"/>
                <w:rPrChange w:id="2324" w:author="Hari Laksono" w:date="2018-05-15T15:58:00Z">
                  <w:rPr>
                    <w:ins w:id="2325" w:author="Hari Laksono" w:date="2018-05-15T15:57:00Z"/>
                    <w:rFonts w:ascii="Arial Narrow" w:eastAsia="Times New Roman" w:hAnsi="Arial Narrow" w:cs="Calibri"/>
                    <w:color w:val="000000"/>
                    <w:sz w:val="20"/>
                    <w:szCs w:val="20"/>
                  </w:rPr>
                </w:rPrChange>
              </w:rPr>
            </w:pPr>
            <w:ins w:id="2326" w:author="Hari Laksono" w:date="2018-05-15T15:57:00Z">
              <w:r w:rsidRPr="0000362C">
                <w:rPr>
                  <w:rFonts w:ascii="Arial Narrow" w:eastAsia="Times New Roman" w:hAnsi="Arial Narrow" w:cs="Calibri"/>
                  <w:color w:val="000000"/>
                  <w:sz w:val="16"/>
                  <w:szCs w:val="16"/>
                  <w:rPrChange w:id="2327" w:author="Hari Laksono" w:date="2018-05-15T15:58:00Z">
                    <w:rPr>
                      <w:rFonts w:ascii="Arial Narrow" w:eastAsia="Times New Roman" w:hAnsi="Arial Narrow" w:cs="Calibri"/>
                      <w:color w:val="000000"/>
                      <w:sz w:val="20"/>
                      <w:szCs w:val="20"/>
                    </w:rPr>
                  </w:rPrChange>
                </w:rPr>
                <w:t>Kelurahan Laweyan</w:t>
              </w:r>
            </w:ins>
          </w:p>
        </w:tc>
      </w:tr>
      <w:tr w:rsidR="0000362C" w:rsidRPr="0000362C" w14:paraId="45ED8064" w14:textId="77777777" w:rsidTr="0000362C">
        <w:trPr>
          <w:trHeight w:val="20"/>
          <w:jc w:val="center"/>
          <w:ins w:id="2328" w:author="Hari Laksono" w:date="2018-05-15T15:57:00Z"/>
          <w:trPrChange w:id="23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3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201815E" w14:textId="77777777" w:rsidR="0000362C" w:rsidRPr="0000362C" w:rsidRDefault="0000362C" w:rsidP="0000362C">
            <w:pPr>
              <w:spacing w:after="0" w:line="240" w:lineRule="auto"/>
              <w:jc w:val="center"/>
              <w:rPr>
                <w:ins w:id="2331" w:author="Hari Laksono" w:date="2018-05-15T15:57:00Z"/>
                <w:rFonts w:ascii="Arial Narrow" w:eastAsia="Times New Roman" w:hAnsi="Arial Narrow" w:cs="Calibri"/>
                <w:color w:val="000000"/>
                <w:sz w:val="16"/>
                <w:szCs w:val="16"/>
                <w:rPrChange w:id="2332" w:author="Hari Laksono" w:date="2018-05-15T15:58:00Z">
                  <w:rPr>
                    <w:ins w:id="2333" w:author="Hari Laksono" w:date="2018-05-15T15:57:00Z"/>
                    <w:rFonts w:ascii="Arial Narrow" w:eastAsia="Times New Roman" w:hAnsi="Arial Narrow" w:cs="Calibri"/>
                    <w:color w:val="000000"/>
                    <w:sz w:val="20"/>
                    <w:szCs w:val="20"/>
                  </w:rPr>
                </w:rPrChange>
              </w:rPr>
            </w:pPr>
            <w:ins w:id="2334" w:author="Hari Laksono" w:date="2018-05-15T15:57:00Z">
              <w:r w:rsidRPr="0000362C">
                <w:rPr>
                  <w:rFonts w:ascii="Arial Narrow" w:eastAsia="Times New Roman" w:hAnsi="Arial Narrow" w:cs="Calibri"/>
                  <w:color w:val="000000"/>
                  <w:sz w:val="16"/>
                  <w:szCs w:val="16"/>
                  <w:rPrChange w:id="2335" w:author="Hari Laksono" w:date="2018-05-15T15:58:00Z">
                    <w:rPr>
                      <w:rFonts w:ascii="Arial Narrow" w:eastAsia="Times New Roman" w:hAnsi="Arial Narrow" w:cs="Calibri"/>
                      <w:color w:val="000000"/>
                      <w:sz w:val="20"/>
                      <w:szCs w:val="20"/>
                    </w:rPr>
                  </w:rPrChange>
                </w:rPr>
                <w:t>61</w:t>
              </w:r>
            </w:ins>
          </w:p>
        </w:tc>
        <w:tc>
          <w:tcPr>
            <w:tcW w:w="3241" w:type="dxa"/>
            <w:tcBorders>
              <w:top w:val="nil"/>
              <w:left w:val="nil"/>
              <w:bottom w:val="single" w:sz="8" w:space="0" w:color="auto"/>
              <w:right w:val="single" w:sz="8" w:space="0" w:color="auto"/>
            </w:tcBorders>
            <w:shd w:val="clear" w:color="auto" w:fill="auto"/>
            <w:vAlign w:val="center"/>
            <w:hideMark/>
            <w:tcPrChange w:id="23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4ECCC798" w14:textId="77777777" w:rsidR="0000362C" w:rsidRPr="0000362C" w:rsidRDefault="0000362C" w:rsidP="0000362C">
            <w:pPr>
              <w:spacing w:after="0" w:line="240" w:lineRule="auto"/>
              <w:rPr>
                <w:ins w:id="2337" w:author="Hari Laksono" w:date="2018-05-15T15:57:00Z"/>
                <w:rFonts w:ascii="Arial Narrow" w:eastAsia="Times New Roman" w:hAnsi="Arial Narrow" w:cs="Calibri"/>
                <w:color w:val="000000"/>
                <w:sz w:val="16"/>
                <w:szCs w:val="16"/>
                <w:rPrChange w:id="2338" w:author="Hari Laksono" w:date="2018-05-15T15:58:00Z">
                  <w:rPr>
                    <w:ins w:id="2339" w:author="Hari Laksono" w:date="2018-05-15T15:57:00Z"/>
                    <w:rFonts w:ascii="Arial Narrow" w:eastAsia="Times New Roman" w:hAnsi="Arial Narrow" w:cs="Calibri"/>
                    <w:color w:val="000000"/>
                    <w:sz w:val="20"/>
                    <w:szCs w:val="20"/>
                  </w:rPr>
                </w:rPrChange>
              </w:rPr>
            </w:pPr>
            <w:ins w:id="2340" w:author="Hari Laksono" w:date="2018-05-15T15:57:00Z">
              <w:r w:rsidRPr="0000362C">
                <w:rPr>
                  <w:rFonts w:ascii="Arial Narrow" w:eastAsia="Times New Roman" w:hAnsi="Arial Narrow" w:cs="Calibri"/>
                  <w:color w:val="000000"/>
                  <w:sz w:val="16"/>
                  <w:szCs w:val="16"/>
                  <w:rPrChange w:id="2341" w:author="Hari Laksono" w:date="2018-05-15T15:58:00Z">
                    <w:rPr>
                      <w:rFonts w:ascii="Arial Narrow" w:eastAsia="Times New Roman" w:hAnsi="Arial Narrow" w:cs="Calibri"/>
                      <w:color w:val="000000"/>
                      <w:sz w:val="20"/>
                      <w:szCs w:val="20"/>
                    </w:rPr>
                  </w:rPrChange>
                </w:rPr>
                <w:t>Kelurahan Manahan</w:t>
              </w:r>
            </w:ins>
          </w:p>
        </w:tc>
        <w:tc>
          <w:tcPr>
            <w:tcW w:w="3260" w:type="dxa"/>
            <w:tcBorders>
              <w:top w:val="nil"/>
              <w:left w:val="nil"/>
              <w:bottom w:val="single" w:sz="8" w:space="0" w:color="auto"/>
              <w:right w:val="single" w:sz="8" w:space="0" w:color="auto"/>
            </w:tcBorders>
            <w:shd w:val="clear" w:color="auto" w:fill="auto"/>
            <w:vAlign w:val="center"/>
            <w:hideMark/>
            <w:tcPrChange w:id="23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2111E0E5" w14:textId="77777777" w:rsidR="0000362C" w:rsidRPr="0000362C" w:rsidRDefault="0000362C" w:rsidP="0000362C">
            <w:pPr>
              <w:spacing w:after="0" w:line="240" w:lineRule="auto"/>
              <w:rPr>
                <w:ins w:id="2343" w:author="Hari Laksono" w:date="2018-05-15T15:57:00Z"/>
                <w:rFonts w:ascii="Arial Narrow" w:eastAsia="Times New Roman" w:hAnsi="Arial Narrow" w:cs="Calibri"/>
                <w:color w:val="000000"/>
                <w:sz w:val="16"/>
                <w:szCs w:val="16"/>
                <w:rPrChange w:id="2344" w:author="Hari Laksono" w:date="2018-05-15T15:58:00Z">
                  <w:rPr>
                    <w:ins w:id="2345" w:author="Hari Laksono" w:date="2018-05-15T15:57:00Z"/>
                    <w:rFonts w:ascii="Arial Narrow" w:eastAsia="Times New Roman" w:hAnsi="Arial Narrow" w:cs="Calibri"/>
                    <w:color w:val="000000"/>
                    <w:sz w:val="20"/>
                    <w:szCs w:val="20"/>
                  </w:rPr>
                </w:rPrChange>
              </w:rPr>
            </w:pPr>
            <w:ins w:id="2346" w:author="Hari Laksono" w:date="2018-05-15T15:57:00Z">
              <w:r w:rsidRPr="0000362C">
                <w:rPr>
                  <w:rFonts w:ascii="Arial Narrow" w:eastAsia="Times New Roman" w:hAnsi="Arial Narrow" w:cs="Calibri"/>
                  <w:color w:val="000000"/>
                  <w:sz w:val="16"/>
                  <w:szCs w:val="16"/>
                  <w:rPrChange w:id="2347" w:author="Hari Laksono" w:date="2018-05-15T15:58:00Z">
                    <w:rPr>
                      <w:rFonts w:ascii="Arial Narrow" w:eastAsia="Times New Roman" w:hAnsi="Arial Narrow" w:cs="Calibri"/>
                      <w:color w:val="000000"/>
                      <w:sz w:val="20"/>
                      <w:szCs w:val="20"/>
                    </w:rPr>
                  </w:rPrChange>
                </w:rPr>
                <w:t>Kelurahan Manahan</w:t>
              </w:r>
            </w:ins>
          </w:p>
        </w:tc>
      </w:tr>
      <w:tr w:rsidR="0000362C" w:rsidRPr="0000362C" w14:paraId="41FB91D5" w14:textId="77777777" w:rsidTr="0000362C">
        <w:trPr>
          <w:trHeight w:val="20"/>
          <w:jc w:val="center"/>
          <w:ins w:id="2348" w:author="Hari Laksono" w:date="2018-05-15T15:57:00Z"/>
          <w:trPrChange w:id="23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3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36355F1" w14:textId="77777777" w:rsidR="0000362C" w:rsidRPr="0000362C" w:rsidRDefault="0000362C" w:rsidP="0000362C">
            <w:pPr>
              <w:spacing w:after="0" w:line="240" w:lineRule="auto"/>
              <w:jc w:val="center"/>
              <w:rPr>
                <w:ins w:id="2351" w:author="Hari Laksono" w:date="2018-05-15T15:57:00Z"/>
                <w:rFonts w:ascii="Arial Narrow" w:eastAsia="Times New Roman" w:hAnsi="Arial Narrow" w:cs="Calibri"/>
                <w:color w:val="000000"/>
                <w:sz w:val="16"/>
                <w:szCs w:val="16"/>
                <w:rPrChange w:id="2352" w:author="Hari Laksono" w:date="2018-05-15T15:58:00Z">
                  <w:rPr>
                    <w:ins w:id="2353" w:author="Hari Laksono" w:date="2018-05-15T15:57:00Z"/>
                    <w:rFonts w:ascii="Arial Narrow" w:eastAsia="Times New Roman" w:hAnsi="Arial Narrow" w:cs="Calibri"/>
                    <w:color w:val="000000"/>
                    <w:sz w:val="20"/>
                    <w:szCs w:val="20"/>
                  </w:rPr>
                </w:rPrChange>
              </w:rPr>
            </w:pPr>
            <w:ins w:id="2354" w:author="Hari Laksono" w:date="2018-05-15T15:57:00Z">
              <w:r w:rsidRPr="0000362C">
                <w:rPr>
                  <w:rFonts w:ascii="Arial Narrow" w:eastAsia="Times New Roman" w:hAnsi="Arial Narrow" w:cs="Calibri"/>
                  <w:color w:val="000000"/>
                  <w:sz w:val="16"/>
                  <w:szCs w:val="16"/>
                  <w:rPrChange w:id="2355" w:author="Hari Laksono" w:date="2018-05-15T15:58:00Z">
                    <w:rPr>
                      <w:rFonts w:ascii="Arial Narrow" w:eastAsia="Times New Roman" w:hAnsi="Arial Narrow" w:cs="Calibri"/>
                      <w:color w:val="000000"/>
                      <w:sz w:val="20"/>
                      <w:szCs w:val="20"/>
                    </w:rPr>
                  </w:rPrChange>
                </w:rPr>
                <w:t>62</w:t>
              </w:r>
            </w:ins>
          </w:p>
        </w:tc>
        <w:tc>
          <w:tcPr>
            <w:tcW w:w="3241" w:type="dxa"/>
            <w:tcBorders>
              <w:top w:val="nil"/>
              <w:left w:val="nil"/>
              <w:bottom w:val="single" w:sz="8" w:space="0" w:color="auto"/>
              <w:right w:val="single" w:sz="8" w:space="0" w:color="auto"/>
            </w:tcBorders>
            <w:shd w:val="clear" w:color="auto" w:fill="auto"/>
            <w:vAlign w:val="center"/>
            <w:hideMark/>
            <w:tcPrChange w:id="23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54E4E1AE" w14:textId="77777777" w:rsidR="0000362C" w:rsidRPr="0000362C" w:rsidRDefault="0000362C" w:rsidP="0000362C">
            <w:pPr>
              <w:spacing w:after="0" w:line="240" w:lineRule="auto"/>
              <w:rPr>
                <w:ins w:id="2357" w:author="Hari Laksono" w:date="2018-05-15T15:57:00Z"/>
                <w:rFonts w:ascii="Arial Narrow" w:eastAsia="Times New Roman" w:hAnsi="Arial Narrow" w:cs="Calibri"/>
                <w:color w:val="000000"/>
                <w:sz w:val="16"/>
                <w:szCs w:val="16"/>
                <w:rPrChange w:id="2358" w:author="Hari Laksono" w:date="2018-05-15T15:58:00Z">
                  <w:rPr>
                    <w:ins w:id="2359" w:author="Hari Laksono" w:date="2018-05-15T15:57:00Z"/>
                    <w:rFonts w:ascii="Arial Narrow" w:eastAsia="Times New Roman" w:hAnsi="Arial Narrow" w:cs="Calibri"/>
                    <w:color w:val="000000"/>
                    <w:sz w:val="20"/>
                    <w:szCs w:val="20"/>
                  </w:rPr>
                </w:rPrChange>
              </w:rPr>
            </w:pPr>
            <w:ins w:id="2360" w:author="Hari Laksono" w:date="2018-05-15T15:57:00Z">
              <w:r w:rsidRPr="0000362C">
                <w:rPr>
                  <w:rFonts w:ascii="Arial Narrow" w:eastAsia="Times New Roman" w:hAnsi="Arial Narrow" w:cs="Calibri"/>
                  <w:color w:val="000000"/>
                  <w:sz w:val="16"/>
                  <w:szCs w:val="16"/>
                  <w:rPrChange w:id="2361" w:author="Hari Laksono" w:date="2018-05-15T15:58:00Z">
                    <w:rPr>
                      <w:rFonts w:ascii="Arial Narrow" w:eastAsia="Times New Roman" w:hAnsi="Arial Narrow" w:cs="Calibri"/>
                      <w:color w:val="000000"/>
                      <w:sz w:val="20"/>
                      <w:szCs w:val="20"/>
                    </w:rPr>
                  </w:rPrChange>
                </w:rPr>
                <w:t>Kelurahan Mangkubumen</w:t>
              </w:r>
            </w:ins>
          </w:p>
        </w:tc>
        <w:tc>
          <w:tcPr>
            <w:tcW w:w="3260" w:type="dxa"/>
            <w:tcBorders>
              <w:top w:val="nil"/>
              <w:left w:val="nil"/>
              <w:bottom w:val="single" w:sz="8" w:space="0" w:color="auto"/>
              <w:right w:val="single" w:sz="8" w:space="0" w:color="auto"/>
            </w:tcBorders>
            <w:shd w:val="clear" w:color="auto" w:fill="auto"/>
            <w:vAlign w:val="center"/>
            <w:hideMark/>
            <w:tcPrChange w:id="23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BB2B5F6" w14:textId="77777777" w:rsidR="0000362C" w:rsidRPr="0000362C" w:rsidRDefault="0000362C" w:rsidP="0000362C">
            <w:pPr>
              <w:spacing w:after="0" w:line="240" w:lineRule="auto"/>
              <w:rPr>
                <w:ins w:id="2363" w:author="Hari Laksono" w:date="2018-05-15T15:57:00Z"/>
                <w:rFonts w:ascii="Arial Narrow" w:eastAsia="Times New Roman" w:hAnsi="Arial Narrow" w:cs="Calibri"/>
                <w:color w:val="000000"/>
                <w:sz w:val="16"/>
                <w:szCs w:val="16"/>
                <w:rPrChange w:id="2364" w:author="Hari Laksono" w:date="2018-05-15T15:58:00Z">
                  <w:rPr>
                    <w:ins w:id="2365" w:author="Hari Laksono" w:date="2018-05-15T15:57:00Z"/>
                    <w:rFonts w:ascii="Arial Narrow" w:eastAsia="Times New Roman" w:hAnsi="Arial Narrow" w:cs="Calibri"/>
                    <w:color w:val="000000"/>
                    <w:sz w:val="20"/>
                    <w:szCs w:val="20"/>
                  </w:rPr>
                </w:rPrChange>
              </w:rPr>
            </w:pPr>
            <w:ins w:id="2366" w:author="Hari Laksono" w:date="2018-05-15T15:57:00Z">
              <w:r w:rsidRPr="0000362C">
                <w:rPr>
                  <w:rFonts w:ascii="Arial Narrow" w:eastAsia="Times New Roman" w:hAnsi="Arial Narrow" w:cs="Calibri"/>
                  <w:color w:val="000000"/>
                  <w:sz w:val="16"/>
                  <w:szCs w:val="16"/>
                  <w:rPrChange w:id="2367" w:author="Hari Laksono" w:date="2018-05-15T15:58:00Z">
                    <w:rPr>
                      <w:rFonts w:ascii="Arial Narrow" w:eastAsia="Times New Roman" w:hAnsi="Arial Narrow" w:cs="Calibri"/>
                      <w:color w:val="000000"/>
                      <w:sz w:val="20"/>
                      <w:szCs w:val="20"/>
                    </w:rPr>
                  </w:rPrChange>
                </w:rPr>
                <w:t>Kelurahan Mangkubumen</w:t>
              </w:r>
            </w:ins>
          </w:p>
        </w:tc>
      </w:tr>
      <w:tr w:rsidR="0000362C" w:rsidRPr="0000362C" w14:paraId="234ACD5E" w14:textId="77777777" w:rsidTr="0000362C">
        <w:trPr>
          <w:trHeight w:val="20"/>
          <w:jc w:val="center"/>
          <w:ins w:id="2368" w:author="Hari Laksono" w:date="2018-05-15T15:57:00Z"/>
          <w:trPrChange w:id="23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3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B166EC5" w14:textId="77777777" w:rsidR="0000362C" w:rsidRPr="0000362C" w:rsidRDefault="0000362C" w:rsidP="0000362C">
            <w:pPr>
              <w:spacing w:after="0" w:line="240" w:lineRule="auto"/>
              <w:jc w:val="center"/>
              <w:rPr>
                <w:ins w:id="2371" w:author="Hari Laksono" w:date="2018-05-15T15:57:00Z"/>
                <w:rFonts w:ascii="Arial Narrow" w:eastAsia="Times New Roman" w:hAnsi="Arial Narrow" w:cs="Calibri"/>
                <w:color w:val="000000"/>
                <w:sz w:val="16"/>
                <w:szCs w:val="16"/>
                <w:rPrChange w:id="2372" w:author="Hari Laksono" w:date="2018-05-15T15:58:00Z">
                  <w:rPr>
                    <w:ins w:id="2373" w:author="Hari Laksono" w:date="2018-05-15T15:57:00Z"/>
                    <w:rFonts w:ascii="Arial Narrow" w:eastAsia="Times New Roman" w:hAnsi="Arial Narrow" w:cs="Calibri"/>
                    <w:color w:val="000000"/>
                    <w:sz w:val="20"/>
                    <w:szCs w:val="20"/>
                  </w:rPr>
                </w:rPrChange>
              </w:rPr>
            </w:pPr>
            <w:ins w:id="2374" w:author="Hari Laksono" w:date="2018-05-15T15:57:00Z">
              <w:r w:rsidRPr="0000362C">
                <w:rPr>
                  <w:rFonts w:ascii="Arial Narrow" w:eastAsia="Times New Roman" w:hAnsi="Arial Narrow" w:cs="Calibri"/>
                  <w:color w:val="000000"/>
                  <w:sz w:val="16"/>
                  <w:szCs w:val="16"/>
                  <w:rPrChange w:id="2375" w:author="Hari Laksono" w:date="2018-05-15T15:58:00Z">
                    <w:rPr>
                      <w:rFonts w:ascii="Arial Narrow" w:eastAsia="Times New Roman" w:hAnsi="Arial Narrow" w:cs="Calibri"/>
                      <w:color w:val="000000"/>
                      <w:sz w:val="20"/>
                      <w:szCs w:val="20"/>
                    </w:rPr>
                  </w:rPrChange>
                </w:rPr>
                <w:t>63</w:t>
              </w:r>
            </w:ins>
          </w:p>
        </w:tc>
        <w:tc>
          <w:tcPr>
            <w:tcW w:w="3241" w:type="dxa"/>
            <w:tcBorders>
              <w:top w:val="nil"/>
              <w:left w:val="nil"/>
              <w:bottom w:val="single" w:sz="8" w:space="0" w:color="auto"/>
              <w:right w:val="single" w:sz="8" w:space="0" w:color="auto"/>
            </w:tcBorders>
            <w:shd w:val="clear" w:color="auto" w:fill="auto"/>
            <w:vAlign w:val="center"/>
            <w:hideMark/>
            <w:tcPrChange w:id="23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56A465F7" w14:textId="77777777" w:rsidR="0000362C" w:rsidRPr="0000362C" w:rsidRDefault="0000362C" w:rsidP="0000362C">
            <w:pPr>
              <w:spacing w:after="0" w:line="240" w:lineRule="auto"/>
              <w:rPr>
                <w:ins w:id="2377" w:author="Hari Laksono" w:date="2018-05-15T15:57:00Z"/>
                <w:rFonts w:ascii="Arial Narrow" w:eastAsia="Times New Roman" w:hAnsi="Arial Narrow" w:cs="Calibri"/>
                <w:color w:val="000000"/>
                <w:sz w:val="16"/>
                <w:szCs w:val="16"/>
                <w:rPrChange w:id="2378" w:author="Hari Laksono" w:date="2018-05-15T15:58:00Z">
                  <w:rPr>
                    <w:ins w:id="2379" w:author="Hari Laksono" w:date="2018-05-15T15:57:00Z"/>
                    <w:rFonts w:ascii="Arial Narrow" w:eastAsia="Times New Roman" w:hAnsi="Arial Narrow" w:cs="Calibri"/>
                    <w:color w:val="000000"/>
                    <w:sz w:val="20"/>
                    <w:szCs w:val="20"/>
                  </w:rPr>
                </w:rPrChange>
              </w:rPr>
            </w:pPr>
            <w:ins w:id="2380" w:author="Hari Laksono" w:date="2018-05-15T15:57:00Z">
              <w:r w:rsidRPr="0000362C">
                <w:rPr>
                  <w:rFonts w:ascii="Arial Narrow" w:eastAsia="Times New Roman" w:hAnsi="Arial Narrow" w:cs="Calibri"/>
                  <w:color w:val="000000"/>
                  <w:sz w:val="16"/>
                  <w:szCs w:val="16"/>
                  <w:rPrChange w:id="2381" w:author="Hari Laksono" w:date="2018-05-15T15:58:00Z">
                    <w:rPr>
                      <w:rFonts w:ascii="Arial Narrow" w:eastAsia="Times New Roman" w:hAnsi="Arial Narrow" w:cs="Calibri"/>
                      <w:color w:val="000000"/>
                      <w:sz w:val="20"/>
                      <w:szCs w:val="20"/>
                    </w:rPr>
                  </w:rPrChange>
                </w:rPr>
                <w:t>Kelurahan Mojosongo</w:t>
              </w:r>
            </w:ins>
          </w:p>
        </w:tc>
        <w:tc>
          <w:tcPr>
            <w:tcW w:w="3260" w:type="dxa"/>
            <w:tcBorders>
              <w:top w:val="nil"/>
              <w:left w:val="nil"/>
              <w:bottom w:val="single" w:sz="8" w:space="0" w:color="auto"/>
              <w:right w:val="single" w:sz="8" w:space="0" w:color="auto"/>
            </w:tcBorders>
            <w:shd w:val="clear" w:color="auto" w:fill="auto"/>
            <w:vAlign w:val="center"/>
            <w:hideMark/>
            <w:tcPrChange w:id="23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BE88BDE" w14:textId="77777777" w:rsidR="0000362C" w:rsidRPr="0000362C" w:rsidRDefault="0000362C" w:rsidP="0000362C">
            <w:pPr>
              <w:spacing w:after="0" w:line="240" w:lineRule="auto"/>
              <w:rPr>
                <w:ins w:id="2383" w:author="Hari Laksono" w:date="2018-05-15T15:57:00Z"/>
                <w:rFonts w:ascii="Arial Narrow" w:eastAsia="Times New Roman" w:hAnsi="Arial Narrow" w:cs="Calibri"/>
                <w:color w:val="000000"/>
                <w:sz w:val="16"/>
                <w:szCs w:val="16"/>
                <w:rPrChange w:id="2384" w:author="Hari Laksono" w:date="2018-05-15T15:58:00Z">
                  <w:rPr>
                    <w:ins w:id="2385" w:author="Hari Laksono" w:date="2018-05-15T15:57:00Z"/>
                    <w:rFonts w:ascii="Arial Narrow" w:eastAsia="Times New Roman" w:hAnsi="Arial Narrow" w:cs="Calibri"/>
                    <w:color w:val="000000"/>
                    <w:sz w:val="20"/>
                    <w:szCs w:val="20"/>
                  </w:rPr>
                </w:rPrChange>
              </w:rPr>
            </w:pPr>
            <w:ins w:id="2386" w:author="Hari Laksono" w:date="2018-05-15T15:57:00Z">
              <w:r w:rsidRPr="0000362C">
                <w:rPr>
                  <w:rFonts w:ascii="Arial Narrow" w:eastAsia="Times New Roman" w:hAnsi="Arial Narrow" w:cs="Calibri"/>
                  <w:color w:val="000000"/>
                  <w:sz w:val="16"/>
                  <w:szCs w:val="16"/>
                  <w:rPrChange w:id="2387" w:author="Hari Laksono" w:date="2018-05-15T15:58:00Z">
                    <w:rPr>
                      <w:rFonts w:ascii="Arial Narrow" w:eastAsia="Times New Roman" w:hAnsi="Arial Narrow" w:cs="Calibri"/>
                      <w:color w:val="000000"/>
                      <w:sz w:val="20"/>
                      <w:szCs w:val="20"/>
                    </w:rPr>
                  </w:rPrChange>
                </w:rPr>
                <w:t>Kelurahan Mojosongo</w:t>
              </w:r>
            </w:ins>
          </w:p>
        </w:tc>
      </w:tr>
      <w:tr w:rsidR="0000362C" w:rsidRPr="0000362C" w14:paraId="2DCE61F2" w14:textId="77777777" w:rsidTr="0000362C">
        <w:trPr>
          <w:trHeight w:val="20"/>
          <w:jc w:val="center"/>
          <w:ins w:id="2388" w:author="Hari Laksono" w:date="2018-05-15T15:57:00Z"/>
          <w:trPrChange w:id="23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3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7B56399" w14:textId="77777777" w:rsidR="0000362C" w:rsidRPr="0000362C" w:rsidRDefault="0000362C" w:rsidP="0000362C">
            <w:pPr>
              <w:spacing w:after="0" w:line="240" w:lineRule="auto"/>
              <w:jc w:val="center"/>
              <w:rPr>
                <w:ins w:id="2391" w:author="Hari Laksono" w:date="2018-05-15T15:57:00Z"/>
                <w:rFonts w:ascii="Arial Narrow" w:eastAsia="Times New Roman" w:hAnsi="Arial Narrow" w:cs="Calibri"/>
                <w:color w:val="000000"/>
                <w:sz w:val="16"/>
                <w:szCs w:val="16"/>
                <w:rPrChange w:id="2392" w:author="Hari Laksono" w:date="2018-05-15T15:58:00Z">
                  <w:rPr>
                    <w:ins w:id="2393" w:author="Hari Laksono" w:date="2018-05-15T15:57:00Z"/>
                    <w:rFonts w:ascii="Arial Narrow" w:eastAsia="Times New Roman" w:hAnsi="Arial Narrow" w:cs="Calibri"/>
                    <w:color w:val="000000"/>
                    <w:sz w:val="20"/>
                    <w:szCs w:val="20"/>
                  </w:rPr>
                </w:rPrChange>
              </w:rPr>
            </w:pPr>
            <w:ins w:id="2394" w:author="Hari Laksono" w:date="2018-05-15T15:57:00Z">
              <w:r w:rsidRPr="0000362C">
                <w:rPr>
                  <w:rFonts w:ascii="Arial Narrow" w:eastAsia="Times New Roman" w:hAnsi="Arial Narrow" w:cs="Calibri"/>
                  <w:color w:val="000000"/>
                  <w:sz w:val="16"/>
                  <w:szCs w:val="16"/>
                  <w:rPrChange w:id="2395" w:author="Hari Laksono" w:date="2018-05-15T15:58:00Z">
                    <w:rPr>
                      <w:rFonts w:ascii="Arial Narrow" w:eastAsia="Times New Roman" w:hAnsi="Arial Narrow" w:cs="Calibri"/>
                      <w:color w:val="000000"/>
                      <w:sz w:val="20"/>
                      <w:szCs w:val="20"/>
                    </w:rPr>
                  </w:rPrChange>
                </w:rPr>
                <w:t>64</w:t>
              </w:r>
            </w:ins>
          </w:p>
        </w:tc>
        <w:tc>
          <w:tcPr>
            <w:tcW w:w="3241" w:type="dxa"/>
            <w:tcBorders>
              <w:top w:val="nil"/>
              <w:left w:val="nil"/>
              <w:bottom w:val="single" w:sz="8" w:space="0" w:color="auto"/>
              <w:right w:val="single" w:sz="8" w:space="0" w:color="auto"/>
            </w:tcBorders>
            <w:shd w:val="clear" w:color="auto" w:fill="auto"/>
            <w:vAlign w:val="center"/>
            <w:hideMark/>
            <w:tcPrChange w:id="23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54BA8CE4" w14:textId="77777777" w:rsidR="0000362C" w:rsidRPr="0000362C" w:rsidRDefault="0000362C" w:rsidP="0000362C">
            <w:pPr>
              <w:spacing w:after="0" w:line="240" w:lineRule="auto"/>
              <w:rPr>
                <w:ins w:id="2397" w:author="Hari Laksono" w:date="2018-05-15T15:57:00Z"/>
                <w:rFonts w:ascii="Arial Narrow" w:eastAsia="Times New Roman" w:hAnsi="Arial Narrow" w:cs="Calibri"/>
                <w:color w:val="000000"/>
                <w:sz w:val="16"/>
                <w:szCs w:val="16"/>
                <w:rPrChange w:id="2398" w:author="Hari Laksono" w:date="2018-05-15T15:58:00Z">
                  <w:rPr>
                    <w:ins w:id="2399" w:author="Hari Laksono" w:date="2018-05-15T15:57:00Z"/>
                    <w:rFonts w:ascii="Arial Narrow" w:eastAsia="Times New Roman" w:hAnsi="Arial Narrow" w:cs="Calibri"/>
                    <w:color w:val="000000"/>
                    <w:sz w:val="20"/>
                    <w:szCs w:val="20"/>
                  </w:rPr>
                </w:rPrChange>
              </w:rPr>
            </w:pPr>
            <w:ins w:id="2400" w:author="Hari Laksono" w:date="2018-05-15T15:57:00Z">
              <w:r w:rsidRPr="0000362C">
                <w:rPr>
                  <w:rFonts w:ascii="Arial Narrow" w:eastAsia="Times New Roman" w:hAnsi="Arial Narrow" w:cs="Calibri"/>
                  <w:color w:val="000000"/>
                  <w:sz w:val="16"/>
                  <w:szCs w:val="16"/>
                  <w:rPrChange w:id="2401" w:author="Hari Laksono" w:date="2018-05-15T15:58:00Z">
                    <w:rPr>
                      <w:rFonts w:ascii="Arial Narrow" w:eastAsia="Times New Roman" w:hAnsi="Arial Narrow" w:cs="Calibri"/>
                      <w:color w:val="000000"/>
                      <w:sz w:val="20"/>
                      <w:szCs w:val="20"/>
                    </w:rPr>
                  </w:rPrChange>
                </w:rPr>
                <w:t>Kelurahan Nusukan</w:t>
              </w:r>
            </w:ins>
          </w:p>
        </w:tc>
        <w:tc>
          <w:tcPr>
            <w:tcW w:w="3260" w:type="dxa"/>
            <w:tcBorders>
              <w:top w:val="nil"/>
              <w:left w:val="nil"/>
              <w:bottom w:val="single" w:sz="8" w:space="0" w:color="auto"/>
              <w:right w:val="single" w:sz="8" w:space="0" w:color="auto"/>
            </w:tcBorders>
            <w:shd w:val="clear" w:color="auto" w:fill="auto"/>
            <w:vAlign w:val="center"/>
            <w:hideMark/>
            <w:tcPrChange w:id="24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13BBFC65" w14:textId="77777777" w:rsidR="0000362C" w:rsidRPr="0000362C" w:rsidRDefault="0000362C" w:rsidP="0000362C">
            <w:pPr>
              <w:spacing w:after="0" w:line="240" w:lineRule="auto"/>
              <w:rPr>
                <w:ins w:id="2403" w:author="Hari Laksono" w:date="2018-05-15T15:57:00Z"/>
                <w:rFonts w:ascii="Arial Narrow" w:eastAsia="Times New Roman" w:hAnsi="Arial Narrow" w:cs="Calibri"/>
                <w:color w:val="000000"/>
                <w:sz w:val="16"/>
                <w:szCs w:val="16"/>
                <w:rPrChange w:id="2404" w:author="Hari Laksono" w:date="2018-05-15T15:58:00Z">
                  <w:rPr>
                    <w:ins w:id="2405" w:author="Hari Laksono" w:date="2018-05-15T15:57:00Z"/>
                    <w:rFonts w:ascii="Arial Narrow" w:eastAsia="Times New Roman" w:hAnsi="Arial Narrow" w:cs="Calibri"/>
                    <w:color w:val="000000"/>
                    <w:sz w:val="20"/>
                    <w:szCs w:val="20"/>
                  </w:rPr>
                </w:rPrChange>
              </w:rPr>
            </w:pPr>
            <w:ins w:id="2406" w:author="Hari Laksono" w:date="2018-05-15T15:57:00Z">
              <w:r w:rsidRPr="0000362C">
                <w:rPr>
                  <w:rFonts w:ascii="Arial Narrow" w:eastAsia="Times New Roman" w:hAnsi="Arial Narrow" w:cs="Calibri"/>
                  <w:color w:val="000000"/>
                  <w:sz w:val="16"/>
                  <w:szCs w:val="16"/>
                  <w:rPrChange w:id="2407" w:author="Hari Laksono" w:date="2018-05-15T15:58:00Z">
                    <w:rPr>
                      <w:rFonts w:ascii="Arial Narrow" w:eastAsia="Times New Roman" w:hAnsi="Arial Narrow" w:cs="Calibri"/>
                      <w:color w:val="000000"/>
                      <w:sz w:val="20"/>
                      <w:szCs w:val="20"/>
                    </w:rPr>
                  </w:rPrChange>
                </w:rPr>
                <w:t>Kelurahan Nusukan</w:t>
              </w:r>
            </w:ins>
          </w:p>
        </w:tc>
      </w:tr>
      <w:tr w:rsidR="0000362C" w:rsidRPr="0000362C" w14:paraId="5E4F3AC5" w14:textId="77777777" w:rsidTr="0000362C">
        <w:trPr>
          <w:trHeight w:val="20"/>
          <w:jc w:val="center"/>
          <w:ins w:id="2408" w:author="Hari Laksono" w:date="2018-05-15T15:57:00Z"/>
          <w:trPrChange w:id="24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4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1903DAE" w14:textId="77777777" w:rsidR="0000362C" w:rsidRPr="0000362C" w:rsidRDefault="0000362C" w:rsidP="0000362C">
            <w:pPr>
              <w:spacing w:after="0" w:line="240" w:lineRule="auto"/>
              <w:jc w:val="center"/>
              <w:rPr>
                <w:ins w:id="2411" w:author="Hari Laksono" w:date="2018-05-15T15:57:00Z"/>
                <w:rFonts w:ascii="Arial Narrow" w:eastAsia="Times New Roman" w:hAnsi="Arial Narrow" w:cs="Calibri"/>
                <w:color w:val="000000"/>
                <w:sz w:val="16"/>
                <w:szCs w:val="16"/>
                <w:rPrChange w:id="2412" w:author="Hari Laksono" w:date="2018-05-15T15:58:00Z">
                  <w:rPr>
                    <w:ins w:id="2413" w:author="Hari Laksono" w:date="2018-05-15T15:57:00Z"/>
                    <w:rFonts w:ascii="Arial Narrow" w:eastAsia="Times New Roman" w:hAnsi="Arial Narrow" w:cs="Calibri"/>
                    <w:color w:val="000000"/>
                    <w:sz w:val="20"/>
                    <w:szCs w:val="20"/>
                  </w:rPr>
                </w:rPrChange>
              </w:rPr>
            </w:pPr>
            <w:ins w:id="2414" w:author="Hari Laksono" w:date="2018-05-15T15:57:00Z">
              <w:r w:rsidRPr="0000362C">
                <w:rPr>
                  <w:rFonts w:ascii="Arial Narrow" w:eastAsia="Times New Roman" w:hAnsi="Arial Narrow" w:cs="Calibri"/>
                  <w:color w:val="000000"/>
                  <w:sz w:val="16"/>
                  <w:szCs w:val="16"/>
                  <w:rPrChange w:id="2415" w:author="Hari Laksono" w:date="2018-05-15T15:58:00Z">
                    <w:rPr>
                      <w:rFonts w:ascii="Arial Narrow" w:eastAsia="Times New Roman" w:hAnsi="Arial Narrow" w:cs="Calibri"/>
                      <w:color w:val="000000"/>
                      <w:sz w:val="20"/>
                      <w:szCs w:val="20"/>
                    </w:rPr>
                  </w:rPrChange>
                </w:rPr>
                <w:t>65</w:t>
              </w:r>
            </w:ins>
          </w:p>
        </w:tc>
        <w:tc>
          <w:tcPr>
            <w:tcW w:w="3241" w:type="dxa"/>
            <w:tcBorders>
              <w:top w:val="nil"/>
              <w:left w:val="nil"/>
              <w:bottom w:val="single" w:sz="8" w:space="0" w:color="auto"/>
              <w:right w:val="single" w:sz="8" w:space="0" w:color="auto"/>
            </w:tcBorders>
            <w:shd w:val="clear" w:color="auto" w:fill="auto"/>
            <w:vAlign w:val="center"/>
            <w:hideMark/>
            <w:tcPrChange w:id="24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759B21F6" w14:textId="77777777" w:rsidR="0000362C" w:rsidRPr="0000362C" w:rsidRDefault="0000362C" w:rsidP="0000362C">
            <w:pPr>
              <w:spacing w:after="0" w:line="240" w:lineRule="auto"/>
              <w:rPr>
                <w:ins w:id="2417" w:author="Hari Laksono" w:date="2018-05-15T15:57:00Z"/>
                <w:rFonts w:ascii="Arial Narrow" w:eastAsia="Times New Roman" w:hAnsi="Arial Narrow" w:cs="Calibri"/>
                <w:color w:val="000000"/>
                <w:sz w:val="16"/>
                <w:szCs w:val="16"/>
                <w:rPrChange w:id="2418" w:author="Hari Laksono" w:date="2018-05-15T15:58:00Z">
                  <w:rPr>
                    <w:ins w:id="2419" w:author="Hari Laksono" w:date="2018-05-15T15:57:00Z"/>
                    <w:rFonts w:ascii="Arial Narrow" w:eastAsia="Times New Roman" w:hAnsi="Arial Narrow" w:cs="Calibri"/>
                    <w:color w:val="000000"/>
                    <w:sz w:val="20"/>
                    <w:szCs w:val="20"/>
                  </w:rPr>
                </w:rPrChange>
              </w:rPr>
            </w:pPr>
            <w:ins w:id="2420" w:author="Hari Laksono" w:date="2018-05-15T15:57:00Z">
              <w:r w:rsidRPr="0000362C">
                <w:rPr>
                  <w:rFonts w:ascii="Arial Narrow" w:eastAsia="Times New Roman" w:hAnsi="Arial Narrow" w:cs="Calibri"/>
                  <w:color w:val="000000"/>
                  <w:sz w:val="16"/>
                  <w:szCs w:val="16"/>
                  <w:rPrChange w:id="2421" w:author="Hari Laksono" w:date="2018-05-15T15:58:00Z">
                    <w:rPr>
                      <w:rFonts w:ascii="Arial Narrow" w:eastAsia="Times New Roman" w:hAnsi="Arial Narrow" w:cs="Calibri"/>
                      <w:color w:val="000000"/>
                      <w:sz w:val="20"/>
                      <w:szCs w:val="20"/>
                    </w:rPr>
                  </w:rPrChange>
                </w:rPr>
                <w:t>Kelurahan Pajang</w:t>
              </w:r>
            </w:ins>
          </w:p>
        </w:tc>
        <w:tc>
          <w:tcPr>
            <w:tcW w:w="3260" w:type="dxa"/>
            <w:tcBorders>
              <w:top w:val="nil"/>
              <w:left w:val="nil"/>
              <w:bottom w:val="single" w:sz="8" w:space="0" w:color="auto"/>
              <w:right w:val="single" w:sz="8" w:space="0" w:color="auto"/>
            </w:tcBorders>
            <w:shd w:val="clear" w:color="auto" w:fill="auto"/>
            <w:vAlign w:val="center"/>
            <w:hideMark/>
            <w:tcPrChange w:id="24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5B72CDD5" w14:textId="77777777" w:rsidR="0000362C" w:rsidRPr="0000362C" w:rsidRDefault="0000362C" w:rsidP="0000362C">
            <w:pPr>
              <w:spacing w:after="0" w:line="240" w:lineRule="auto"/>
              <w:rPr>
                <w:ins w:id="2423" w:author="Hari Laksono" w:date="2018-05-15T15:57:00Z"/>
                <w:rFonts w:ascii="Arial Narrow" w:eastAsia="Times New Roman" w:hAnsi="Arial Narrow" w:cs="Calibri"/>
                <w:color w:val="000000"/>
                <w:sz w:val="16"/>
                <w:szCs w:val="16"/>
                <w:rPrChange w:id="2424" w:author="Hari Laksono" w:date="2018-05-15T15:58:00Z">
                  <w:rPr>
                    <w:ins w:id="2425" w:author="Hari Laksono" w:date="2018-05-15T15:57:00Z"/>
                    <w:rFonts w:ascii="Arial Narrow" w:eastAsia="Times New Roman" w:hAnsi="Arial Narrow" w:cs="Calibri"/>
                    <w:color w:val="000000"/>
                    <w:sz w:val="20"/>
                    <w:szCs w:val="20"/>
                  </w:rPr>
                </w:rPrChange>
              </w:rPr>
            </w:pPr>
            <w:ins w:id="2426" w:author="Hari Laksono" w:date="2018-05-15T15:57:00Z">
              <w:r w:rsidRPr="0000362C">
                <w:rPr>
                  <w:rFonts w:ascii="Arial Narrow" w:eastAsia="Times New Roman" w:hAnsi="Arial Narrow" w:cs="Calibri"/>
                  <w:color w:val="000000"/>
                  <w:sz w:val="16"/>
                  <w:szCs w:val="16"/>
                  <w:rPrChange w:id="2427" w:author="Hari Laksono" w:date="2018-05-15T15:58:00Z">
                    <w:rPr>
                      <w:rFonts w:ascii="Arial Narrow" w:eastAsia="Times New Roman" w:hAnsi="Arial Narrow" w:cs="Calibri"/>
                      <w:color w:val="000000"/>
                      <w:sz w:val="20"/>
                      <w:szCs w:val="20"/>
                    </w:rPr>
                  </w:rPrChange>
                </w:rPr>
                <w:t>Kelurahan Pajang</w:t>
              </w:r>
            </w:ins>
          </w:p>
        </w:tc>
      </w:tr>
      <w:tr w:rsidR="0000362C" w:rsidRPr="0000362C" w14:paraId="7327EF71" w14:textId="77777777" w:rsidTr="0000362C">
        <w:trPr>
          <w:trHeight w:val="20"/>
          <w:jc w:val="center"/>
          <w:ins w:id="2428" w:author="Hari Laksono" w:date="2018-05-15T15:57:00Z"/>
          <w:trPrChange w:id="24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4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08E81F8" w14:textId="77777777" w:rsidR="0000362C" w:rsidRPr="0000362C" w:rsidRDefault="0000362C" w:rsidP="0000362C">
            <w:pPr>
              <w:spacing w:after="0" w:line="240" w:lineRule="auto"/>
              <w:jc w:val="center"/>
              <w:rPr>
                <w:ins w:id="2431" w:author="Hari Laksono" w:date="2018-05-15T15:57:00Z"/>
                <w:rFonts w:ascii="Arial Narrow" w:eastAsia="Times New Roman" w:hAnsi="Arial Narrow" w:cs="Calibri"/>
                <w:color w:val="000000"/>
                <w:sz w:val="16"/>
                <w:szCs w:val="16"/>
                <w:rPrChange w:id="2432" w:author="Hari Laksono" w:date="2018-05-15T15:58:00Z">
                  <w:rPr>
                    <w:ins w:id="2433" w:author="Hari Laksono" w:date="2018-05-15T15:57:00Z"/>
                    <w:rFonts w:ascii="Arial Narrow" w:eastAsia="Times New Roman" w:hAnsi="Arial Narrow" w:cs="Calibri"/>
                    <w:color w:val="000000"/>
                    <w:sz w:val="20"/>
                    <w:szCs w:val="20"/>
                  </w:rPr>
                </w:rPrChange>
              </w:rPr>
            </w:pPr>
            <w:ins w:id="2434" w:author="Hari Laksono" w:date="2018-05-15T15:57:00Z">
              <w:r w:rsidRPr="0000362C">
                <w:rPr>
                  <w:rFonts w:ascii="Arial Narrow" w:eastAsia="Times New Roman" w:hAnsi="Arial Narrow" w:cs="Calibri"/>
                  <w:color w:val="000000"/>
                  <w:sz w:val="16"/>
                  <w:szCs w:val="16"/>
                  <w:rPrChange w:id="2435" w:author="Hari Laksono" w:date="2018-05-15T15:58:00Z">
                    <w:rPr>
                      <w:rFonts w:ascii="Arial Narrow" w:eastAsia="Times New Roman" w:hAnsi="Arial Narrow" w:cs="Calibri"/>
                      <w:color w:val="000000"/>
                      <w:sz w:val="20"/>
                      <w:szCs w:val="20"/>
                    </w:rPr>
                  </w:rPrChange>
                </w:rPr>
                <w:t>66</w:t>
              </w:r>
            </w:ins>
          </w:p>
        </w:tc>
        <w:tc>
          <w:tcPr>
            <w:tcW w:w="3241" w:type="dxa"/>
            <w:tcBorders>
              <w:top w:val="nil"/>
              <w:left w:val="nil"/>
              <w:bottom w:val="single" w:sz="8" w:space="0" w:color="auto"/>
              <w:right w:val="single" w:sz="8" w:space="0" w:color="auto"/>
            </w:tcBorders>
            <w:shd w:val="clear" w:color="auto" w:fill="auto"/>
            <w:vAlign w:val="center"/>
            <w:hideMark/>
            <w:tcPrChange w:id="24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161CB7E0" w14:textId="77777777" w:rsidR="0000362C" w:rsidRPr="0000362C" w:rsidRDefault="0000362C" w:rsidP="0000362C">
            <w:pPr>
              <w:spacing w:after="0" w:line="240" w:lineRule="auto"/>
              <w:rPr>
                <w:ins w:id="2437" w:author="Hari Laksono" w:date="2018-05-15T15:57:00Z"/>
                <w:rFonts w:ascii="Arial Narrow" w:eastAsia="Times New Roman" w:hAnsi="Arial Narrow" w:cs="Calibri"/>
                <w:color w:val="000000"/>
                <w:sz w:val="16"/>
                <w:szCs w:val="16"/>
                <w:rPrChange w:id="2438" w:author="Hari Laksono" w:date="2018-05-15T15:58:00Z">
                  <w:rPr>
                    <w:ins w:id="2439" w:author="Hari Laksono" w:date="2018-05-15T15:57:00Z"/>
                    <w:rFonts w:ascii="Arial Narrow" w:eastAsia="Times New Roman" w:hAnsi="Arial Narrow" w:cs="Calibri"/>
                    <w:color w:val="000000"/>
                    <w:sz w:val="20"/>
                    <w:szCs w:val="20"/>
                  </w:rPr>
                </w:rPrChange>
              </w:rPr>
            </w:pPr>
            <w:ins w:id="2440" w:author="Hari Laksono" w:date="2018-05-15T15:57:00Z">
              <w:r w:rsidRPr="0000362C">
                <w:rPr>
                  <w:rFonts w:ascii="Arial Narrow" w:eastAsia="Times New Roman" w:hAnsi="Arial Narrow" w:cs="Calibri"/>
                  <w:color w:val="000000"/>
                  <w:sz w:val="16"/>
                  <w:szCs w:val="16"/>
                  <w:rPrChange w:id="2441" w:author="Hari Laksono" w:date="2018-05-15T15:58:00Z">
                    <w:rPr>
                      <w:rFonts w:ascii="Arial Narrow" w:eastAsia="Times New Roman" w:hAnsi="Arial Narrow" w:cs="Calibri"/>
                      <w:color w:val="000000"/>
                      <w:sz w:val="20"/>
                      <w:szCs w:val="20"/>
                    </w:rPr>
                  </w:rPrChange>
                </w:rPr>
                <w:t>Kelurahan Panularan</w:t>
              </w:r>
            </w:ins>
          </w:p>
        </w:tc>
        <w:tc>
          <w:tcPr>
            <w:tcW w:w="3260" w:type="dxa"/>
            <w:tcBorders>
              <w:top w:val="nil"/>
              <w:left w:val="nil"/>
              <w:bottom w:val="single" w:sz="8" w:space="0" w:color="auto"/>
              <w:right w:val="single" w:sz="8" w:space="0" w:color="auto"/>
            </w:tcBorders>
            <w:shd w:val="clear" w:color="auto" w:fill="auto"/>
            <w:vAlign w:val="center"/>
            <w:hideMark/>
            <w:tcPrChange w:id="24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6C6C95D" w14:textId="77777777" w:rsidR="0000362C" w:rsidRPr="0000362C" w:rsidRDefault="0000362C" w:rsidP="0000362C">
            <w:pPr>
              <w:spacing w:after="0" w:line="240" w:lineRule="auto"/>
              <w:rPr>
                <w:ins w:id="2443" w:author="Hari Laksono" w:date="2018-05-15T15:57:00Z"/>
                <w:rFonts w:ascii="Arial Narrow" w:eastAsia="Times New Roman" w:hAnsi="Arial Narrow" w:cs="Calibri"/>
                <w:color w:val="000000"/>
                <w:sz w:val="16"/>
                <w:szCs w:val="16"/>
                <w:rPrChange w:id="2444" w:author="Hari Laksono" w:date="2018-05-15T15:58:00Z">
                  <w:rPr>
                    <w:ins w:id="2445" w:author="Hari Laksono" w:date="2018-05-15T15:57:00Z"/>
                    <w:rFonts w:ascii="Arial Narrow" w:eastAsia="Times New Roman" w:hAnsi="Arial Narrow" w:cs="Calibri"/>
                    <w:color w:val="000000"/>
                    <w:sz w:val="20"/>
                    <w:szCs w:val="20"/>
                  </w:rPr>
                </w:rPrChange>
              </w:rPr>
            </w:pPr>
            <w:ins w:id="2446" w:author="Hari Laksono" w:date="2018-05-15T15:57:00Z">
              <w:r w:rsidRPr="0000362C">
                <w:rPr>
                  <w:rFonts w:ascii="Arial Narrow" w:eastAsia="Times New Roman" w:hAnsi="Arial Narrow" w:cs="Calibri"/>
                  <w:color w:val="000000"/>
                  <w:sz w:val="16"/>
                  <w:szCs w:val="16"/>
                  <w:rPrChange w:id="2447" w:author="Hari Laksono" w:date="2018-05-15T15:58:00Z">
                    <w:rPr>
                      <w:rFonts w:ascii="Arial Narrow" w:eastAsia="Times New Roman" w:hAnsi="Arial Narrow" w:cs="Calibri"/>
                      <w:color w:val="000000"/>
                      <w:sz w:val="20"/>
                      <w:szCs w:val="20"/>
                    </w:rPr>
                  </w:rPrChange>
                </w:rPr>
                <w:t>Kelurahan Panularan</w:t>
              </w:r>
            </w:ins>
          </w:p>
        </w:tc>
      </w:tr>
      <w:tr w:rsidR="0000362C" w:rsidRPr="0000362C" w14:paraId="2326DAF2" w14:textId="77777777" w:rsidTr="0000362C">
        <w:trPr>
          <w:trHeight w:val="20"/>
          <w:jc w:val="center"/>
          <w:ins w:id="2448" w:author="Hari Laksono" w:date="2018-05-15T15:57:00Z"/>
          <w:trPrChange w:id="24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4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E19A927" w14:textId="77777777" w:rsidR="0000362C" w:rsidRPr="0000362C" w:rsidRDefault="0000362C" w:rsidP="0000362C">
            <w:pPr>
              <w:spacing w:after="0" w:line="240" w:lineRule="auto"/>
              <w:jc w:val="center"/>
              <w:rPr>
                <w:ins w:id="2451" w:author="Hari Laksono" w:date="2018-05-15T15:57:00Z"/>
                <w:rFonts w:ascii="Arial Narrow" w:eastAsia="Times New Roman" w:hAnsi="Arial Narrow" w:cs="Calibri"/>
                <w:color w:val="000000"/>
                <w:sz w:val="16"/>
                <w:szCs w:val="16"/>
                <w:rPrChange w:id="2452" w:author="Hari Laksono" w:date="2018-05-15T15:58:00Z">
                  <w:rPr>
                    <w:ins w:id="2453" w:author="Hari Laksono" w:date="2018-05-15T15:57:00Z"/>
                    <w:rFonts w:ascii="Arial Narrow" w:eastAsia="Times New Roman" w:hAnsi="Arial Narrow" w:cs="Calibri"/>
                    <w:color w:val="000000"/>
                    <w:sz w:val="20"/>
                    <w:szCs w:val="20"/>
                  </w:rPr>
                </w:rPrChange>
              </w:rPr>
            </w:pPr>
            <w:ins w:id="2454" w:author="Hari Laksono" w:date="2018-05-15T15:57:00Z">
              <w:r w:rsidRPr="0000362C">
                <w:rPr>
                  <w:rFonts w:ascii="Arial Narrow" w:eastAsia="Times New Roman" w:hAnsi="Arial Narrow" w:cs="Calibri"/>
                  <w:color w:val="000000"/>
                  <w:sz w:val="16"/>
                  <w:szCs w:val="16"/>
                  <w:rPrChange w:id="2455" w:author="Hari Laksono" w:date="2018-05-15T15:58:00Z">
                    <w:rPr>
                      <w:rFonts w:ascii="Arial Narrow" w:eastAsia="Times New Roman" w:hAnsi="Arial Narrow" w:cs="Calibri"/>
                      <w:color w:val="000000"/>
                      <w:sz w:val="20"/>
                      <w:szCs w:val="20"/>
                    </w:rPr>
                  </w:rPrChange>
                </w:rPr>
                <w:t>67</w:t>
              </w:r>
            </w:ins>
          </w:p>
        </w:tc>
        <w:tc>
          <w:tcPr>
            <w:tcW w:w="3241" w:type="dxa"/>
            <w:tcBorders>
              <w:top w:val="nil"/>
              <w:left w:val="nil"/>
              <w:bottom w:val="single" w:sz="8" w:space="0" w:color="auto"/>
              <w:right w:val="single" w:sz="8" w:space="0" w:color="auto"/>
            </w:tcBorders>
            <w:shd w:val="clear" w:color="auto" w:fill="auto"/>
            <w:vAlign w:val="center"/>
            <w:hideMark/>
            <w:tcPrChange w:id="24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197B149D" w14:textId="77777777" w:rsidR="0000362C" w:rsidRPr="0000362C" w:rsidRDefault="0000362C" w:rsidP="0000362C">
            <w:pPr>
              <w:spacing w:after="0" w:line="240" w:lineRule="auto"/>
              <w:rPr>
                <w:ins w:id="2457" w:author="Hari Laksono" w:date="2018-05-15T15:57:00Z"/>
                <w:rFonts w:ascii="Arial Narrow" w:eastAsia="Times New Roman" w:hAnsi="Arial Narrow" w:cs="Calibri"/>
                <w:color w:val="000000"/>
                <w:sz w:val="16"/>
                <w:szCs w:val="16"/>
                <w:rPrChange w:id="2458" w:author="Hari Laksono" w:date="2018-05-15T15:58:00Z">
                  <w:rPr>
                    <w:ins w:id="2459" w:author="Hari Laksono" w:date="2018-05-15T15:57:00Z"/>
                    <w:rFonts w:ascii="Arial Narrow" w:eastAsia="Times New Roman" w:hAnsi="Arial Narrow" w:cs="Calibri"/>
                    <w:color w:val="000000"/>
                    <w:sz w:val="20"/>
                    <w:szCs w:val="20"/>
                  </w:rPr>
                </w:rPrChange>
              </w:rPr>
            </w:pPr>
            <w:ins w:id="2460" w:author="Hari Laksono" w:date="2018-05-15T15:57:00Z">
              <w:r w:rsidRPr="0000362C">
                <w:rPr>
                  <w:rFonts w:ascii="Arial Narrow" w:eastAsia="Times New Roman" w:hAnsi="Arial Narrow" w:cs="Calibri"/>
                  <w:color w:val="000000"/>
                  <w:sz w:val="16"/>
                  <w:szCs w:val="16"/>
                  <w:rPrChange w:id="2461" w:author="Hari Laksono" w:date="2018-05-15T15:58:00Z">
                    <w:rPr>
                      <w:rFonts w:ascii="Arial Narrow" w:eastAsia="Times New Roman" w:hAnsi="Arial Narrow" w:cs="Calibri"/>
                      <w:color w:val="000000"/>
                      <w:sz w:val="20"/>
                      <w:szCs w:val="20"/>
                    </w:rPr>
                  </w:rPrChange>
                </w:rPr>
                <w:t>Kelurahan Pasar Kliwon</w:t>
              </w:r>
            </w:ins>
          </w:p>
        </w:tc>
        <w:tc>
          <w:tcPr>
            <w:tcW w:w="3260" w:type="dxa"/>
            <w:tcBorders>
              <w:top w:val="nil"/>
              <w:left w:val="nil"/>
              <w:bottom w:val="single" w:sz="8" w:space="0" w:color="auto"/>
              <w:right w:val="single" w:sz="8" w:space="0" w:color="auto"/>
            </w:tcBorders>
            <w:shd w:val="clear" w:color="auto" w:fill="auto"/>
            <w:vAlign w:val="center"/>
            <w:hideMark/>
            <w:tcPrChange w:id="24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21D27D8A" w14:textId="77777777" w:rsidR="0000362C" w:rsidRPr="0000362C" w:rsidRDefault="0000362C" w:rsidP="0000362C">
            <w:pPr>
              <w:spacing w:after="0" w:line="240" w:lineRule="auto"/>
              <w:rPr>
                <w:ins w:id="2463" w:author="Hari Laksono" w:date="2018-05-15T15:57:00Z"/>
                <w:rFonts w:ascii="Arial Narrow" w:eastAsia="Times New Roman" w:hAnsi="Arial Narrow" w:cs="Calibri"/>
                <w:color w:val="000000"/>
                <w:sz w:val="16"/>
                <w:szCs w:val="16"/>
                <w:rPrChange w:id="2464" w:author="Hari Laksono" w:date="2018-05-15T15:58:00Z">
                  <w:rPr>
                    <w:ins w:id="2465" w:author="Hari Laksono" w:date="2018-05-15T15:57:00Z"/>
                    <w:rFonts w:ascii="Arial Narrow" w:eastAsia="Times New Roman" w:hAnsi="Arial Narrow" w:cs="Calibri"/>
                    <w:color w:val="000000"/>
                    <w:sz w:val="20"/>
                    <w:szCs w:val="20"/>
                  </w:rPr>
                </w:rPrChange>
              </w:rPr>
            </w:pPr>
            <w:ins w:id="2466" w:author="Hari Laksono" w:date="2018-05-15T15:57:00Z">
              <w:r w:rsidRPr="0000362C">
                <w:rPr>
                  <w:rFonts w:ascii="Arial Narrow" w:eastAsia="Times New Roman" w:hAnsi="Arial Narrow" w:cs="Calibri"/>
                  <w:color w:val="000000"/>
                  <w:sz w:val="16"/>
                  <w:szCs w:val="16"/>
                  <w:rPrChange w:id="2467" w:author="Hari Laksono" w:date="2018-05-15T15:58:00Z">
                    <w:rPr>
                      <w:rFonts w:ascii="Arial Narrow" w:eastAsia="Times New Roman" w:hAnsi="Arial Narrow" w:cs="Calibri"/>
                      <w:color w:val="000000"/>
                      <w:sz w:val="20"/>
                      <w:szCs w:val="20"/>
                    </w:rPr>
                  </w:rPrChange>
                </w:rPr>
                <w:t>Kelurahan Pasar Kliwon</w:t>
              </w:r>
            </w:ins>
          </w:p>
        </w:tc>
      </w:tr>
      <w:tr w:rsidR="0000362C" w:rsidRPr="0000362C" w14:paraId="54FBE27F" w14:textId="77777777" w:rsidTr="0000362C">
        <w:trPr>
          <w:trHeight w:val="20"/>
          <w:jc w:val="center"/>
          <w:ins w:id="2468" w:author="Hari Laksono" w:date="2018-05-15T15:57:00Z"/>
          <w:trPrChange w:id="24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4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4AA3827" w14:textId="77777777" w:rsidR="0000362C" w:rsidRPr="0000362C" w:rsidRDefault="0000362C" w:rsidP="0000362C">
            <w:pPr>
              <w:spacing w:after="0" w:line="240" w:lineRule="auto"/>
              <w:jc w:val="center"/>
              <w:rPr>
                <w:ins w:id="2471" w:author="Hari Laksono" w:date="2018-05-15T15:57:00Z"/>
                <w:rFonts w:ascii="Arial Narrow" w:eastAsia="Times New Roman" w:hAnsi="Arial Narrow" w:cs="Calibri"/>
                <w:color w:val="000000"/>
                <w:sz w:val="16"/>
                <w:szCs w:val="16"/>
                <w:rPrChange w:id="2472" w:author="Hari Laksono" w:date="2018-05-15T15:58:00Z">
                  <w:rPr>
                    <w:ins w:id="2473" w:author="Hari Laksono" w:date="2018-05-15T15:57:00Z"/>
                    <w:rFonts w:ascii="Arial Narrow" w:eastAsia="Times New Roman" w:hAnsi="Arial Narrow" w:cs="Calibri"/>
                    <w:color w:val="000000"/>
                    <w:sz w:val="20"/>
                    <w:szCs w:val="20"/>
                  </w:rPr>
                </w:rPrChange>
              </w:rPr>
            </w:pPr>
            <w:ins w:id="2474" w:author="Hari Laksono" w:date="2018-05-15T15:57:00Z">
              <w:r w:rsidRPr="0000362C">
                <w:rPr>
                  <w:rFonts w:ascii="Arial Narrow" w:eastAsia="Times New Roman" w:hAnsi="Arial Narrow" w:cs="Calibri"/>
                  <w:color w:val="000000"/>
                  <w:sz w:val="16"/>
                  <w:szCs w:val="16"/>
                  <w:rPrChange w:id="2475" w:author="Hari Laksono" w:date="2018-05-15T15:58:00Z">
                    <w:rPr>
                      <w:rFonts w:ascii="Arial Narrow" w:eastAsia="Times New Roman" w:hAnsi="Arial Narrow" w:cs="Calibri"/>
                      <w:color w:val="000000"/>
                      <w:sz w:val="20"/>
                      <w:szCs w:val="20"/>
                    </w:rPr>
                  </w:rPrChange>
                </w:rPr>
                <w:t>68</w:t>
              </w:r>
            </w:ins>
          </w:p>
        </w:tc>
        <w:tc>
          <w:tcPr>
            <w:tcW w:w="3241" w:type="dxa"/>
            <w:tcBorders>
              <w:top w:val="nil"/>
              <w:left w:val="nil"/>
              <w:bottom w:val="single" w:sz="8" w:space="0" w:color="auto"/>
              <w:right w:val="single" w:sz="8" w:space="0" w:color="auto"/>
            </w:tcBorders>
            <w:shd w:val="clear" w:color="auto" w:fill="auto"/>
            <w:vAlign w:val="center"/>
            <w:hideMark/>
            <w:tcPrChange w:id="24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3138F986" w14:textId="77777777" w:rsidR="0000362C" w:rsidRPr="0000362C" w:rsidRDefault="0000362C" w:rsidP="0000362C">
            <w:pPr>
              <w:spacing w:after="0" w:line="240" w:lineRule="auto"/>
              <w:rPr>
                <w:ins w:id="2477" w:author="Hari Laksono" w:date="2018-05-15T15:57:00Z"/>
                <w:rFonts w:ascii="Arial Narrow" w:eastAsia="Times New Roman" w:hAnsi="Arial Narrow" w:cs="Calibri"/>
                <w:color w:val="000000"/>
                <w:sz w:val="16"/>
                <w:szCs w:val="16"/>
                <w:rPrChange w:id="2478" w:author="Hari Laksono" w:date="2018-05-15T15:58:00Z">
                  <w:rPr>
                    <w:ins w:id="2479" w:author="Hari Laksono" w:date="2018-05-15T15:57:00Z"/>
                    <w:rFonts w:ascii="Arial Narrow" w:eastAsia="Times New Roman" w:hAnsi="Arial Narrow" w:cs="Calibri"/>
                    <w:color w:val="000000"/>
                    <w:sz w:val="20"/>
                    <w:szCs w:val="20"/>
                  </w:rPr>
                </w:rPrChange>
              </w:rPr>
            </w:pPr>
            <w:ins w:id="2480" w:author="Hari Laksono" w:date="2018-05-15T15:57:00Z">
              <w:r w:rsidRPr="0000362C">
                <w:rPr>
                  <w:rFonts w:ascii="Arial Narrow" w:eastAsia="Times New Roman" w:hAnsi="Arial Narrow" w:cs="Calibri"/>
                  <w:color w:val="000000"/>
                  <w:sz w:val="16"/>
                  <w:szCs w:val="16"/>
                  <w:rPrChange w:id="2481" w:author="Hari Laksono" w:date="2018-05-15T15:58:00Z">
                    <w:rPr>
                      <w:rFonts w:ascii="Arial Narrow" w:eastAsia="Times New Roman" w:hAnsi="Arial Narrow" w:cs="Calibri"/>
                      <w:color w:val="000000"/>
                      <w:sz w:val="20"/>
                      <w:szCs w:val="20"/>
                    </w:rPr>
                  </w:rPrChange>
                </w:rPr>
                <w:t>Kelurahan Penumping</w:t>
              </w:r>
            </w:ins>
          </w:p>
        </w:tc>
        <w:tc>
          <w:tcPr>
            <w:tcW w:w="3260" w:type="dxa"/>
            <w:tcBorders>
              <w:top w:val="nil"/>
              <w:left w:val="nil"/>
              <w:bottom w:val="single" w:sz="8" w:space="0" w:color="auto"/>
              <w:right w:val="single" w:sz="8" w:space="0" w:color="auto"/>
            </w:tcBorders>
            <w:shd w:val="clear" w:color="auto" w:fill="auto"/>
            <w:vAlign w:val="center"/>
            <w:hideMark/>
            <w:tcPrChange w:id="24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1C95CD9" w14:textId="77777777" w:rsidR="0000362C" w:rsidRPr="0000362C" w:rsidRDefault="0000362C" w:rsidP="0000362C">
            <w:pPr>
              <w:spacing w:after="0" w:line="240" w:lineRule="auto"/>
              <w:rPr>
                <w:ins w:id="2483" w:author="Hari Laksono" w:date="2018-05-15T15:57:00Z"/>
                <w:rFonts w:ascii="Arial Narrow" w:eastAsia="Times New Roman" w:hAnsi="Arial Narrow" w:cs="Calibri"/>
                <w:color w:val="000000"/>
                <w:sz w:val="16"/>
                <w:szCs w:val="16"/>
                <w:rPrChange w:id="2484" w:author="Hari Laksono" w:date="2018-05-15T15:58:00Z">
                  <w:rPr>
                    <w:ins w:id="2485" w:author="Hari Laksono" w:date="2018-05-15T15:57:00Z"/>
                    <w:rFonts w:ascii="Arial Narrow" w:eastAsia="Times New Roman" w:hAnsi="Arial Narrow" w:cs="Calibri"/>
                    <w:color w:val="000000"/>
                    <w:sz w:val="20"/>
                    <w:szCs w:val="20"/>
                  </w:rPr>
                </w:rPrChange>
              </w:rPr>
            </w:pPr>
            <w:ins w:id="2486" w:author="Hari Laksono" w:date="2018-05-15T15:57:00Z">
              <w:r w:rsidRPr="0000362C">
                <w:rPr>
                  <w:rFonts w:ascii="Arial Narrow" w:eastAsia="Times New Roman" w:hAnsi="Arial Narrow" w:cs="Calibri"/>
                  <w:color w:val="000000"/>
                  <w:sz w:val="16"/>
                  <w:szCs w:val="16"/>
                  <w:rPrChange w:id="2487" w:author="Hari Laksono" w:date="2018-05-15T15:58:00Z">
                    <w:rPr>
                      <w:rFonts w:ascii="Arial Narrow" w:eastAsia="Times New Roman" w:hAnsi="Arial Narrow" w:cs="Calibri"/>
                      <w:color w:val="000000"/>
                      <w:sz w:val="20"/>
                      <w:szCs w:val="20"/>
                    </w:rPr>
                  </w:rPrChange>
                </w:rPr>
                <w:t>Kelurahan Penumping</w:t>
              </w:r>
            </w:ins>
          </w:p>
        </w:tc>
      </w:tr>
      <w:tr w:rsidR="0000362C" w:rsidRPr="0000362C" w14:paraId="5B07D0AA" w14:textId="77777777" w:rsidTr="0000362C">
        <w:trPr>
          <w:trHeight w:val="20"/>
          <w:jc w:val="center"/>
          <w:ins w:id="2488" w:author="Hari Laksono" w:date="2018-05-15T15:57:00Z"/>
          <w:trPrChange w:id="24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4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E2D111B" w14:textId="77777777" w:rsidR="0000362C" w:rsidRPr="0000362C" w:rsidRDefault="0000362C" w:rsidP="0000362C">
            <w:pPr>
              <w:spacing w:after="0" w:line="240" w:lineRule="auto"/>
              <w:jc w:val="center"/>
              <w:rPr>
                <w:ins w:id="2491" w:author="Hari Laksono" w:date="2018-05-15T15:57:00Z"/>
                <w:rFonts w:ascii="Arial Narrow" w:eastAsia="Times New Roman" w:hAnsi="Arial Narrow" w:cs="Calibri"/>
                <w:color w:val="000000"/>
                <w:sz w:val="16"/>
                <w:szCs w:val="16"/>
                <w:rPrChange w:id="2492" w:author="Hari Laksono" w:date="2018-05-15T15:58:00Z">
                  <w:rPr>
                    <w:ins w:id="2493" w:author="Hari Laksono" w:date="2018-05-15T15:57:00Z"/>
                    <w:rFonts w:ascii="Arial Narrow" w:eastAsia="Times New Roman" w:hAnsi="Arial Narrow" w:cs="Calibri"/>
                    <w:color w:val="000000"/>
                    <w:sz w:val="20"/>
                    <w:szCs w:val="20"/>
                  </w:rPr>
                </w:rPrChange>
              </w:rPr>
            </w:pPr>
            <w:ins w:id="2494" w:author="Hari Laksono" w:date="2018-05-15T15:57:00Z">
              <w:r w:rsidRPr="0000362C">
                <w:rPr>
                  <w:rFonts w:ascii="Arial Narrow" w:eastAsia="Times New Roman" w:hAnsi="Arial Narrow" w:cs="Calibri"/>
                  <w:color w:val="000000"/>
                  <w:sz w:val="16"/>
                  <w:szCs w:val="16"/>
                  <w:rPrChange w:id="2495" w:author="Hari Laksono" w:date="2018-05-15T15:58:00Z">
                    <w:rPr>
                      <w:rFonts w:ascii="Arial Narrow" w:eastAsia="Times New Roman" w:hAnsi="Arial Narrow" w:cs="Calibri"/>
                      <w:color w:val="000000"/>
                      <w:sz w:val="20"/>
                      <w:szCs w:val="20"/>
                    </w:rPr>
                  </w:rPrChange>
                </w:rPr>
                <w:t>69</w:t>
              </w:r>
            </w:ins>
          </w:p>
        </w:tc>
        <w:tc>
          <w:tcPr>
            <w:tcW w:w="3241" w:type="dxa"/>
            <w:tcBorders>
              <w:top w:val="nil"/>
              <w:left w:val="nil"/>
              <w:bottom w:val="single" w:sz="8" w:space="0" w:color="auto"/>
              <w:right w:val="single" w:sz="8" w:space="0" w:color="auto"/>
            </w:tcBorders>
            <w:shd w:val="clear" w:color="auto" w:fill="auto"/>
            <w:vAlign w:val="center"/>
            <w:hideMark/>
            <w:tcPrChange w:id="24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01F61307" w14:textId="77777777" w:rsidR="0000362C" w:rsidRPr="0000362C" w:rsidRDefault="0000362C" w:rsidP="0000362C">
            <w:pPr>
              <w:spacing w:after="0" w:line="240" w:lineRule="auto"/>
              <w:rPr>
                <w:ins w:id="2497" w:author="Hari Laksono" w:date="2018-05-15T15:57:00Z"/>
                <w:rFonts w:ascii="Arial Narrow" w:eastAsia="Times New Roman" w:hAnsi="Arial Narrow" w:cs="Calibri"/>
                <w:color w:val="000000"/>
                <w:sz w:val="16"/>
                <w:szCs w:val="16"/>
                <w:rPrChange w:id="2498" w:author="Hari Laksono" w:date="2018-05-15T15:58:00Z">
                  <w:rPr>
                    <w:ins w:id="2499" w:author="Hari Laksono" w:date="2018-05-15T15:57:00Z"/>
                    <w:rFonts w:ascii="Arial Narrow" w:eastAsia="Times New Roman" w:hAnsi="Arial Narrow" w:cs="Calibri"/>
                    <w:color w:val="000000"/>
                    <w:sz w:val="20"/>
                    <w:szCs w:val="20"/>
                  </w:rPr>
                </w:rPrChange>
              </w:rPr>
            </w:pPr>
            <w:ins w:id="2500" w:author="Hari Laksono" w:date="2018-05-15T15:57:00Z">
              <w:r w:rsidRPr="0000362C">
                <w:rPr>
                  <w:rFonts w:ascii="Arial Narrow" w:eastAsia="Times New Roman" w:hAnsi="Arial Narrow" w:cs="Calibri"/>
                  <w:color w:val="000000"/>
                  <w:sz w:val="16"/>
                  <w:szCs w:val="16"/>
                  <w:rPrChange w:id="2501" w:author="Hari Laksono" w:date="2018-05-15T15:58:00Z">
                    <w:rPr>
                      <w:rFonts w:ascii="Arial Narrow" w:eastAsia="Times New Roman" w:hAnsi="Arial Narrow" w:cs="Calibri"/>
                      <w:color w:val="000000"/>
                      <w:sz w:val="20"/>
                      <w:szCs w:val="20"/>
                    </w:rPr>
                  </w:rPrChange>
                </w:rPr>
                <w:t>Kelurahan Pucangsawit</w:t>
              </w:r>
            </w:ins>
          </w:p>
        </w:tc>
        <w:tc>
          <w:tcPr>
            <w:tcW w:w="3260" w:type="dxa"/>
            <w:tcBorders>
              <w:top w:val="nil"/>
              <w:left w:val="nil"/>
              <w:bottom w:val="single" w:sz="8" w:space="0" w:color="auto"/>
              <w:right w:val="single" w:sz="8" w:space="0" w:color="auto"/>
            </w:tcBorders>
            <w:shd w:val="clear" w:color="auto" w:fill="auto"/>
            <w:vAlign w:val="center"/>
            <w:hideMark/>
            <w:tcPrChange w:id="25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58449B54" w14:textId="77777777" w:rsidR="0000362C" w:rsidRPr="0000362C" w:rsidRDefault="0000362C" w:rsidP="0000362C">
            <w:pPr>
              <w:spacing w:after="0" w:line="240" w:lineRule="auto"/>
              <w:rPr>
                <w:ins w:id="2503" w:author="Hari Laksono" w:date="2018-05-15T15:57:00Z"/>
                <w:rFonts w:ascii="Arial Narrow" w:eastAsia="Times New Roman" w:hAnsi="Arial Narrow" w:cs="Calibri"/>
                <w:color w:val="000000"/>
                <w:sz w:val="16"/>
                <w:szCs w:val="16"/>
                <w:rPrChange w:id="2504" w:author="Hari Laksono" w:date="2018-05-15T15:58:00Z">
                  <w:rPr>
                    <w:ins w:id="2505" w:author="Hari Laksono" w:date="2018-05-15T15:57:00Z"/>
                    <w:rFonts w:ascii="Arial Narrow" w:eastAsia="Times New Roman" w:hAnsi="Arial Narrow" w:cs="Calibri"/>
                    <w:color w:val="000000"/>
                    <w:sz w:val="20"/>
                    <w:szCs w:val="20"/>
                  </w:rPr>
                </w:rPrChange>
              </w:rPr>
            </w:pPr>
            <w:ins w:id="2506" w:author="Hari Laksono" w:date="2018-05-15T15:57:00Z">
              <w:r w:rsidRPr="0000362C">
                <w:rPr>
                  <w:rFonts w:ascii="Arial Narrow" w:eastAsia="Times New Roman" w:hAnsi="Arial Narrow" w:cs="Calibri"/>
                  <w:color w:val="000000"/>
                  <w:sz w:val="16"/>
                  <w:szCs w:val="16"/>
                  <w:rPrChange w:id="2507" w:author="Hari Laksono" w:date="2018-05-15T15:58:00Z">
                    <w:rPr>
                      <w:rFonts w:ascii="Arial Narrow" w:eastAsia="Times New Roman" w:hAnsi="Arial Narrow" w:cs="Calibri"/>
                      <w:color w:val="000000"/>
                      <w:sz w:val="20"/>
                      <w:szCs w:val="20"/>
                    </w:rPr>
                  </w:rPrChange>
                </w:rPr>
                <w:t>Kelurahan Pucangsawit</w:t>
              </w:r>
            </w:ins>
          </w:p>
        </w:tc>
      </w:tr>
      <w:tr w:rsidR="0000362C" w:rsidRPr="0000362C" w14:paraId="202BA97B" w14:textId="77777777" w:rsidTr="0000362C">
        <w:trPr>
          <w:trHeight w:val="20"/>
          <w:jc w:val="center"/>
          <w:ins w:id="2508" w:author="Hari Laksono" w:date="2018-05-15T15:57:00Z"/>
          <w:trPrChange w:id="25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5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5DCF0DC" w14:textId="77777777" w:rsidR="0000362C" w:rsidRPr="0000362C" w:rsidRDefault="0000362C" w:rsidP="0000362C">
            <w:pPr>
              <w:spacing w:after="0" w:line="240" w:lineRule="auto"/>
              <w:jc w:val="center"/>
              <w:rPr>
                <w:ins w:id="2511" w:author="Hari Laksono" w:date="2018-05-15T15:57:00Z"/>
                <w:rFonts w:ascii="Arial Narrow" w:eastAsia="Times New Roman" w:hAnsi="Arial Narrow" w:cs="Calibri"/>
                <w:color w:val="000000"/>
                <w:sz w:val="16"/>
                <w:szCs w:val="16"/>
                <w:rPrChange w:id="2512" w:author="Hari Laksono" w:date="2018-05-15T15:58:00Z">
                  <w:rPr>
                    <w:ins w:id="2513" w:author="Hari Laksono" w:date="2018-05-15T15:57:00Z"/>
                    <w:rFonts w:ascii="Arial Narrow" w:eastAsia="Times New Roman" w:hAnsi="Arial Narrow" w:cs="Calibri"/>
                    <w:color w:val="000000"/>
                    <w:sz w:val="20"/>
                    <w:szCs w:val="20"/>
                  </w:rPr>
                </w:rPrChange>
              </w:rPr>
            </w:pPr>
            <w:ins w:id="2514" w:author="Hari Laksono" w:date="2018-05-15T15:57:00Z">
              <w:r w:rsidRPr="0000362C">
                <w:rPr>
                  <w:rFonts w:ascii="Arial Narrow" w:eastAsia="Times New Roman" w:hAnsi="Arial Narrow" w:cs="Calibri"/>
                  <w:color w:val="000000"/>
                  <w:sz w:val="16"/>
                  <w:szCs w:val="16"/>
                  <w:rPrChange w:id="2515" w:author="Hari Laksono" w:date="2018-05-15T15:58:00Z">
                    <w:rPr>
                      <w:rFonts w:ascii="Arial Narrow" w:eastAsia="Times New Roman" w:hAnsi="Arial Narrow" w:cs="Calibri"/>
                      <w:color w:val="000000"/>
                      <w:sz w:val="20"/>
                      <w:szCs w:val="20"/>
                    </w:rPr>
                  </w:rPrChange>
                </w:rPr>
                <w:t>70</w:t>
              </w:r>
            </w:ins>
          </w:p>
        </w:tc>
        <w:tc>
          <w:tcPr>
            <w:tcW w:w="3241" w:type="dxa"/>
            <w:tcBorders>
              <w:top w:val="nil"/>
              <w:left w:val="nil"/>
              <w:bottom w:val="single" w:sz="8" w:space="0" w:color="auto"/>
              <w:right w:val="single" w:sz="8" w:space="0" w:color="auto"/>
            </w:tcBorders>
            <w:shd w:val="clear" w:color="auto" w:fill="auto"/>
            <w:vAlign w:val="center"/>
            <w:hideMark/>
            <w:tcPrChange w:id="25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1810FF5E" w14:textId="77777777" w:rsidR="0000362C" w:rsidRPr="0000362C" w:rsidRDefault="0000362C" w:rsidP="0000362C">
            <w:pPr>
              <w:spacing w:after="0" w:line="240" w:lineRule="auto"/>
              <w:rPr>
                <w:ins w:id="2517" w:author="Hari Laksono" w:date="2018-05-15T15:57:00Z"/>
                <w:rFonts w:ascii="Arial Narrow" w:eastAsia="Times New Roman" w:hAnsi="Arial Narrow" w:cs="Calibri"/>
                <w:color w:val="000000"/>
                <w:sz w:val="16"/>
                <w:szCs w:val="16"/>
                <w:rPrChange w:id="2518" w:author="Hari Laksono" w:date="2018-05-15T15:58:00Z">
                  <w:rPr>
                    <w:ins w:id="2519" w:author="Hari Laksono" w:date="2018-05-15T15:57:00Z"/>
                    <w:rFonts w:ascii="Arial Narrow" w:eastAsia="Times New Roman" w:hAnsi="Arial Narrow" w:cs="Calibri"/>
                    <w:color w:val="000000"/>
                    <w:sz w:val="20"/>
                    <w:szCs w:val="20"/>
                  </w:rPr>
                </w:rPrChange>
              </w:rPr>
            </w:pPr>
            <w:ins w:id="2520" w:author="Hari Laksono" w:date="2018-05-15T15:57:00Z">
              <w:r w:rsidRPr="0000362C">
                <w:rPr>
                  <w:rFonts w:ascii="Arial Narrow" w:eastAsia="Times New Roman" w:hAnsi="Arial Narrow" w:cs="Calibri"/>
                  <w:color w:val="000000"/>
                  <w:sz w:val="16"/>
                  <w:szCs w:val="16"/>
                  <w:rPrChange w:id="2521" w:author="Hari Laksono" w:date="2018-05-15T15:58:00Z">
                    <w:rPr>
                      <w:rFonts w:ascii="Arial Narrow" w:eastAsia="Times New Roman" w:hAnsi="Arial Narrow" w:cs="Calibri"/>
                      <w:color w:val="000000"/>
                      <w:sz w:val="20"/>
                      <w:szCs w:val="20"/>
                    </w:rPr>
                  </w:rPrChange>
                </w:rPr>
                <w:t>Kelurahan Kelurahan Punggawan</w:t>
              </w:r>
            </w:ins>
          </w:p>
        </w:tc>
        <w:tc>
          <w:tcPr>
            <w:tcW w:w="3260" w:type="dxa"/>
            <w:tcBorders>
              <w:top w:val="nil"/>
              <w:left w:val="nil"/>
              <w:bottom w:val="single" w:sz="8" w:space="0" w:color="auto"/>
              <w:right w:val="single" w:sz="8" w:space="0" w:color="auto"/>
            </w:tcBorders>
            <w:shd w:val="clear" w:color="auto" w:fill="auto"/>
            <w:vAlign w:val="center"/>
            <w:hideMark/>
            <w:tcPrChange w:id="25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5F216BA6" w14:textId="77777777" w:rsidR="0000362C" w:rsidRPr="0000362C" w:rsidRDefault="0000362C" w:rsidP="0000362C">
            <w:pPr>
              <w:spacing w:after="0" w:line="240" w:lineRule="auto"/>
              <w:rPr>
                <w:ins w:id="2523" w:author="Hari Laksono" w:date="2018-05-15T15:57:00Z"/>
                <w:rFonts w:ascii="Arial Narrow" w:eastAsia="Times New Roman" w:hAnsi="Arial Narrow" w:cs="Calibri"/>
                <w:color w:val="000000"/>
                <w:sz w:val="16"/>
                <w:szCs w:val="16"/>
                <w:rPrChange w:id="2524" w:author="Hari Laksono" w:date="2018-05-15T15:58:00Z">
                  <w:rPr>
                    <w:ins w:id="2525" w:author="Hari Laksono" w:date="2018-05-15T15:57:00Z"/>
                    <w:rFonts w:ascii="Arial Narrow" w:eastAsia="Times New Roman" w:hAnsi="Arial Narrow" w:cs="Calibri"/>
                    <w:color w:val="000000"/>
                    <w:sz w:val="20"/>
                    <w:szCs w:val="20"/>
                  </w:rPr>
                </w:rPrChange>
              </w:rPr>
            </w:pPr>
            <w:ins w:id="2526" w:author="Hari Laksono" w:date="2018-05-15T15:57:00Z">
              <w:r w:rsidRPr="0000362C">
                <w:rPr>
                  <w:rFonts w:ascii="Arial Narrow" w:eastAsia="Times New Roman" w:hAnsi="Arial Narrow" w:cs="Calibri"/>
                  <w:color w:val="000000"/>
                  <w:sz w:val="16"/>
                  <w:szCs w:val="16"/>
                  <w:rPrChange w:id="2527" w:author="Hari Laksono" w:date="2018-05-15T15:58:00Z">
                    <w:rPr>
                      <w:rFonts w:ascii="Arial Narrow" w:eastAsia="Times New Roman" w:hAnsi="Arial Narrow" w:cs="Calibri"/>
                      <w:color w:val="000000"/>
                      <w:sz w:val="20"/>
                      <w:szCs w:val="20"/>
                    </w:rPr>
                  </w:rPrChange>
                </w:rPr>
                <w:t>Kelurahan Kelurahan Punggawan</w:t>
              </w:r>
            </w:ins>
          </w:p>
        </w:tc>
      </w:tr>
      <w:tr w:rsidR="0000362C" w:rsidRPr="0000362C" w14:paraId="42A19F59" w14:textId="77777777" w:rsidTr="0000362C">
        <w:trPr>
          <w:trHeight w:val="20"/>
          <w:jc w:val="center"/>
          <w:ins w:id="2528" w:author="Hari Laksono" w:date="2018-05-15T15:57:00Z"/>
          <w:trPrChange w:id="25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5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61195EC" w14:textId="77777777" w:rsidR="0000362C" w:rsidRPr="0000362C" w:rsidRDefault="0000362C" w:rsidP="0000362C">
            <w:pPr>
              <w:spacing w:after="0" w:line="240" w:lineRule="auto"/>
              <w:jc w:val="center"/>
              <w:rPr>
                <w:ins w:id="2531" w:author="Hari Laksono" w:date="2018-05-15T15:57:00Z"/>
                <w:rFonts w:ascii="Arial Narrow" w:eastAsia="Times New Roman" w:hAnsi="Arial Narrow" w:cs="Calibri"/>
                <w:color w:val="000000"/>
                <w:sz w:val="16"/>
                <w:szCs w:val="16"/>
                <w:rPrChange w:id="2532" w:author="Hari Laksono" w:date="2018-05-15T15:58:00Z">
                  <w:rPr>
                    <w:ins w:id="2533" w:author="Hari Laksono" w:date="2018-05-15T15:57:00Z"/>
                    <w:rFonts w:ascii="Arial Narrow" w:eastAsia="Times New Roman" w:hAnsi="Arial Narrow" w:cs="Calibri"/>
                    <w:color w:val="000000"/>
                    <w:sz w:val="20"/>
                    <w:szCs w:val="20"/>
                  </w:rPr>
                </w:rPrChange>
              </w:rPr>
            </w:pPr>
            <w:ins w:id="2534" w:author="Hari Laksono" w:date="2018-05-15T15:57:00Z">
              <w:r w:rsidRPr="0000362C">
                <w:rPr>
                  <w:rFonts w:ascii="Arial Narrow" w:eastAsia="Times New Roman" w:hAnsi="Arial Narrow" w:cs="Calibri"/>
                  <w:color w:val="000000"/>
                  <w:sz w:val="16"/>
                  <w:szCs w:val="16"/>
                  <w:rPrChange w:id="2535" w:author="Hari Laksono" w:date="2018-05-15T15:58:00Z">
                    <w:rPr>
                      <w:rFonts w:ascii="Arial Narrow" w:eastAsia="Times New Roman" w:hAnsi="Arial Narrow" w:cs="Calibri"/>
                      <w:color w:val="000000"/>
                      <w:sz w:val="20"/>
                      <w:szCs w:val="20"/>
                    </w:rPr>
                  </w:rPrChange>
                </w:rPr>
                <w:t>71</w:t>
              </w:r>
            </w:ins>
          </w:p>
        </w:tc>
        <w:tc>
          <w:tcPr>
            <w:tcW w:w="3241" w:type="dxa"/>
            <w:tcBorders>
              <w:top w:val="nil"/>
              <w:left w:val="nil"/>
              <w:bottom w:val="single" w:sz="8" w:space="0" w:color="auto"/>
              <w:right w:val="single" w:sz="8" w:space="0" w:color="auto"/>
            </w:tcBorders>
            <w:shd w:val="clear" w:color="auto" w:fill="auto"/>
            <w:vAlign w:val="center"/>
            <w:hideMark/>
            <w:tcPrChange w:id="25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2BB14817" w14:textId="77777777" w:rsidR="0000362C" w:rsidRPr="0000362C" w:rsidRDefault="0000362C" w:rsidP="0000362C">
            <w:pPr>
              <w:spacing w:after="0" w:line="240" w:lineRule="auto"/>
              <w:rPr>
                <w:ins w:id="2537" w:author="Hari Laksono" w:date="2018-05-15T15:57:00Z"/>
                <w:rFonts w:ascii="Arial Narrow" w:eastAsia="Times New Roman" w:hAnsi="Arial Narrow" w:cs="Calibri"/>
                <w:color w:val="000000"/>
                <w:sz w:val="16"/>
                <w:szCs w:val="16"/>
                <w:rPrChange w:id="2538" w:author="Hari Laksono" w:date="2018-05-15T15:58:00Z">
                  <w:rPr>
                    <w:ins w:id="2539" w:author="Hari Laksono" w:date="2018-05-15T15:57:00Z"/>
                    <w:rFonts w:ascii="Arial Narrow" w:eastAsia="Times New Roman" w:hAnsi="Arial Narrow" w:cs="Calibri"/>
                    <w:color w:val="000000"/>
                    <w:sz w:val="20"/>
                    <w:szCs w:val="20"/>
                  </w:rPr>
                </w:rPrChange>
              </w:rPr>
            </w:pPr>
            <w:ins w:id="2540" w:author="Hari Laksono" w:date="2018-05-15T15:57:00Z">
              <w:r w:rsidRPr="0000362C">
                <w:rPr>
                  <w:rFonts w:ascii="Arial Narrow" w:eastAsia="Times New Roman" w:hAnsi="Arial Narrow" w:cs="Calibri"/>
                  <w:color w:val="000000"/>
                  <w:sz w:val="16"/>
                  <w:szCs w:val="16"/>
                  <w:rPrChange w:id="2541" w:author="Hari Laksono" w:date="2018-05-15T15:58:00Z">
                    <w:rPr>
                      <w:rFonts w:ascii="Arial Narrow" w:eastAsia="Times New Roman" w:hAnsi="Arial Narrow" w:cs="Calibri"/>
                      <w:color w:val="000000"/>
                      <w:sz w:val="20"/>
                      <w:szCs w:val="20"/>
                    </w:rPr>
                  </w:rPrChange>
                </w:rPr>
                <w:t>Kelurahan Purwodiningratan</w:t>
              </w:r>
            </w:ins>
          </w:p>
        </w:tc>
        <w:tc>
          <w:tcPr>
            <w:tcW w:w="3260" w:type="dxa"/>
            <w:tcBorders>
              <w:top w:val="nil"/>
              <w:left w:val="nil"/>
              <w:bottom w:val="single" w:sz="8" w:space="0" w:color="auto"/>
              <w:right w:val="single" w:sz="8" w:space="0" w:color="auto"/>
            </w:tcBorders>
            <w:shd w:val="clear" w:color="auto" w:fill="auto"/>
            <w:vAlign w:val="center"/>
            <w:hideMark/>
            <w:tcPrChange w:id="25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4B276D87" w14:textId="77777777" w:rsidR="0000362C" w:rsidRPr="0000362C" w:rsidRDefault="0000362C" w:rsidP="0000362C">
            <w:pPr>
              <w:spacing w:after="0" w:line="240" w:lineRule="auto"/>
              <w:rPr>
                <w:ins w:id="2543" w:author="Hari Laksono" w:date="2018-05-15T15:57:00Z"/>
                <w:rFonts w:ascii="Arial Narrow" w:eastAsia="Times New Roman" w:hAnsi="Arial Narrow" w:cs="Calibri"/>
                <w:color w:val="000000"/>
                <w:sz w:val="16"/>
                <w:szCs w:val="16"/>
                <w:rPrChange w:id="2544" w:author="Hari Laksono" w:date="2018-05-15T15:58:00Z">
                  <w:rPr>
                    <w:ins w:id="2545" w:author="Hari Laksono" w:date="2018-05-15T15:57:00Z"/>
                    <w:rFonts w:ascii="Arial Narrow" w:eastAsia="Times New Roman" w:hAnsi="Arial Narrow" w:cs="Calibri"/>
                    <w:color w:val="000000"/>
                    <w:sz w:val="20"/>
                    <w:szCs w:val="20"/>
                  </w:rPr>
                </w:rPrChange>
              </w:rPr>
            </w:pPr>
            <w:ins w:id="2546" w:author="Hari Laksono" w:date="2018-05-15T15:57:00Z">
              <w:r w:rsidRPr="0000362C">
                <w:rPr>
                  <w:rFonts w:ascii="Arial Narrow" w:eastAsia="Times New Roman" w:hAnsi="Arial Narrow" w:cs="Calibri"/>
                  <w:color w:val="000000"/>
                  <w:sz w:val="16"/>
                  <w:szCs w:val="16"/>
                  <w:rPrChange w:id="2547" w:author="Hari Laksono" w:date="2018-05-15T15:58:00Z">
                    <w:rPr>
                      <w:rFonts w:ascii="Arial Narrow" w:eastAsia="Times New Roman" w:hAnsi="Arial Narrow" w:cs="Calibri"/>
                      <w:color w:val="000000"/>
                      <w:sz w:val="20"/>
                      <w:szCs w:val="20"/>
                    </w:rPr>
                  </w:rPrChange>
                </w:rPr>
                <w:t>Kelurahan Purwodiningratan</w:t>
              </w:r>
            </w:ins>
          </w:p>
        </w:tc>
      </w:tr>
      <w:tr w:rsidR="0000362C" w:rsidRPr="0000362C" w14:paraId="6AA5FC9E" w14:textId="77777777" w:rsidTr="0000362C">
        <w:trPr>
          <w:trHeight w:val="20"/>
          <w:jc w:val="center"/>
          <w:ins w:id="2548" w:author="Hari Laksono" w:date="2018-05-15T15:57:00Z"/>
          <w:trPrChange w:id="25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5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D6AE1DD" w14:textId="77777777" w:rsidR="0000362C" w:rsidRPr="0000362C" w:rsidRDefault="0000362C" w:rsidP="0000362C">
            <w:pPr>
              <w:spacing w:after="0" w:line="240" w:lineRule="auto"/>
              <w:jc w:val="center"/>
              <w:rPr>
                <w:ins w:id="2551" w:author="Hari Laksono" w:date="2018-05-15T15:57:00Z"/>
                <w:rFonts w:ascii="Arial Narrow" w:eastAsia="Times New Roman" w:hAnsi="Arial Narrow" w:cs="Calibri"/>
                <w:color w:val="000000"/>
                <w:sz w:val="16"/>
                <w:szCs w:val="16"/>
                <w:rPrChange w:id="2552" w:author="Hari Laksono" w:date="2018-05-15T15:58:00Z">
                  <w:rPr>
                    <w:ins w:id="2553" w:author="Hari Laksono" w:date="2018-05-15T15:57:00Z"/>
                    <w:rFonts w:ascii="Arial Narrow" w:eastAsia="Times New Roman" w:hAnsi="Arial Narrow" w:cs="Calibri"/>
                    <w:color w:val="000000"/>
                    <w:sz w:val="20"/>
                    <w:szCs w:val="20"/>
                  </w:rPr>
                </w:rPrChange>
              </w:rPr>
            </w:pPr>
            <w:ins w:id="2554" w:author="Hari Laksono" w:date="2018-05-15T15:57:00Z">
              <w:r w:rsidRPr="0000362C">
                <w:rPr>
                  <w:rFonts w:ascii="Arial Narrow" w:eastAsia="Times New Roman" w:hAnsi="Arial Narrow" w:cs="Calibri"/>
                  <w:color w:val="000000"/>
                  <w:sz w:val="16"/>
                  <w:szCs w:val="16"/>
                  <w:rPrChange w:id="2555" w:author="Hari Laksono" w:date="2018-05-15T15:58:00Z">
                    <w:rPr>
                      <w:rFonts w:ascii="Arial Narrow" w:eastAsia="Times New Roman" w:hAnsi="Arial Narrow" w:cs="Calibri"/>
                      <w:color w:val="000000"/>
                      <w:sz w:val="20"/>
                      <w:szCs w:val="20"/>
                    </w:rPr>
                  </w:rPrChange>
                </w:rPr>
                <w:t>72</w:t>
              </w:r>
            </w:ins>
          </w:p>
        </w:tc>
        <w:tc>
          <w:tcPr>
            <w:tcW w:w="3241" w:type="dxa"/>
            <w:tcBorders>
              <w:top w:val="nil"/>
              <w:left w:val="nil"/>
              <w:bottom w:val="single" w:sz="8" w:space="0" w:color="auto"/>
              <w:right w:val="single" w:sz="8" w:space="0" w:color="auto"/>
            </w:tcBorders>
            <w:shd w:val="clear" w:color="auto" w:fill="auto"/>
            <w:vAlign w:val="center"/>
            <w:hideMark/>
            <w:tcPrChange w:id="25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1867AE89" w14:textId="77777777" w:rsidR="0000362C" w:rsidRPr="0000362C" w:rsidRDefault="0000362C" w:rsidP="0000362C">
            <w:pPr>
              <w:spacing w:after="0" w:line="240" w:lineRule="auto"/>
              <w:rPr>
                <w:ins w:id="2557" w:author="Hari Laksono" w:date="2018-05-15T15:57:00Z"/>
                <w:rFonts w:ascii="Arial Narrow" w:eastAsia="Times New Roman" w:hAnsi="Arial Narrow" w:cs="Calibri"/>
                <w:color w:val="000000"/>
                <w:sz w:val="16"/>
                <w:szCs w:val="16"/>
                <w:rPrChange w:id="2558" w:author="Hari Laksono" w:date="2018-05-15T15:58:00Z">
                  <w:rPr>
                    <w:ins w:id="2559" w:author="Hari Laksono" w:date="2018-05-15T15:57:00Z"/>
                    <w:rFonts w:ascii="Arial Narrow" w:eastAsia="Times New Roman" w:hAnsi="Arial Narrow" w:cs="Calibri"/>
                    <w:color w:val="000000"/>
                    <w:sz w:val="20"/>
                    <w:szCs w:val="20"/>
                  </w:rPr>
                </w:rPrChange>
              </w:rPr>
            </w:pPr>
            <w:ins w:id="2560" w:author="Hari Laksono" w:date="2018-05-15T15:57:00Z">
              <w:r w:rsidRPr="0000362C">
                <w:rPr>
                  <w:rFonts w:ascii="Arial Narrow" w:eastAsia="Times New Roman" w:hAnsi="Arial Narrow" w:cs="Calibri"/>
                  <w:color w:val="000000"/>
                  <w:sz w:val="16"/>
                  <w:szCs w:val="16"/>
                  <w:rPrChange w:id="2561" w:author="Hari Laksono" w:date="2018-05-15T15:58:00Z">
                    <w:rPr>
                      <w:rFonts w:ascii="Arial Narrow" w:eastAsia="Times New Roman" w:hAnsi="Arial Narrow" w:cs="Calibri"/>
                      <w:color w:val="000000"/>
                      <w:sz w:val="20"/>
                      <w:szCs w:val="20"/>
                    </w:rPr>
                  </w:rPrChange>
                </w:rPr>
                <w:t>Kelurahan Purwosari</w:t>
              </w:r>
            </w:ins>
          </w:p>
        </w:tc>
        <w:tc>
          <w:tcPr>
            <w:tcW w:w="3260" w:type="dxa"/>
            <w:tcBorders>
              <w:top w:val="nil"/>
              <w:left w:val="nil"/>
              <w:bottom w:val="single" w:sz="8" w:space="0" w:color="auto"/>
              <w:right w:val="single" w:sz="8" w:space="0" w:color="auto"/>
            </w:tcBorders>
            <w:shd w:val="clear" w:color="auto" w:fill="auto"/>
            <w:vAlign w:val="center"/>
            <w:hideMark/>
            <w:tcPrChange w:id="25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5C9F69AD" w14:textId="77777777" w:rsidR="0000362C" w:rsidRPr="0000362C" w:rsidRDefault="0000362C" w:rsidP="0000362C">
            <w:pPr>
              <w:spacing w:after="0" w:line="240" w:lineRule="auto"/>
              <w:rPr>
                <w:ins w:id="2563" w:author="Hari Laksono" w:date="2018-05-15T15:57:00Z"/>
                <w:rFonts w:ascii="Arial Narrow" w:eastAsia="Times New Roman" w:hAnsi="Arial Narrow" w:cs="Calibri"/>
                <w:color w:val="000000"/>
                <w:sz w:val="16"/>
                <w:szCs w:val="16"/>
                <w:rPrChange w:id="2564" w:author="Hari Laksono" w:date="2018-05-15T15:58:00Z">
                  <w:rPr>
                    <w:ins w:id="2565" w:author="Hari Laksono" w:date="2018-05-15T15:57:00Z"/>
                    <w:rFonts w:ascii="Arial Narrow" w:eastAsia="Times New Roman" w:hAnsi="Arial Narrow" w:cs="Calibri"/>
                    <w:color w:val="000000"/>
                    <w:sz w:val="20"/>
                    <w:szCs w:val="20"/>
                  </w:rPr>
                </w:rPrChange>
              </w:rPr>
            </w:pPr>
            <w:ins w:id="2566" w:author="Hari Laksono" w:date="2018-05-15T15:57:00Z">
              <w:r w:rsidRPr="0000362C">
                <w:rPr>
                  <w:rFonts w:ascii="Arial Narrow" w:eastAsia="Times New Roman" w:hAnsi="Arial Narrow" w:cs="Calibri"/>
                  <w:color w:val="000000"/>
                  <w:sz w:val="16"/>
                  <w:szCs w:val="16"/>
                  <w:rPrChange w:id="2567" w:author="Hari Laksono" w:date="2018-05-15T15:58:00Z">
                    <w:rPr>
                      <w:rFonts w:ascii="Arial Narrow" w:eastAsia="Times New Roman" w:hAnsi="Arial Narrow" w:cs="Calibri"/>
                      <w:color w:val="000000"/>
                      <w:sz w:val="20"/>
                      <w:szCs w:val="20"/>
                    </w:rPr>
                  </w:rPrChange>
                </w:rPr>
                <w:t>Kelurahan Purwosari</w:t>
              </w:r>
            </w:ins>
          </w:p>
        </w:tc>
      </w:tr>
      <w:tr w:rsidR="0000362C" w:rsidRPr="0000362C" w14:paraId="1B9E8AA7" w14:textId="77777777" w:rsidTr="0000362C">
        <w:trPr>
          <w:trHeight w:val="20"/>
          <w:jc w:val="center"/>
          <w:ins w:id="2568" w:author="Hari Laksono" w:date="2018-05-15T15:57:00Z"/>
          <w:trPrChange w:id="25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5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7CD93361" w14:textId="77777777" w:rsidR="0000362C" w:rsidRPr="0000362C" w:rsidRDefault="0000362C" w:rsidP="0000362C">
            <w:pPr>
              <w:spacing w:after="0" w:line="240" w:lineRule="auto"/>
              <w:jc w:val="center"/>
              <w:rPr>
                <w:ins w:id="2571" w:author="Hari Laksono" w:date="2018-05-15T15:57:00Z"/>
                <w:rFonts w:ascii="Arial Narrow" w:eastAsia="Times New Roman" w:hAnsi="Arial Narrow" w:cs="Calibri"/>
                <w:color w:val="000000"/>
                <w:sz w:val="16"/>
                <w:szCs w:val="16"/>
                <w:rPrChange w:id="2572" w:author="Hari Laksono" w:date="2018-05-15T15:58:00Z">
                  <w:rPr>
                    <w:ins w:id="2573" w:author="Hari Laksono" w:date="2018-05-15T15:57:00Z"/>
                    <w:rFonts w:ascii="Arial Narrow" w:eastAsia="Times New Roman" w:hAnsi="Arial Narrow" w:cs="Calibri"/>
                    <w:color w:val="000000"/>
                    <w:sz w:val="20"/>
                    <w:szCs w:val="20"/>
                  </w:rPr>
                </w:rPrChange>
              </w:rPr>
            </w:pPr>
            <w:ins w:id="2574" w:author="Hari Laksono" w:date="2018-05-15T15:57:00Z">
              <w:r w:rsidRPr="0000362C">
                <w:rPr>
                  <w:rFonts w:ascii="Arial Narrow" w:eastAsia="Times New Roman" w:hAnsi="Arial Narrow" w:cs="Calibri"/>
                  <w:color w:val="000000"/>
                  <w:sz w:val="16"/>
                  <w:szCs w:val="16"/>
                  <w:rPrChange w:id="2575" w:author="Hari Laksono" w:date="2018-05-15T15:58:00Z">
                    <w:rPr>
                      <w:rFonts w:ascii="Arial Narrow" w:eastAsia="Times New Roman" w:hAnsi="Arial Narrow" w:cs="Calibri"/>
                      <w:color w:val="000000"/>
                      <w:sz w:val="20"/>
                      <w:szCs w:val="20"/>
                    </w:rPr>
                  </w:rPrChange>
                </w:rPr>
                <w:t>73</w:t>
              </w:r>
            </w:ins>
          </w:p>
        </w:tc>
        <w:tc>
          <w:tcPr>
            <w:tcW w:w="3241" w:type="dxa"/>
            <w:tcBorders>
              <w:top w:val="nil"/>
              <w:left w:val="nil"/>
              <w:bottom w:val="single" w:sz="8" w:space="0" w:color="auto"/>
              <w:right w:val="single" w:sz="8" w:space="0" w:color="auto"/>
            </w:tcBorders>
            <w:shd w:val="clear" w:color="auto" w:fill="auto"/>
            <w:vAlign w:val="center"/>
            <w:hideMark/>
            <w:tcPrChange w:id="25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3395055A" w14:textId="77777777" w:rsidR="0000362C" w:rsidRPr="0000362C" w:rsidRDefault="0000362C" w:rsidP="0000362C">
            <w:pPr>
              <w:spacing w:after="0" w:line="240" w:lineRule="auto"/>
              <w:rPr>
                <w:ins w:id="2577" w:author="Hari Laksono" w:date="2018-05-15T15:57:00Z"/>
                <w:rFonts w:ascii="Arial Narrow" w:eastAsia="Times New Roman" w:hAnsi="Arial Narrow" w:cs="Calibri"/>
                <w:color w:val="000000"/>
                <w:sz w:val="16"/>
                <w:szCs w:val="16"/>
                <w:rPrChange w:id="2578" w:author="Hari Laksono" w:date="2018-05-15T15:58:00Z">
                  <w:rPr>
                    <w:ins w:id="2579" w:author="Hari Laksono" w:date="2018-05-15T15:57:00Z"/>
                    <w:rFonts w:ascii="Arial Narrow" w:eastAsia="Times New Roman" w:hAnsi="Arial Narrow" w:cs="Calibri"/>
                    <w:color w:val="000000"/>
                    <w:sz w:val="20"/>
                    <w:szCs w:val="20"/>
                  </w:rPr>
                </w:rPrChange>
              </w:rPr>
            </w:pPr>
            <w:ins w:id="2580" w:author="Hari Laksono" w:date="2018-05-15T15:57:00Z">
              <w:r w:rsidRPr="0000362C">
                <w:rPr>
                  <w:rFonts w:ascii="Arial Narrow" w:eastAsia="Times New Roman" w:hAnsi="Arial Narrow" w:cs="Calibri"/>
                  <w:color w:val="000000"/>
                  <w:sz w:val="16"/>
                  <w:szCs w:val="16"/>
                  <w:rPrChange w:id="2581" w:author="Hari Laksono" w:date="2018-05-15T15:58:00Z">
                    <w:rPr>
                      <w:rFonts w:ascii="Arial Narrow" w:eastAsia="Times New Roman" w:hAnsi="Arial Narrow" w:cs="Calibri"/>
                      <w:color w:val="000000"/>
                      <w:sz w:val="20"/>
                      <w:szCs w:val="20"/>
                    </w:rPr>
                  </w:rPrChange>
                </w:rPr>
                <w:t>Kelurahan Sangkrah</w:t>
              </w:r>
            </w:ins>
          </w:p>
        </w:tc>
        <w:tc>
          <w:tcPr>
            <w:tcW w:w="3260" w:type="dxa"/>
            <w:tcBorders>
              <w:top w:val="nil"/>
              <w:left w:val="nil"/>
              <w:bottom w:val="single" w:sz="8" w:space="0" w:color="auto"/>
              <w:right w:val="single" w:sz="8" w:space="0" w:color="auto"/>
            </w:tcBorders>
            <w:shd w:val="clear" w:color="auto" w:fill="auto"/>
            <w:vAlign w:val="center"/>
            <w:hideMark/>
            <w:tcPrChange w:id="25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6FB23EF" w14:textId="77777777" w:rsidR="0000362C" w:rsidRPr="0000362C" w:rsidRDefault="0000362C" w:rsidP="0000362C">
            <w:pPr>
              <w:spacing w:after="0" w:line="240" w:lineRule="auto"/>
              <w:rPr>
                <w:ins w:id="2583" w:author="Hari Laksono" w:date="2018-05-15T15:57:00Z"/>
                <w:rFonts w:ascii="Arial Narrow" w:eastAsia="Times New Roman" w:hAnsi="Arial Narrow" w:cs="Calibri"/>
                <w:color w:val="000000"/>
                <w:sz w:val="16"/>
                <w:szCs w:val="16"/>
                <w:rPrChange w:id="2584" w:author="Hari Laksono" w:date="2018-05-15T15:58:00Z">
                  <w:rPr>
                    <w:ins w:id="2585" w:author="Hari Laksono" w:date="2018-05-15T15:57:00Z"/>
                    <w:rFonts w:ascii="Arial Narrow" w:eastAsia="Times New Roman" w:hAnsi="Arial Narrow" w:cs="Calibri"/>
                    <w:color w:val="000000"/>
                    <w:sz w:val="20"/>
                    <w:szCs w:val="20"/>
                  </w:rPr>
                </w:rPrChange>
              </w:rPr>
            </w:pPr>
            <w:ins w:id="2586" w:author="Hari Laksono" w:date="2018-05-15T15:57:00Z">
              <w:r w:rsidRPr="0000362C">
                <w:rPr>
                  <w:rFonts w:ascii="Arial Narrow" w:eastAsia="Times New Roman" w:hAnsi="Arial Narrow" w:cs="Calibri"/>
                  <w:color w:val="000000"/>
                  <w:sz w:val="16"/>
                  <w:szCs w:val="16"/>
                  <w:rPrChange w:id="2587" w:author="Hari Laksono" w:date="2018-05-15T15:58:00Z">
                    <w:rPr>
                      <w:rFonts w:ascii="Arial Narrow" w:eastAsia="Times New Roman" w:hAnsi="Arial Narrow" w:cs="Calibri"/>
                      <w:color w:val="000000"/>
                      <w:sz w:val="20"/>
                      <w:szCs w:val="20"/>
                    </w:rPr>
                  </w:rPrChange>
                </w:rPr>
                <w:t>Kelurahan Sangkrah</w:t>
              </w:r>
            </w:ins>
          </w:p>
        </w:tc>
      </w:tr>
      <w:tr w:rsidR="0000362C" w:rsidRPr="0000362C" w14:paraId="10723FBC" w14:textId="77777777" w:rsidTr="0000362C">
        <w:trPr>
          <w:trHeight w:val="20"/>
          <w:jc w:val="center"/>
          <w:ins w:id="2588" w:author="Hari Laksono" w:date="2018-05-15T15:57:00Z"/>
          <w:trPrChange w:id="25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5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C39E1D7" w14:textId="77777777" w:rsidR="0000362C" w:rsidRPr="0000362C" w:rsidRDefault="0000362C" w:rsidP="0000362C">
            <w:pPr>
              <w:spacing w:after="0" w:line="240" w:lineRule="auto"/>
              <w:jc w:val="center"/>
              <w:rPr>
                <w:ins w:id="2591" w:author="Hari Laksono" w:date="2018-05-15T15:57:00Z"/>
                <w:rFonts w:ascii="Arial Narrow" w:eastAsia="Times New Roman" w:hAnsi="Arial Narrow" w:cs="Calibri"/>
                <w:color w:val="000000"/>
                <w:sz w:val="16"/>
                <w:szCs w:val="16"/>
                <w:rPrChange w:id="2592" w:author="Hari Laksono" w:date="2018-05-15T15:58:00Z">
                  <w:rPr>
                    <w:ins w:id="2593" w:author="Hari Laksono" w:date="2018-05-15T15:57:00Z"/>
                    <w:rFonts w:ascii="Arial Narrow" w:eastAsia="Times New Roman" w:hAnsi="Arial Narrow" w:cs="Calibri"/>
                    <w:color w:val="000000"/>
                    <w:sz w:val="20"/>
                    <w:szCs w:val="20"/>
                  </w:rPr>
                </w:rPrChange>
              </w:rPr>
            </w:pPr>
            <w:ins w:id="2594" w:author="Hari Laksono" w:date="2018-05-15T15:57:00Z">
              <w:r w:rsidRPr="0000362C">
                <w:rPr>
                  <w:rFonts w:ascii="Arial Narrow" w:eastAsia="Times New Roman" w:hAnsi="Arial Narrow" w:cs="Calibri"/>
                  <w:color w:val="000000"/>
                  <w:sz w:val="16"/>
                  <w:szCs w:val="16"/>
                  <w:rPrChange w:id="2595" w:author="Hari Laksono" w:date="2018-05-15T15:58:00Z">
                    <w:rPr>
                      <w:rFonts w:ascii="Arial Narrow" w:eastAsia="Times New Roman" w:hAnsi="Arial Narrow" w:cs="Calibri"/>
                      <w:color w:val="000000"/>
                      <w:sz w:val="20"/>
                      <w:szCs w:val="20"/>
                    </w:rPr>
                  </w:rPrChange>
                </w:rPr>
                <w:t>74</w:t>
              </w:r>
            </w:ins>
          </w:p>
        </w:tc>
        <w:tc>
          <w:tcPr>
            <w:tcW w:w="3241" w:type="dxa"/>
            <w:tcBorders>
              <w:top w:val="nil"/>
              <w:left w:val="nil"/>
              <w:bottom w:val="single" w:sz="8" w:space="0" w:color="auto"/>
              <w:right w:val="single" w:sz="8" w:space="0" w:color="auto"/>
            </w:tcBorders>
            <w:shd w:val="clear" w:color="auto" w:fill="auto"/>
            <w:vAlign w:val="center"/>
            <w:hideMark/>
            <w:tcPrChange w:id="25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4399BF49" w14:textId="77777777" w:rsidR="0000362C" w:rsidRPr="0000362C" w:rsidRDefault="0000362C" w:rsidP="0000362C">
            <w:pPr>
              <w:spacing w:after="0" w:line="240" w:lineRule="auto"/>
              <w:rPr>
                <w:ins w:id="2597" w:author="Hari Laksono" w:date="2018-05-15T15:57:00Z"/>
                <w:rFonts w:ascii="Arial Narrow" w:eastAsia="Times New Roman" w:hAnsi="Arial Narrow" w:cs="Calibri"/>
                <w:color w:val="000000"/>
                <w:sz w:val="16"/>
                <w:szCs w:val="16"/>
                <w:rPrChange w:id="2598" w:author="Hari Laksono" w:date="2018-05-15T15:58:00Z">
                  <w:rPr>
                    <w:ins w:id="2599" w:author="Hari Laksono" w:date="2018-05-15T15:57:00Z"/>
                    <w:rFonts w:ascii="Arial Narrow" w:eastAsia="Times New Roman" w:hAnsi="Arial Narrow" w:cs="Calibri"/>
                    <w:color w:val="000000"/>
                    <w:sz w:val="20"/>
                    <w:szCs w:val="20"/>
                  </w:rPr>
                </w:rPrChange>
              </w:rPr>
            </w:pPr>
            <w:ins w:id="2600" w:author="Hari Laksono" w:date="2018-05-15T15:57:00Z">
              <w:r w:rsidRPr="0000362C">
                <w:rPr>
                  <w:rFonts w:ascii="Arial Narrow" w:eastAsia="Times New Roman" w:hAnsi="Arial Narrow" w:cs="Calibri"/>
                  <w:color w:val="000000"/>
                  <w:sz w:val="16"/>
                  <w:szCs w:val="16"/>
                  <w:rPrChange w:id="2601" w:author="Hari Laksono" w:date="2018-05-15T15:58:00Z">
                    <w:rPr>
                      <w:rFonts w:ascii="Arial Narrow" w:eastAsia="Times New Roman" w:hAnsi="Arial Narrow" w:cs="Calibri"/>
                      <w:color w:val="000000"/>
                      <w:sz w:val="20"/>
                      <w:szCs w:val="20"/>
                    </w:rPr>
                  </w:rPrChange>
                </w:rPr>
                <w:t>Kelurahan Semanggi</w:t>
              </w:r>
            </w:ins>
          </w:p>
        </w:tc>
        <w:tc>
          <w:tcPr>
            <w:tcW w:w="3260" w:type="dxa"/>
            <w:tcBorders>
              <w:top w:val="nil"/>
              <w:left w:val="nil"/>
              <w:bottom w:val="single" w:sz="8" w:space="0" w:color="auto"/>
              <w:right w:val="single" w:sz="8" w:space="0" w:color="auto"/>
            </w:tcBorders>
            <w:shd w:val="clear" w:color="auto" w:fill="auto"/>
            <w:vAlign w:val="center"/>
            <w:hideMark/>
            <w:tcPrChange w:id="26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C4C269D" w14:textId="77777777" w:rsidR="0000362C" w:rsidRPr="0000362C" w:rsidRDefault="0000362C" w:rsidP="0000362C">
            <w:pPr>
              <w:spacing w:after="0" w:line="240" w:lineRule="auto"/>
              <w:rPr>
                <w:ins w:id="2603" w:author="Hari Laksono" w:date="2018-05-15T15:57:00Z"/>
                <w:rFonts w:ascii="Arial Narrow" w:eastAsia="Times New Roman" w:hAnsi="Arial Narrow" w:cs="Calibri"/>
                <w:color w:val="000000"/>
                <w:sz w:val="16"/>
                <w:szCs w:val="16"/>
                <w:rPrChange w:id="2604" w:author="Hari Laksono" w:date="2018-05-15T15:58:00Z">
                  <w:rPr>
                    <w:ins w:id="2605" w:author="Hari Laksono" w:date="2018-05-15T15:57:00Z"/>
                    <w:rFonts w:ascii="Arial Narrow" w:eastAsia="Times New Roman" w:hAnsi="Arial Narrow" w:cs="Calibri"/>
                    <w:color w:val="000000"/>
                    <w:sz w:val="20"/>
                    <w:szCs w:val="20"/>
                  </w:rPr>
                </w:rPrChange>
              </w:rPr>
            </w:pPr>
            <w:ins w:id="2606" w:author="Hari Laksono" w:date="2018-05-15T15:57:00Z">
              <w:r w:rsidRPr="0000362C">
                <w:rPr>
                  <w:rFonts w:ascii="Arial Narrow" w:eastAsia="Times New Roman" w:hAnsi="Arial Narrow" w:cs="Calibri"/>
                  <w:color w:val="000000"/>
                  <w:sz w:val="16"/>
                  <w:szCs w:val="16"/>
                  <w:rPrChange w:id="2607" w:author="Hari Laksono" w:date="2018-05-15T15:58:00Z">
                    <w:rPr>
                      <w:rFonts w:ascii="Arial Narrow" w:eastAsia="Times New Roman" w:hAnsi="Arial Narrow" w:cs="Calibri"/>
                      <w:color w:val="000000"/>
                      <w:sz w:val="20"/>
                      <w:szCs w:val="20"/>
                    </w:rPr>
                  </w:rPrChange>
                </w:rPr>
                <w:t>Kelurahan Semanggi</w:t>
              </w:r>
            </w:ins>
          </w:p>
        </w:tc>
      </w:tr>
      <w:tr w:rsidR="0000362C" w:rsidRPr="0000362C" w14:paraId="1DC5FD99" w14:textId="77777777" w:rsidTr="0000362C">
        <w:trPr>
          <w:trHeight w:val="20"/>
          <w:jc w:val="center"/>
          <w:ins w:id="2608" w:author="Hari Laksono" w:date="2018-05-15T15:57:00Z"/>
          <w:trPrChange w:id="26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6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A03DBF4" w14:textId="77777777" w:rsidR="0000362C" w:rsidRPr="0000362C" w:rsidRDefault="0000362C" w:rsidP="0000362C">
            <w:pPr>
              <w:spacing w:after="0" w:line="240" w:lineRule="auto"/>
              <w:jc w:val="center"/>
              <w:rPr>
                <w:ins w:id="2611" w:author="Hari Laksono" w:date="2018-05-15T15:57:00Z"/>
                <w:rFonts w:ascii="Arial Narrow" w:eastAsia="Times New Roman" w:hAnsi="Arial Narrow" w:cs="Calibri"/>
                <w:color w:val="000000"/>
                <w:sz w:val="16"/>
                <w:szCs w:val="16"/>
                <w:rPrChange w:id="2612" w:author="Hari Laksono" w:date="2018-05-15T15:58:00Z">
                  <w:rPr>
                    <w:ins w:id="2613" w:author="Hari Laksono" w:date="2018-05-15T15:57:00Z"/>
                    <w:rFonts w:ascii="Arial Narrow" w:eastAsia="Times New Roman" w:hAnsi="Arial Narrow" w:cs="Calibri"/>
                    <w:color w:val="000000"/>
                    <w:sz w:val="20"/>
                    <w:szCs w:val="20"/>
                  </w:rPr>
                </w:rPrChange>
              </w:rPr>
            </w:pPr>
            <w:ins w:id="2614" w:author="Hari Laksono" w:date="2018-05-15T15:57:00Z">
              <w:r w:rsidRPr="0000362C">
                <w:rPr>
                  <w:rFonts w:ascii="Arial Narrow" w:eastAsia="Times New Roman" w:hAnsi="Arial Narrow" w:cs="Calibri"/>
                  <w:color w:val="000000"/>
                  <w:sz w:val="16"/>
                  <w:szCs w:val="16"/>
                  <w:rPrChange w:id="2615" w:author="Hari Laksono" w:date="2018-05-15T15:58:00Z">
                    <w:rPr>
                      <w:rFonts w:ascii="Arial Narrow" w:eastAsia="Times New Roman" w:hAnsi="Arial Narrow" w:cs="Calibri"/>
                      <w:color w:val="000000"/>
                      <w:sz w:val="20"/>
                      <w:szCs w:val="20"/>
                    </w:rPr>
                  </w:rPrChange>
                </w:rPr>
                <w:t>75</w:t>
              </w:r>
            </w:ins>
          </w:p>
        </w:tc>
        <w:tc>
          <w:tcPr>
            <w:tcW w:w="3241" w:type="dxa"/>
            <w:tcBorders>
              <w:top w:val="nil"/>
              <w:left w:val="nil"/>
              <w:bottom w:val="single" w:sz="8" w:space="0" w:color="auto"/>
              <w:right w:val="single" w:sz="8" w:space="0" w:color="auto"/>
            </w:tcBorders>
            <w:shd w:val="clear" w:color="auto" w:fill="auto"/>
            <w:vAlign w:val="center"/>
            <w:hideMark/>
            <w:tcPrChange w:id="26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5119CC26" w14:textId="77777777" w:rsidR="0000362C" w:rsidRPr="0000362C" w:rsidRDefault="0000362C" w:rsidP="0000362C">
            <w:pPr>
              <w:spacing w:after="0" w:line="240" w:lineRule="auto"/>
              <w:rPr>
                <w:ins w:id="2617" w:author="Hari Laksono" w:date="2018-05-15T15:57:00Z"/>
                <w:rFonts w:ascii="Arial Narrow" w:eastAsia="Times New Roman" w:hAnsi="Arial Narrow" w:cs="Calibri"/>
                <w:color w:val="000000"/>
                <w:sz w:val="16"/>
                <w:szCs w:val="16"/>
                <w:rPrChange w:id="2618" w:author="Hari Laksono" w:date="2018-05-15T15:58:00Z">
                  <w:rPr>
                    <w:ins w:id="2619" w:author="Hari Laksono" w:date="2018-05-15T15:57:00Z"/>
                    <w:rFonts w:ascii="Arial Narrow" w:eastAsia="Times New Roman" w:hAnsi="Arial Narrow" w:cs="Calibri"/>
                    <w:color w:val="000000"/>
                    <w:sz w:val="20"/>
                    <w:szCs w:val="20"/>
                  </w:rPr>
                </w:rPrChange>
              </w:rPr>
            </w:pPr>
            <w:ins w:id="2620" w:author="Hari Laksono" w:date="2018-05-15T15:57:00Z">
              <w:r w:rsidRPr="0000362C">
                <w:rPr>
                  <w:rFonts w:ascii="Arial Narrow" w:eastAsia="Times New Roman" w:hAnsi="Arial Narrow" w:cs="Calibri"/>
                  <w:color w:val="000000"/>
                  <w:sz w:val="16"/>
                  <w:szCs w:val="16"/>
                  <w:rPrChange w:id="2621" w:author="Hari Laksono" w:date="2018-05-15T15:58:00Z">
                    <w:rPr>
                      <w:rFonts w:ascii="Arial Narrow" w:eastAsia="Times New Roman" w:hAnsi="Arial Narrow" w:cs="Calibri"/>
                      <w:color w:val="000000"/>
                      <w:sz w:val="20"/>
                      <w:szCs w:val="20"/>
                    </w:rPr>
                  </w:rPrChange>
                </w:rPr>
                <w:t>Kelurahan Serengan</w:t>
              </w:r>
            </w:ins>
          </w:p>
        </w:tc>
        <w:tc>
          <w:tcPr>
            <w:tcW w:w="3260" w:type="dxa"/>
            <w:tcBorders>
              <w:top w:val="nil"/>
              <w:left w:val="nil"/>
              <w:bottom w:val="single" w:sz="8" w:space="0" w:color="auto"/>
              <w:right w:val="single" w:sz="8" w:space="0" w:color="auto"/>
            </w:tcBorders>
            <w:shd w:val="clear" w:color="auto" w:fill="auto"/>
            <w:vAlign w:val="center"/>
            <w:hideMark/>
            <w:tcPrChange w:id="26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5B9A398" w14:textId="77777777" w:rsidR="0000362C" w:rsidRPr="0000362C" w:rsidRDefault="0000362C" w:rsidP="0000362C">
            <w:pPr>
              <w:spacing w:after="0" w:line="240" w:lineRule="auto"/>
              <w:rPr>
                <w:ins w:id="2623" w:author="Hari Laksono" w:date="2018-05-15T15:57:00Z"/>
                <w:rFonts w:ascii="Arial Narrow" w:eastAsia="Times New Roman" w:hAnsi="Arial Narrow" w:cs="Calibri"/>
                <w:color w:val="000000"/>
                <w:sz w:val="16"/>
                <w:szCs w:val="16"/>
                <w:rPrChange w:id="2624" w:author="Hari Laksono" w:date="2018-05-15T15:58:00Z">
                  <w:rPr>
                    <w:ins w:id="2625" w:author="Hari Laksono" w:date="2018-05-15T15:57:00Z"/>
                    <w:rFonts w:ascii="Arial Narrow" w:eastAsia="Times New Roman" w:hAnsi="Arial Narrow" w:cs="Calibri"/>
                    <w:color w:val="000000"/>
                    <w:sz w:val="20"/>
                    <w:szCs w:val="20"/>
                  </w:rPr>
                </w:rPrChange>
              </w:rPr>
            </w:pPr>
            <w:ins w:id="2626" w:author="Hari Laksono" w:date="2018-05-15T15:57:00Z">
              <w:r w:rsidRPr="0000362C">
                <w:rPr>
                  <w:rFonts w:ascii="Arial Narrow" w:eastAsia="Times New Roman" w:hAnsi="Arial Narrow" w:cs="Calibri"/>
                  <w:color w:val="000000"/>
                  <w:sz w:val="16"/>
                  <w:szCs w:val="16"/>
                  <w:rPrChange w:id="2627" w:author="Hari Laksono" w:date="2018-05-15T15:58:00Z">
                    <w:rPr>
                      <w:rFonts w:ascii="Arial Narrow" w:eastAsia="Times New Roman" w:hAnsi="Arial Narrow" w:cs="Calibri"/>
                      <w:color w:val="000000"/>
                      <w:sz w:val="20"/>
                      <w:szCs w:val="20"/>
                    </w:rPr>
                  </w:rPrChange>
                </w:rPr>
                <w:t>Kelurahan Serengan</w:t>
              </w:r>
            </w:ins>
          </w:p>
        </w:tc>
      </w:tr>
      <w:tr w:rsidR="0000362C" w:rsidRPr="0000362C" w14:paraId="72ED37CF" w14:textId="77777777" w:rsidTr="0000362C">
        <w:trPr>
          <w:trHeight w:val="20"/>
          <w:jc w:val="center"/>
          <w:ins w:id="2628" w:author="Hari Laksono" w:date="2018-05-15T15:57:00Z"/>
          <w:trPrChange w:id="26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6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F9EA854" w14:textId="77777777" w:rsidR="0000362C" w:rsidRPr="0000362C" w:rsidRDefault="0000362C" w:rsidP="0000362C">
            <w:pPr>
              <w:spacing w:after="0" w:line="240" w:lineRule="auto"/>
              <w:jc w:val="center"/>
              <w:rPr>
                <w:ins w:id="2631" w:author="Hari Laksono" w:date="2018-05-15T15:57:00Z"/>
                <w:rFonts w:ascii="Arial Narrow" w:eastAsia="Times New Roman" w:hAnsi="Arial Narrow" w:cs="Calibri"/>
                <w:color w:val="000000"/>
                <w:sz w:val="16"/>
                <w:szCs w:val="16"/>
                <w:rPrChange w:id="2632" w:author="Hari Laksono" w:date="2018-05-15T15:58:00Z">
                  <w:rPr>
                    <w:ins w:id="2633" w:author="Hari Laksono" w:date="2018-05-15T15:57:00Z"/>
                    <w:rFonts w:ascii="Arial Narrow" w:eastAsia="Times New Roman" w:hAnsi="Arial Narrow" w:cs="Calibri"/>
                    <w:color w:val="000000"/>
                    <w:sz w:val="20"/>
                    <w:szCs w:val="20"/>
                  </w:rPr>
                </w:rPrChange>
              </w:rPr>
            </w:pPr>
            <w:ins w:id="2634" w:author="Hari Laksono" w:date="2018-05-15T15:57:00Z">
              <w:r w:rsidRPr="0000362C">
                <w:rPr>
                  <w:rFonts w:ascii="Arial Narrow" w:eastAsia="Times New Roman" w:hAnsi="Arial Narrow" w:cs="Calibri"/>
                  <w:color w:val="000000"/>
                  <w:sz w:val="16"/>
                  <w:szCs w:val="16"/>
                  <w:rPrChange w:id="2635" w:author="Hari Laksono" w:date="2018-05-15T15:58:00Z">
                    <w:rPr>
                      <w:rFonts w:ascii="Arial Narrow" w:eastAsia="Times New Roman" w:hAnsi="Arial Narrow" w:cs="Calibri"/>
                      <w:color w:val="000000"/>
                      <w:sz w:val="20"/>
                      <w:szCs w:val="20"/>
                    </w:rPr>
                  </w:rPrChange>
                </w:rPr>
                <w:t>76</w:t>
              </w:r>
            </w:ins>
          </w:p>
        </w:tc>
        <w:tc>
          <w:tcPr>
            <w:tcW w:w="3241" w:type="dxa"/>
            <w:tcBorders>
              <w:top w:val="nil"/>
              <w:left w:val="nil"/>
              <w:bottom w:val="single" w:sz="8" w:space="0" w:color="auto"/>
              <w:right w:val="single" w:sz="8" w:space="0" w:color="auto"/>
            </w:tcBorders>
            <w:shd w:val="clear" w:color="auto" w:fill="auto"/>
            <w:vAlign w:val="center"/>
            <w:hideMark/>
            <w:tcPrChange w:id="26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14AC7EE0" w14:textId="77777777" w:rsidR="0000362C" w:rsidRPr="0000362C" w:rsidRDefault="0000362C" w:rsidP="0000362C">
            <w:pPr>
              <w:spacing w:after="0" w:line="240" w:lineRule="auto"/>
              <w:rPr>
                <w:ins w:id="2637" w:author="Hari Laksono" w:date="2018-05-15T15:57:00Z"/>
                <w:rFonts w:ascii="Arial Narrow" w:eastAsia="Times New Roman" w:hAnsi="Arial Narrow" w:cs="Calibri"/>
                <w:color w:val="000000"/>
                <w:sz w:val="16"/>
                <w:szCs w:val="16"/>
                <w:rPrChange w:id="2638" w:author="Hari Laksono" w:date="2018-05-15T15:58:00Z">
                  <w:rPr>
                    <w:ins w:id="2639" w:author="Hari Laksono" w:date="2018-05-15T15:57:00Z"/>
                    <w:rFonts w:ascii="Arial Narrow" w:eastAsia="Times New Roman" w:hAnsi="Arial Narrow" w:cs="Calibri"/>
                    <w:color w:val="000000"/>
                    <w:sz w:val="20"/>
                    <w:szCs w:val="20"/>
                  </w:rPr>
                </w:rPrChange>
              </w:rPr>
            </w:pPr>
            <w:ins w:id="2640" w:author="Hari Laksono" w:date="2018-05-15T15:57:00Z">
              <w:r w:rsidRPr="0000362C">
                <w:rPr>
                  <w:rFonts w:ascii="Arial Narrow" w:eastAsia="Times New Roman" w:hAnsi="Arial Narrow" w:cs="Calibri"/>
                  <w:color w:val="000000"/>
                  <w:sz w:val="16"/>
                  <w:szCs w:val="16"/>
                  <w:rPrChange w:id="2641" w:author="Hari Laksono" w:date="2018-05-15T15:58:00Z">
                    <w:rPr>
                      <w:rFonts w:ascii="Arial Narrow" w:eastAsia="Times New Roman" w:hAnsi="Arial Narrow" w:cs="Calibri"/>
                      <w:color w:val="000000"/>
                      <w:sz w:val="20"/>
                      <w:szCs w:val="20"/>
                    </w:rPr>
                  </w:rPrChange>
                </w:rPr>
                <w:t>Kelurahan Setabelan</w:t>
              </w:r>
            </w:ins>
          </w:p>
        </w:tc>
        <w:tc>
          <w:tcPr>
            <w:tcW w:w="3260" w:type="dxa"/>
            <w:tcBorders>
              <w:top w:val="nil"/>
              <w:left w:val="nil"/>
              <w:bottom w:val="single" w:sz="8" w:space="0" w:color="auto"/>
              <w:right w:val="single" w:sz="8" w:space="0" w:color="auto"/>
            </w:tcBorders>
            <w:shd w:val="clear" w:color="auto" w:fill="auto"/>
            <w:vAlign w:val="center"/>
            <w:hideMark/>
            <w:tcPrChange w:id="26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388C217B" w14:textId="77777777" w:rsidR="0000362C" w:rsidRPr="0000362C" w:rsidRDefault="0000362C" w:rsidP="0000362C">
            <w:pPr>
              <w:spacing w:after="0" w:line="240" w:lineRule="auto"/>
              <w:rPr>
                <w:ins w:id="2643" w:author="Hari Laksono" w:date="2018-05-15T15:57:00Z"/>
                <w:rFonts w:ascii="Arial Narrow" w:eastAsia="Times New Roman" w:hAnsi="Arial Narrow" w:cs="Calibri"/>
                <w:color w:val="000000"/>
                <w:sz w:val="16"/>
                <w:szCs w:val="16"/>
                <w:rPrChange w:id="2644" w:author="Hari Laksono" w:date="2018-05-15T15:58:00Z">
                  <w:rPr>
                    <w:ins w:id="2645" w:author="Hari Laksono" w:date="2018-05-15T15:57:00Z"/>
                    <w:rFonts w:ascii="Arial Narrow" w:eastAsia="Times New Roman" w:hAnsi="Arial Narrow" w:cs="Calibri"/>
                    <w:color w:val="000000"/>
                    <w:sz w:val="20"/>
                    <w:szCs w:val="20"/>
                  </w:rPr>
                </w:rPrChange>
              </w:rPr>
            </w:pPr>
            <w:ins w:id="2646" w:author="Hari Laksono" w:date="2018-05-15T15:57:00Z">
              <w:r w:rsidRPr="0000362C">
                <w:rPr>
                  <w:rFonts w:ascii="Arial Narrow" w:eastAsia="Times New Roman" w:hAnsi="Arial Narrow" w:cs="Calibri"/>
                  <w:color w:val="000000"/>
                  <w:sz w:val="16"/>
                  <w:szCs w:val="16"/>
                  <w:rPrChange w:id="2647" w:author="Hari Laksono" w:date="2018-05-15T15:58:00Z">
                    <w:rPr>
                      <w:rFonts w:ascii="Arial Narrow" w:eastAsia="Times New Roman" w:hAnsi="Arial Narrow" w:cs="Calibri"/>
                      <w:color w:val="000000"/>
                      <w:sz w:val="20"/>
                      <w:szCs w:val="20"/>
                    </w:rPr>
                  </w:rPrChange>
                </w:rPr>
                <w:t>Kelurahan Setabelan</w:t>
              </w:r>
            </w:ins>
          </w:p>
        </w:tc>
      </w:tr>
      <w:tr w:rsidR="0000362C" w:rsidRPr="0000362C" w14:paraId="200F7077" w14:textId="77777777" w:rsidTr="0000362C">
        <w:trPr>
          <w:trHeight w:val="20"/>
          <w:jc w:val="center"/>
          <w:ins w:id="2648" w:author="Hari Laksono" w:date="2018-05-15T15:57:00Z"/>
          <w:trPrChange w:id="26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6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1182EF05" w14:textId="77777777" w:rsidR="0000362C" w:rsidRPr="0000362C" w:rsidRDefault="0000362C" w:rsidP="0000362C">
            <w:pPr>
              <w:spacing w:after="0" w:line="240" w:lineRule="auto"/>
              <w:jc w:val="center"/>
              <w:rPr>
                <w:ins w:id="2651" w:author="Hari Laksono" w:date="2018-05-15T15:57:00Z"/>
                <w:rFonts w:ascii="Arial Narrow" w:eastAsia="Times New Roman" w:hAnsi="Arial Narrow" w:cs="Calibri"/>
                <w:color w:val="000000"/>
                <w:sz w:val="16"/>
                <w:szCs w:val="16"/>
                <w:rPrChange w:id="2652" w:author="Hari Laksono" w:date="2018-05-15T15:58:00Z">
                  <w:rPr>
                    <w:ins w:id="2653" w:author="Hari Laksono" w:date="2018-05-15T15:57:00Z"/>
                    <w:rFonts w:ascii="Arial Narrow" w:eastAsia="Times New Roman" w:hAnsi="Arial Narrow" w:cs="Calibri"/>
                    <w:color w:val="000000"/>
                    <w:sz w:val="20"/>
                    <w:szCs w:val="20"/>
                  </w:rPr>
                </w:rPrChange>
              </w:rPr>
            </w:pPr>
            <w:ins w:id="2654" w:author="Hari Laksono" w:date="2018-05-15T15:57:00Z">
              <w:r w:rsidRPr="0000362C">
                <w:rPr>
                  <w:rFonts w:ascii="Arial Narrow" w:eastAsia="Times New Roman" w:hAnsi="Arial Narrow" w:cs="Calibri"/>
                  <w:color w:val="000000"/>
                  <w:sz w:val="16"/>
                  <w:szCs w:val="16"/>
                  <w:rPrChange w:id="2655" w:author="Hari Laksono" w:date="2018-05-15T15:58:00Z">
                    <w:rPr>
                      <w:rFonts w:ascii="Arial Narrow" w:eastAsia="Times New Roman" w:hAnsi="Arial Narrow" w:cs="Calibri"/>
                      <w:color w:val="000000"/>
                      <w:sz w:val="20"/>
                      <w:szCs w:val="20"/>
                    </w:rPr>
                  </w:rPrChange>
                </w:rPr>
                <w:t>77</w:t>
              </w:r>
            </w:ins>
          </w:p>
        </w:tc>
        <w:tc>
          <w:tcPr>
            <w:tcW w:w="3241" w:type="dxa"/>
            <w:tcBorders>
              <w:top w:val="nil"/>
              <w:left w:val="nil"/>
              <w:bottom w:val="single" w:sz="8" w:space="0" w:color="auto"/>
              <w:right w:val="single" w:sz="8" w:space="0" w:color="auto"/>
            </w:tcBorders>
            <w:shd w:val="clear" w:color="auto" w:fill="auto"/>
            <w:vAlign w:val="center"/>
            <w:hideMark/>
            <w:tcPrChange w:id="26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67185F2B" w14:textId="77777777" w:rsidR="0000362C" w:rsidRPr="0000362C" w:rsidRDefault="0000362C" w:rsidP="0000362C">
            <w:pPr>
              <w:spacing w:after="0" w:line="240" w:lineRule="auto"/>
              <w:rPr>
                <w:ins w:id="2657" w:author="Hari Laksono" w:date="2018-05-15T15:57:00Z"/>
                <w:rFonts w:ascii="Arial Narrow" w:eastAsia="Times New Roman" w:hAnsi="Arial Narrow" w:cs="Calibri"/>
                <w:color w:val="000000"/>
                <w:sz w:val="16"/>
                <w:szCs w:val="16"/>
                <w:rPrChange w:id="2658" w:author="Hari Laksono" w:date="2018-05-15T15:58:00Z">
                  <w:rPr>
                    <w:ins w:id="2659" w:author="Hari Laksono" w:date="2018-05-15T15:57:00Z"/>
                    <w:rFonts w:ascii="Arial Narrow" w:eastAsia="Times New Roman" w:hAnsi="Arial Narrow" w:cs="Calibri"/>
                    <w:color w:val="000000"/>
                    <w:sz w:val="20"/>
                    <w:szCs w:val="20"/>
                  </w:rPr>
                </w:rPrChange>
              </w:rPr>
            </w:pPr>
            <w:ins w:id="2660" w:author="Hari Laksono" w:date="2018-05-15T15:57:00Z">
              <w:r w:rsidRPr="0000362C">
                <w:rPr>
                  <w:rFonts w:ascii="Arial Narrow" w:eastAsia="Times New Roman" w:hAnsi="Arial Narrow" w:cs="Calibri"/>
                  <w:color w:val="000000"/>
                  <w:sz w:val="16"/>
                  <w:szCs w:val="16"/>
                  <w:rPrChange w:id="2661" w:author="Hari Laksono" w:date="2018-05-15T15:58:00Z">
                    <w:rPr>
                      <w:rFonts w:ascii="Arial Narrow" w:eastAsia="Times New Roman" w:hAnsi="Arial Narrow" w:cs="Calibri"/>
                      <w:color w:val="000000"/>
                      <w:sz w:val="20"/>
                      <w:szCs w:val="20"/>
                    </w:rPr>
                  </w:rPrChange>
                </w:rPr>
                <w:t>Kelurahan Sewu</w:t>
              </w:r>
            </w:ins>
          </w:p>
        </w:tc>
        <w:tc>
          <w:tcPr>
            <w:tcW w:w="3260" w:type="dxa"/>
            <w:tcBorders>
              <w:top w:val="nil"/>
              <w:left w:val="nil"/>
              <w:bottom w:val="single" w:sz="8" w:space="0" w:color="auto"/>
              <w:right w:val="single" w:sz="8" w:space="0" w:color="auto"/>
            </w:tcBorders>
            <w:shd w:val="clear" w:color="auto" w:fill="auto"/>
            <w:vAlign w:val="center"/>
            <w:hideMark/>
            <w:tcPrChange w:id="26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2D07D1FC" w14:textId="77777777" w:rsidR="0000362C" w:rsidRPr="0000362C" w:rsidRDefault="0000362C" w:rsidP="0000362C">
            <w:pPr>
              <w:spacing w:after="0" w:line="240" w:lineRule="auto"/>
              <w:rPr>
                <w:ins w:id="2663" w:author="Hari Laksono" w:date="2018-05-15T15:57:00Z"/>
                <w:rFonts w:ascii="Arial Narrow" w:eastAsia="Times New Roman" w:hAnsi="Arial Narrow" w:cs="Calibri"/>
                <w:color w:val="000000"/>
                <w:sz w:val="16"/>
                <w:szCs w:val="16"/>
                <w:rPrChange w:id="2664" w:author="Hari Laksono" w:date="2018-05-15T15:58:00Z">
                  <w:rPr>
                    <w:ins w:id="2665" w:author="Hari Laksono" w:date="2018-05-15T15:57:00Z"/>
                    <w:rFonts w:ascii="Arial Narrow" w:eastAsia="Times New Roman" w:hAnsi="Arial Narrow" w:cs="Calibri"/>
                    <w:color w:val="000000"/>
                    <w:sz w:val="20"/>
                    <w:szCs w:val="20"/>
                  </w:rPr>
                </w:rPrChange>
              </w:rPr>
            </w:pPr>
            <w:ins w:id="2666" w:author="Hari Laksono" w:date="2018-05-15T15:57:00Z">
              <w:r w:rsidRPr="0000362C">
                <w:rPr>
                  <w:rFonts w:ascii="Arial Narrow" w:eastAsia="Times New Roman" w:hAnsi="Arial Narrow" w:cs="Calibri"/>
                  <w:color w:val="000000"/>
                  <w:sz w:val="16"/>
                  <w:szCs w:val="16"/>
                  <w:rPrChange w:id="2667" w:author="Hari Laksono" w:date="2018-05-15T15:58:00Z">
                    <w:rPr>
                      <w:rFonts w:ascii="Arial Narrow" w:eastAsia="Times New Roman" w:hAnsi="Arial Narrow" w:cs="Calibri"/>
                      <w:color w:val="000000"/>
                      <w:sz w:val="20"/>
                      <w:szCs w:val="20"/>
                    </w:rPr>
                  </w:rPrChange>
                </w:rPr>
                <w:t>Kelurahan Sewu</w:t>
              </w:r>
            </w:ins>
          </w:p>
        </w:tc>
      </w:tr>
      <w:tr w:rsidR="0000362C" w:rsidRPr="0000362C" w14:paraId="5E2F08D9" w14:textId="77777777" w:rsidTr="0000362C">
        <w:trPr>
          <w:trHeight w:val="20"/>
          <w:jc w:val="center"/>
          <w:ins w:id="2668" w:author="Hari Laksono" w:date="2018-05-15T15:57:00Z"/>
          <w:trPrChange w:id="26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6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B5A3663" w14:textId="77777777" w:rsidR="0000362C" w:rsidRPr="0000362C" w:rsidRDefault="0000362C" w:rsidP="0000362C">
            <w:pPr>
              <w:spacing w:after="0" w:line="240" w:lineRule="auto"/>
              <w:jc w:val="center"/>
              <w:rPr>
                <w:ins w:id="2671" w:author="Hari Laksono" w:date="2018-05-15T15:57:00Z"/>
                <w:rFonts w:ascii="Arial Narrow" w:eastAsia="Times New Roman" w:hAnsi="Arial Narrow" w:cs="Calibri"/>
                <w:color w:val="000000"/>
                <w:sz w:val="16"/>
                <w:szCs w:val="16"/>
                <w:rPrChange w:id="2672" w:author="Hari Laksono" w:date="2018-05-15T15:58:00Z">
                  <w:rPr>
                    <w:ins w:id="2673" w:author="Hari Laksono" w:date="2018-05-15T15:57:00Z"/>
                    <w:rFonts w:ascii="Arial Narrow" w:eastAsia="Times New Roman" w:hAnsi="Arial Narrow" w:cs="Calibri"/>
                    <w:color w:val="000000"/>
                    <w:sz w:val="20"/>
                    <w:szCs w:val="20"/>
                  </w:rPr>
                </w:rPrChange>
              </w:rPr>
            </w:pPr>
            <w:ins w:id="2674" w:author="Hari Laksono" w:date="2018-05-15T15:57:00Z">
              <w:r w:rsidRPr="0000362C">
                <w:rPr>
                  <w:rFonts w:ascii="Arial Narrow" w:eastAsia="Times New Roman" w:hAnsi="Arial Narrow" w:cs="Calibri"/>
                  <w:color w:val="000000"/>
                  <w:sz w:val="16"/>
                  <w:szCs w:val="16"/>
                  <w:rPrChange w:id="2675" w:author="Hari Laksono" w:date="2018-05-15T15:58:00Z">
                    <w:rPr>
                      <w:rFonts w:ascii="Arial Narrow" w:eastAsia="Times New Roman" w:hAnsi="Arial Narrow" w:cs="Calibri"/>
                      <w:color w:val="000000"/>
                      <w:sz w:val="20"/>
                      <w:szCs w:val="20"/>
                    </w:rPr>
                  </w:rPrChange>
                </w:rPr>
                <w:t>78</w:t>
              </w:r>
            </w:ins>
          </w:p>
        </w:tc>
        <w:tc>
          <w:tcPr>
            <w:tcW w:w="3241" w:type="dxa"/>
            <w:tcBorders>
              <w:top w:val="nil"/>
              <w:left w:val="nil"/>
              <w:bottom w:val="single" w:sz="8" w:space="0" w:color="auto"/>
              <w:right w:val="single" w:sz="8" w:space="0" w:color="auto"/>
            </w:tcBorders>
            <w:shd w:val="clear" w:color="auto" w:fill="auto"/>
            <w:vAlign w:val="center"/>
            <w:hideMark/>
            <w:tcPrChange w:id="26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1EE52D70" w14:textId="77777777" w:rsidR="0000362C" w:rsidRPr="0000362C" w:rsidRDefault="0000362C" w:rsidP="0000362C">
            <w:pPr>
              <w:spacing w:after="0" w:line="240" w:lineRule="auto"/>
              <w:rPr>
                <w:ins w:id="2677" w:author="Hari Laksono" w:date="2018-05-15T15:57:00Z"/>
                <w:rFonts w:ascii="Arial Narrow" w:eastAsia="Times New Roman" w:hAnsi="Arial Narrow" w:cs="Calibri"/>
                <w:color w:val="000000"/>
                <w:sz w:val="16"/>
                <w:szCs w:val="16"/>
                <w:rPrChange w:id="2678" w:author="Hari Laksono" w:date="2018-05-15T15:58:00Z">
                  <w:rPr>
                    <w:ins w:id="2679" w:author="Hari Laksono" w:date="2018-05-15T15:57:00Z"/>
                    <w:rFonts w:ascii="Arial Narrow" w:eastAsia="Times New Roman" w:hAnsi="Arial Narrow" w:cs="Calibri"/>
                    <w:color w:val="000000"/>
                    <w:sz w:val="20"/>
                    <w:szCs w:val="20"/>
                  </w:rPr>
                </w:rPrChange>
              </w:rPr>
            </w:pPr>
            <w:ins w:id="2680" w:author="Hari Laksono" w:date="2018-05-15T15:57:00Z">
              <w:r w:rsidRPr="0000362C">
                <w:rPr>
                  <w:rFonts w:ascii="Arial Narrow" w:eastAsia="Times New Roman" w:hAnsi="Arial Narrow" w:cs="Calibri"/>
                  <w:color w:val="000000"/>
                  <w:sz w:val="16"/>
                  <w:szCs w:val="16"/>
                  <w:rPrChange w:id="2681" w:author="Hari Laksono" w:date="2018-05-15T15:58:00Z">
                    <w:rPr>
                      <w:rFonts w:ascii="Arial Narrow" w:eastAsia="Times New Roman" w:hAnsi="Arial Narrow" w:cs="Calibri"/>
                      <w:color w:val="000000"/>
                      <w:sz w:val="20"/>
                      <w:szCs w:val="20"/>
                    </w:rPr>
                  </w:rPrChange>
                </w:rPr>
                <w:t>Kelurahan Sondakan</w:t>
              </w:r>
            </w:ins>
          </w:p>
        </w:tc>
        <w:tc>
          <w:tcPr>
            <w:tcW w:w="3260" w:type="dxa"/>
            <w:tcBorders>
              <w:top w:val="nil"/>
              <w:left w:val="nil"/>
              <w:bottom w:val="single" w:sz="8" w:space="0" w:color="auto"/>
              <w:right w:val="single" w:sz="8" w:space="0" w:color="auto"/>
            </w:tcBorders>
            <w:shd w:val="clear" w:color="auto" w:fill="auto"/>
            <w:vAlign w:val="center"/>
            <w:hideMark/>
            <w:tcPrChange w:id="26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590CE160" w14:textId="77777777" w:rsidR="0000362C" w:rsidRPr="0000362C" w:rsidRDefault="0000362C" w:rsidP="0000362C">
            <w:pPr>
              <w:spacing w:after="0" w:line="240" w:lineRule="auto"/>
              <w:rPr>
                <w:ins w:id="2683" w:author="Hari Laksono" w:date="2018-05-15T15:57:00Z"/>
                <w:rFonts w:ascii="Arial Narrow" w:eastAsia="Times New Roman" w:hAnsi="Arial Narrow" w:cs="Calibri"/>
                <w:color w:val="000000"/>
                <w:sz w:val="16"/>
                <w:szCs w:val="16"/>
                <w:rPrChange w:id="2684" w:author="Hari Laksono" w:date="2018-05-15T15:58:00Z">
                  <w:rPr>
                    <w:ins w:id="2685" w:author="Hari Laksono" w:date="2018-05-15T15:57:00Z"/>
                    <w:rFonts w:ascii="Arial Narrow" w:eastAsia="Times New Roman" w:hAnsi="Arial Narrow" w:cs="Calibri"/>
                    <w:color w:val="000000"/>
                    <w:sz w:val="20"/>
                    <w:szCs w:val="20"/>
                  </w:rPr>
                </w:rPrChange>
              </w:rPr>
            </w:pPr>
            <w:ins w:id="2686" w:author="Hari Laksono" w:date="2018-05-15T15:57:00Z">
              <w:r w:rsidRPr="0000362C">
                <w:rPr>
                  <w:rFonts w:ascii="Arial Narrow" w:eastAsia="Times New Roman" w:hAnsi="Arial Narrow" w:cs="Calibri"/>
                  <w:color w:val="000000"/>
                  <w:sz w:val="16"/>
                  <w:szCs w:val="16"/>
                  <w:rPrChange w:id="2687" w:author="Hari Laksono" w:date="2018-05-15T15:58:00Z">
                    <w:rPr>
                      <w:rFonts w:ascii="Arial Narrow" w:eastAsia="Times New Roman" w:hAnsi="Arial Narrow" w:cs="Calibri"/>
                      <w:color w:val="000000"/>
                      <w:sz w:val="20"/>
                      <w:szCs w:val="20"/>
                    </w:rPr>
                  </w:rPrChange>
                </w:rPr>
                <w:t>Kelurahan Sondakan</w:t>
              </w:r>
            </w:ins>
          </w:p>
        </w:tc>
      </w:tr>
      <w:tr w:rsidR="0000362C" w:rsidRPr="0000362C" w14:paraId="6070BEA3" w14:textId="77777777" w:rsidTr="0000362C">
        <w:trPr>
          <w:trHeight w:val="20"/>
          <w:jc w:val="center"/>
          <w:ins w:id="2688" w:author="Hari Laksono" w:date="2018-05-15T15:57:00Z"/>
          <w:trPrChange w:id="26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6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D735907" w14:textId="77777777" w:rsidR="0000362C" w:rsidRPr="0000362C" w:rsidRDefault="0000362C" w:rsidP="0000362C">
            <w:pPr>
              <w:spacing w:after="0" w:line="240" w:lineRule="auto"/>
              <w:jc w:val="center"/>
              <w:rPr>
                <w:ins w:id="2691" w:author="Hari Laksono" w:date="2018-05-15T15:57:00Z"/>
                <w:rFonts w:ascii="Arial Narrow" w:eastAsia="Times New Roman" w:hAnsi="Arial Narrow" w:cs="Calibri"/>
                <w:color w:val="000000"/>
                <w:sz w:val="16"/>
                <w:szCs w:val="16"/>
                <w:rPrChange w:id="2692" w:author="Hari Laksono" w:date="2018-05-15T15:58:00Z">
                  <w:rPr>
                    <w:ins w:id="2693" w:author="Hari Laksono" w:date="2018-05-15T15:57:00Z"/>
                    <w:rFonts w:ascii="Arial Narrow" w:eastAsia="Times New Roman" w:hAnsi="Arial Narrow" w:cs="Calibri"/>
                    <w:color w:val="000000"/>
                    <w:sz w:val="20"/>
                    <w:szCs w:val="20"/>
                  </w:rPr>
                </w:rPrChange>
              </w:rPr>
            </w:pPr>
            <w:ins w:id="2694" w:author="Hari Laksono" w:date="2018-05-15T15:57:00Z">
              <w:r w:rsidRPr="0000362C">
                <w:rPr>
                  <w:rFonts w:ascii="Arial Narrow" w:eastAsia="Times New Roman" w:hAnsi="Arial Narrow" w:cs="Calibri"/>
                  <w:color w:val="000000"/>
                  <w:sz w:val="16"/>
                  <w:szCs w:val="16"/>
                  <w:rPrChange w:id="2695" w:author="Hari Laksono" w:date="2018-05-15T15:58:00Z">
                    <w:rPr>
                      <w:rFonts w:ascii="Arial Narrow" w:eastAsia="Times New Roman" w:hAnsi="Arial Narrow" w:cs="Calibri"/>
                      <w:color w:val="000000"/>
                      <w:sz w:val="20"/>
                      <w:szCs w:val="20"/>
                    </w:rPr>
                  </w:rPrChange>
                </w:rPr>
                <w:t>79</w:t>
              </w:r>
            </w:ins>
          </w:p>
        </w:tc>
        <w:tc>
          <w:tcPr>
            <w:tcW w:w="3241" w:type="dxa"/>
            <w:tcBorders>
              <w:top w:val="nil"/>
              <w:left w:val="nil"/>
              <w:bottom w:val="single" w:sz="8" w:space="0" w:color="auto"/>
              <w:right w:val="single" w:sz="8" w:space="0" w:color="auto"/>
            </w:tcBorders>
            <w:shd w:val="clear" w:color="auto" w:fill="auto"/>
            <w:vAlign w:val="center"/>
            <w:hideMark/>
            <w:tcPrChange w:id="26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5D2B4678" w14:textId="77777777" w:rsidR="0000362C" w:rsidRPr="0000362C" w:rsidRDefault="0000362C" w:rsidP="0000362C">
            <w:pPr>
              <w:spacing w:after="0" w:line="240" w:lineRule="auto"/>
              <w:rPr>
                <w:ins w:id="2697" w:author="Hari Laksono" w:date="2018-05-15T15:57:00Z"/>
                <w:rFonts w:ascii="Arial Narrow" w:eastAsia="Times New Roman" w:hAnsi="Arial Narrow" w:cs="Calibri"/>
                <w:color w:val="000000"/>
                <w:sz w:val="16"/>
                <w:szCs w:val="16"/>
                <w:rPrChange w:id="2698" w:author="Hari Laksono" w:date="2018-05-15T15:58:00Z">
                  <w:rPr>
                    <w:ins w:id="2699" w:author="Hari Laksono" w:date="2018-05-15T15:57:00Z"/>
                    <w:rFonts w:ascii="Arial Narrow" w:eastAsia="Times New Roman" w:hAnsi="Arial Narrow" w:cs="Calibri"/>
                    <w:color w:val="000000"/>
                    <w:sz w:val="20"/>
                    <w:szCs w:val="20"/>
                  </w:rPr>
                </w:rPrChange>
              </w:rPr>
            </w:pPr>
            <w:ins w:id="2700" w:author="Hari Laksono" w:date="2018-05-15T15:57:00Z">
              <w:r w:rsidRPr="0000362C">
                <w:rPr>
                  <w:rFonts w:ascii="Arial Narrow" w:eastAsia="Times New Roman" w:hAnsi="Arial Narrow" w:cs="Calibri"/>
                  <w:color w:val="000000"/>
                  <w:sz w:val="16"/>
                  <w:szCs w:val="16"/>
                  <w:rPrChange w:id="2701" w:author="Hari Laksono" w:date="2018-05-15T15:58:00Z">
                    <w:rPr>
                      <w:rFonts w:ascii="Arial Narrow" w:eastAsia="Times New Roman" w:hAnsi="Arial Narrow" w:cs="Calibri"/>
                      <w:color w:val="000000"/>
                      <w:sz w:val="20"/>
                      <w:szCs w:val="20"/>
                    </w:rPr>
                  </w:rPrChange>
                </w:rPr>
                <w:t>Kelurahan Sriwedari</w:t>
              </w:r>
            </w:ins>
          </w:p>
        </w:tc>
        <w:tc>
          <w:tcPr>
            <w:tcW w:w="3260" w:type="dxa"/>
            <w:tcBorders>
              <w:top w:val="nil"/>
              <w:left w:val="nil"/>
              <w:bottom w:val="single" w:sz="8" w:space="0" w:color="auto"/>
              <w:right w:val="single" w:sz="8" w:space="0" w:color="auto"/>
            </w:tcBorders>
            <w:shd w:val="clear" w:color="auto" w:fill="auto"/>
            <w:vAlign w:val="center"/>
            <w:hideMark/>
            <w:tcPrChange w:id="27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03B5D22" w14:textId="77777777" w:rsidR="0000362C" w:rsidRPr="0000362C" w:rsidRDefault="0000362C" w:rsidP="0000362C">
            <w:pPr>
              <w:spacing w:after="0" w:line="240" w:lineRule="auto"/>
              <w:rPr>
                <w:ins w:id="2703" w:author="Hari Laksono" w:date="2018-05-15T15:57:00Z"/>
                <w:rFonts w:ascii="Arial Narrow" w:eastAsia="Times New Roman" w:hAnsi="Arial Narrow" w:cs="Calibri"/>
                <w:color w:val="000000"/>
                <w:sz w:val="16"/>
                <w:szCs w:val="16"/>
                <w:rPrChange w:id="2704" w:author="Hari Laksono" w:date="2018-05-15T15:58:00Z">
                  <w:rPr>
                    <w:ins w:id="2705" w:author="Hari Laksono" w:date="2018-05-15T15:57:00Z"/>
                    <w:rFonts w:ascii="Arial Narrow" w:eastAsia="Times New Roman" w:hAnsi="Arial Narrow" w:cs="Calibri"/>
                    <w:color w:val="000000"/>
                    <w:sz w:val="20"/>
                    <w:szCs w:val="20"/>
                  </w:rPr>
                </w:rPrChange>
              </w:rPr>
            </w:pPr>
            <w:ins w:id="2706" w:author="Hari Laksono" w:date="2018-05-15T15:57:00Z">
              <w:r w:rsidRPr="0000362C">
                <w:rPr>
                  <w:rFonts w:ascii="Arial Narrow" w:eastAsia="Times New Roman" w:hAnsi="Arial Narrow" w:cs="Calibri"/>
                  <w:color w:val="000000"/>
                  <w:sz w:val="16"/>
                  <w:szCs w:val="16"/>
                  <w:rPrChange w:id="2707" w:author="Hari Laksono" w:date="2018-05-15T15:58:00Z">
                    <w:rPr>
                      <w:rFonts w:ascii="Arial Narrow" w:eastAsia="Times New Roman" w:hAnsi="Arial Narrow" w:cs="Calibri"/>
                      <w:color w:val="000000"/>
                      <w:sz w:val="20"/>
                      <w:szCs w:val="20"/>
                    </w:rPr>
                  </w:rPrChange>
                </w:rPr>
                <w:t>Kelurahan Sriwedari</w:t>
              </w:r>
            </w:ins>
          </w:p>
        </w:tc>
      </w:tr>
      <w:tr w:rsidR="0000362C" w:rsidRPr="0000362C" w14:paraId="7F348BAC" w14:textId="77777777" w:rsidTr="0000362C">
        <w:trPr>
          <w:trHeight w:val="20"/>
          <w:jc w:val="center"/>
          <w:ins w:id="2708" w:author="Hari Laksono" w:date="2018-05-15T15:57:00Z"/>
          <w:trPrChange w:id="27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7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04E5286" w14:textId="77777777" w:rsidR="0000362C" w:rsidRPr="0000362C" w:rsidRDefault="0000362C" w:rsidP="0000362C">
            <w:pPr>
              <w:spacing w:after="0" w:line="240" w:lineRule="auto"/>
              <w:jc w:val="center"/>
              <w:rPr>
                <w:ins w:id="2711" w:author="Hari Laksono" w:date="2018-05-15T15:57:00Z"/>
                <w:rFonts w:ascii="Arial Narrow" w:eastAsia="Times New Roman" w:hAnsi="Arial Narrow" w:cs="Calibri"/>
                <w:color w:val="000000"/>
                <w:sz w:val="16"/>
                <w:szCs w:val="16"/>
                <w:rPrChange w:id="2712" w:author="Hari Laksono" w:date="2018-05-15T15:58:00Z">
                  <w:rPr>
                    <w:ins w:id="2713" w:author="Hari Laksono" w:date="2018-05-15T15:57:00Z"/>
                    <w:rFonts w:ascii="Arial Narrow" w:eastAsia="Times New Roman" w:hAnsi="Arial Narrow" w:cs="Calibri"/>
                    <w:color w:val="000000"/>
                    <w:sz w:val="20"/>
                    <w:szCs w:val="20"/>
                  </w:rPr>
                </w:rPrChange>
              </w:rPr>
            </w:pPr>
            <w:ins w:id="2714" w:author="Hari Laksono" w:date="2018-05-15T15:57:00Z">
              <w:r w:rsidRPr="0000362C">
                <w:rPr>
                  <w:rFonts w:ascii="Arial Narrow" w:eastAsia="Times New Roman" w:hAnsi="Arial Narrow" w:cs="Calibri"/>
                  <w:color w:val="000000"/>
                  <w:sz w:val="16"/>
                  <w:szCs w:val="16"/>
                  <w:rPrChange w:id="2715" w:author="Hari Laksono" w:date="2018-05-15T15:58:00Z">
                    <w:rPr>
                      <w:rFonts w:ascii="Arial Narrow" w:eastAsia="Times New Roman" w:hAnsi="Arial Narrow" w:cs="Calibri"/>
                      <w:color w:val="000000"/>
                      <w:sz w:val="20"/>
                      <w:szCs w:val="20"/>
                    </w:rPr>
                  </w:rPrChange>
                </w:rPr>
                <w:t>80</w:t>
              </w:r>
            </w:ins>
          </w:p>
        </w:tc>
        <w:tc>
          <w:tcPr>
            <w:tcW w:w="3241" w:type="dxa"/>
            <w:tcBorders>
              <w:top w:val="nil"/>
              <w:left w:val="nil"/>
              <w:bottom w:val="single" w:sz="8" w:space="0" w:color="auto"/>
              <w:right w:val="single" w:sz="8" w:space="0" w:color="auto"/>
            </w:tcBorders>
            <w:shd w:val="clear" w:color="auto" w:fill="auto"/>
            <w:vAlign w:val="center"/>
            <w:hideMark/>
            <w:tcPrChange w:id="27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37C0BA51" w14:textId="77777777" w:rsidR="0000362C" w:rsidRPr="0000362C" w:rsidRDefault="0000362C" w:rsidP="0000362C">
            <w:pPr>
              <w:spacing w:after="0" w:line="240" w:lineRule="auto"/>
              <w:rPr>
                <w:ins w:id="2717" w:author="Hari Laksono" w:date="2018-05-15T15:57:00Z"/>
                <w:rFonts w:ascii="Arial Narrow" w:eastAsia="Times New Roman" w:hAnsi="Arial Narrow" w:cs="Calibri"/>
                <w:color w:val="000000"/>
                <w:sz w:val="16"/>
                <w:szCs w:val="16"/>
                <w:rPrChange w:id="2718" w:author="Hari Laksono" w:date="2018-05-15T15:58:00Z">
                  <w:rPr>
                    <w:ins w:id="2719" w:author="Hari Laksono" w:date="2018-05-15T15:57:00Z"/>
                    <w:rFonts w:ascii="Arial Narrow" w:eastAsia="Times New Roman" w:hAnsi="Arial Narrow" w:cs="Calibri"/>
                    <w:color w:val="000000"/>
                    <w:sz w:val="20"/>
                    <w:szCs w:val="20"/>
                  </w:rPr>
                </w:rPrChange>
              </w:rPr>
            </w:pPr>
            <w:ins w:id="2720" w:author="Hari Laksono" w:date="2018-05-15T15:57:00Z">
              <w:r w:rsidRPr="0000362C">
                <w:rPr>
                  <w:rFonts w:ascii="Arial Narrow" w:eastAsia="Times New Roman" w:hAnsi="Arial Narrow" w:cs="Calibri"/>
                  <w:color w:val="000000"/>
                  <w:sz w:val="16"/>
                  <w:szCs w:val="16"/>
                  <w:rPrChange w:id="2721" w:author="Hari Laksono" w:date="2018-05-15T15:58:00Z">
                    <w:rPr>
                      <w:rFonts w:ascii="Arial Narrow" w:eastAsia="Times New Roman" w:hAnsi="Arial Narrow" w:cs="Calibri"/>
                      <w:color w:val="000000"/>
                      <w:sz w:val="20"/>
                      <w:szCs w:val="20"/>
                    </w:rPr>
                  </w:rPrChange>
                </w:rPr>
                <w:t>Kelurahan Sudiroprajan</w:t>
              </w:r>
            </w:ins>
          </w:p>
        </w:tc>
        <w:tc>
          <w:tcPr>
            <w:tcW w:w="3260" w:type="dxa"/>
            <w:tcBorders>
              <w:top w:val="nil"/>
              <w:left w:val="nil"/>
              <w:bottom w:val="single" w:sz="8" w:space="0" w:color="auto"/>
              <w:right w:val="single" w:sz="8" w:space="0" w:color="auto"/>
            </w:tcBorders>
            <w:shd w:val="clear" w:color="auto" w:fill="auto"/>
            <w:vAlign w:val="center"/>
            <w:hideMark/>
            <w:tcPrChange w:id="27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7B894E2" w14:textId="77777777" w:rsidR="0000362C" w:rsidRPr="0000362C" w:rsidRDefault="0000362C" w:rsidP="0000362C">
            <w:pPr>
              <w:spacing w:after="0" w:line="240" w:lineRule="auto"/>
              <w:rPr>
                <w:ins w:id="2723" w:author="Hari Laksono" w:date="2018-05-15T15:57:00Z"/>
                <w:rFonts w:ascii="Arial Narrow" w:eastAsia="Times New Roman" w:hAnsi="Arial Narrow" w:cs="Calibri"/>
                <w:color w:val="000000"/>
                <w:sz w:val="16"/>
                <w:szCs w:val="16"/>
                <w:rPrChange w:id="2724" w:author="Hari Laksono" w:date="2018-05-15T15:58:00Z">
                  <w:rPr>
                    <w:ins w:id="2725" w:author="Hari Laksono" w:date="2018-05-15T15:57:00Z"/>
                    <w:rFonts w:ascii="Arial Narrow" w:eastAsia="Times New Roman" w:hAnsi="Arial Narrow" w:cs="Calibri"/>
                    <w:color w:val="000000"/>
                    <w:sz w:val="20"/>
                    <w:szCs w:val="20"/>
                  </w:rPr>
                </w:rPrChange>
              </w:rPr>
            </w:pPr>
            <w:ins w:id="2726" w:author="Hari Laksono" w:date="2018-05-15T15:57:00Z">
              <w:r w:rsidRPr="0000362C">
                <w:rPr>
                  <w:rFonts w:ascii="Arial Narrow" w:eastAsia="Times New Roman" w:hAnsi="Arial Narrow" w:cs="Calibri"/>
                  <w:color w:val="000000"/>
                  <w:sz w:val="16"/>
                  <w:szCs w:val="16"/>
                  <w:rPrChange w:id="2727" w:author="Hari Laksono" w:date="2018-05-15T15:58:00Z">
                    <w:rPr>
                      <w:rFonts w:ascii="Arial Narrow" w:eastAsia="Times New Roman" w:hAnsi="Arial Narrow" w:cs="Calibri"/>
                      <w:color w:val="000000"/>
                      <w:sz w:val="20"/>
                      <w:szCs w:val="20"/>
                    </w:rPr>
                  </w:rPrChange>
                </w:rPr>
                <w:t>Kelurahan Sudiroprajan</w:t>
              </w:r>
            </w:ins>
          </w:p>
        </w:tc>
      </w:tr>
      <w:tr w:rsidR="0000362C" w:rsidRPr="0000362C" w14:paraId="082EDB0A" w14:textId="77777777" w:rsidTr="0000362C">
        <w:trPr>
          <w:trHeight w:val="20"/>
          <w:jc w:val="center"/>
          <w:ins w:id="2728" w:author="Hari Laksono" w:date="2018-05-15T15:57:00Z"/>
          <w:trPrChange w:id="27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7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1DDF4324" w14:textId="77777777" w:rsidR="0000362C" w:rsidRPr="0000362C" w:rsidRDefault="0000362C" w:rsidP="0000362C">
            <w:pPr>
              <w:spacing w:after="0" w:line="240" w:lineRule="auto"/>
              <w:jc w:val="center"/>
              <w:rPr>
                <w:ins w:id="2731" w:author="Hari Laksono" w:date="2018-05-15T15:57:00Z"/>
                <w:rFonts w:ascii="Arial Narrow" w:eastAsia="Times New Roman" w:hAnsi="Arial Narrow" w:cs="Calibri"/>
                <w:color w:val="000000"/>
                <w:sz w:val="16"/>
                <w:szCs w:val="16"/>
                <w:rPrChange w:id="2732" w:author="Hari Laksono" w:date="2018-05-15T15:58:00Z">
                  <w:rPr>
                    <w:ins w:id="2733" w:author="Hari Laksono" w:date="2018-05-15T15:57:00Z"/>
                    <w:rFonts w:ascii="Arial Narrow" w:eastAsia="Times New Roman" w:hAnsi="Arial Narrow" w:cs="Calibri"/>
                    <w:color w:val="000000"/>
                    <w:sz w:val="20"/>
                    <w:szCs w:val="20"/>
                  </w:rPr>
                </w:rPrChange>
              </w:rPr>
            </w:pPr>
            <w:ins w:id="2734" w:author="Hari Laksono" w:date="2018-05-15T15:57:00Z">
              <w:r w:rsidRPr="0000362C">
                <w:rPr>
                  <w:rFonts w:ascii="Arial Narrow" w:eastAsia="Times New Roman" w:hAnsi="Arial Narrow" w:cs="Calibri"/>
                  <w:color w:val="000000"/>
                  <w:sz w:val="16"/>
                  <w:szCs w:val="16"/>
                  <w:rPrChange w:id="2735" w:author="Hari Laksono" w:date="2018-05-15T15:58:00Z">
                    <w:rPr>
                      <w:rFonts w:ascii="Arial Narrow" w:eastAsia="Times New Roman" w:hAnsi="Arial Narrow" w:cs="Calibri"/>
                      <w:color w:val="000000"/>
                      <w:sz w:val="20"/>
                      <w:szCs w:val="20"/>
                    </w:rPr>
                  </w:rPrChange>
                </w:rPr>
                <w:t>81</w:t>
              </w:r>
            </w:ins>
          </w:p>
        </w:tc>
        <w:tc>
          <w:tcPr>
            <w:tcW w:w="3241" w:type="dxa"/>
            <w:tcBorders>
              <w:top w:val="nil"/>
              <w:left w:val="nil"/>
              <w:bottom w:val="single" w:sz="8" w:space="0" w:color="auto"/>
              <w:right w:val="single" w:sz="8" w:space="0" w:color="auto"/>
            </w:tcBorders>
            <w:shd w:val="clear" w:color="auto" w:fill="auto"/>
            <w:vAlign w:val="center"/>
            <w:hideMark/>
            <w:tcPrChange w:id="27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191F8716" w14:textId="77777777" w:rsidR="0000362C" w:rsidRPr="0000362C" w:rsidRDefault="0000362C" w:rsidP="0000362C">
            <w:pPr>
              <w:spacing w:after="0" w:line="240" w:lineRule="auto"/>
              <w:rPr>
                <w:ins w:id="2737" w:author="Hari Laksono" w:date="2018-05-15T15:57:00Z"/>
                <w:rFonts w:ascii="Arial Narrow" w:eastAsia="Times New Roman" w:hAnsi="Arial Narrow" w:cs="Calibri"/>
                <w:color w:val="000000"/>
                <w:sz w:val="16"/>
                <w:szCs w:val="16"/>
                <w:rPrChange w:id="2738" w:author="Hari Laksono" w:date="2018-05-15T15:58:00Z">
                  <w:rPr>
                    <w:ins w:id="2739" w:author="Hari Laksono" w:date="2018-05-15T15:57:00Z"/>
                    <w:rFonts w:ascii="Arial Narrow" w:eastAsia="Times New Roman" w:hAnsi="Arial Narrow" w:cs="Calibri"/>
                    <w:color w:val="000000"/>
                    <w:sz w:val="20"/>
                    <w:szCs w:val="20"/>
                  </w:rPr>
                </w:rPrChange>
              </w:rPr>
            </w:pPr>
            <w:ins w:id="2740" w:author="Hari Laksono" w:date="2018-05-15T15:57:00Z">
              <w:r w:rsidRPr="0000362C">
                <w:rPr>
                  <w:rFonts w:ascii="Arial Narrow" w:eastAsia="Times New Roman" w:hAnsi="Arial Narrow" w:cs="Calibri"/>
                  <w:color w:val="000000"/>
                  <w:sz w:val="16"/>
                  <w:szCs w:val="16"/>
                  <w:rPrChange w:id="2741" w:author="Hari Laksono" w:date="2018-05-15T15:58:00Z">
                    <w:rPr>
                      <w:rFonts w:ascii="Arial Narrow" w:eastAsia="Times New Roman" w:hAnsi="Arial Narrow" w:cs="Calibri"/>
                      <w:color w:val="000000"/>
                      <w:sz w:val="20"/>
                      <w:szCs w:val="20"/>
                    </w:rPr>
                  </w:rPrChange>
                </w:rPr>
                <w:t>Kelurahan Sumber</w:t>
              </w:r>
            </w:ins>
          </w:p>
        </w:tc>
        <w:tc>
          <w:tcPr>
            <w:tcW w:w="3260" w:type="dxa"/>
            <w:tcBorders>
              <w:top w:val="nil"/>
              <w:left w:val="nil"/>
              <w:bottom w:val="single" w:sz="8" w:space="0" w:color="auto"/>
              <w:right w:val="single" w:sz="8" w:space="0" w:color="auto"/>
            </w:tcBorders>
            <w:shd w:val="clear" w:color="auto" w:fill="auto"/>
            <w:vAlign w:val="center"/>
            <w:hideMark/>
            <w:tcPrChange w:id="27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98E03A6" w14:textId="77777777" w:rsidR="0000362C" w:rsidRPr="0000362C" w:rsidRDefault="0000362C" w:rsidP="0000362C">
            <w:pPr>
              <w:spacing w:after="0" w:line="240" w:lineRule="auto"/>
              <w:rPr>
                <w:ins w:id="2743" w:author="Hari Laksono" w:date="2018-05-15T15:57:00Z"/>
                <w:rFonts w:ascii="Arial Narrow" w:eastAsia="Times New Roman" w:hAnsi="Arial Narrow" w:cs="Calibri"/>
                <w:color w:val="000000"/>
                <w:sz w:val="16"/>
                <w:szCs w:val="16"/>
                <w:rPrChange w:id="2744" w:author="Hari Laksono" w:date="2018-05-15T15:58:00Z">
                  <w:rPr>
                    <w:ins w:id="2745" w:author="Hari Laksono" w:date="2018-05-15T15:57:00Z"/>
                    <w:rFonts w:ascii="Arial Narrow" w:eastAsia="Times New Roman" w:hAnsi="Arial Narrow" w:cs="Calibri"/>
                    <w:color w:val="000000"/>
                    <w:sz w:val="20"/>
                    <w:szCs w:val="20"/>
                  </w:rPr>
                </w:rPrChange>
              </w:rPr>
            </w:pPr>
            <w:ins w:id="2746" w:author="Hari Laksono" w:date="2018-05-15T15:57:00Z">
              <w:r w:rsidRPr="0000362C">
                <w:rPr>
                  <w:rFonts w:ascii="Arial Narrow" w:eastAsia="Times New Roman" w:hAnsi="Arial Narrow" w:cs="Calibri"/>
                  <w:color w:val="000000"/>
                  <w:sz w:val="16"/>
                  <w:szCs w:val="16"/>
                  <w:rPrChange w:id="2747" w:author="Hari Laksono" w:date="2018-05-15T15:58:00Z">
                    <w:rPr>
                      <w:rFonts w:ascii="Arial Narrow" w:eastAsia="Times New Roman" w:hAnsi="Arial Narrow" w:cs="Calibri"/>
                      <w:color w:val="000000"/>
                      <w:sz w:val="20"/>
                      <w:szCs w:val="20"/>
                    </w:rPr>
                  </w:rPrChange>
                </w:rPr>
                <w:t>Kelurahan Sumber</w:t>
              </w:r>
            </w:ins>
          </w:p>
        </w:tc>
      </w:tr>
      <w:tr w:rsidR="0000362C" w:rsidRPr="0000362C" w14:paraId="3EC1FD9D" w14:textId="77777777" w:rsidTr="0000362C">
        <w:trPr>
          <w:trHeight w:val="20"/>
          <w:jc w:val="center"/>
          <w:ins w:id="2748" w:author="Hari Laksono" w:date="2018-05-15T15:57:00Z"/>
          <w:trPrChange w:id="27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7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895B90C" w14:textId="77777777" w:rsidR="0000362C" w:rsidRPr="0000362C" w:rsidRDefault="0000362C" w:rsidP="0000362C">
            <w:pPr>
              <w:spacing w:after="0" w:line="240" w:lineRule="auto"/>
              <w:jc w:val="center"/>
              <w:rPr>
                <w:ins w:id="2751" w:author="Hari Laksono" w:date="2018-05-15T15:57:00Z"/>
                <w:rFonts w:ascii="Arial Narrow" w:eastAsia="Times New Roman" w:hAnsi="Arial Narrow" w:cs="Calibri"/>
                <w:color w:val="000000"/>
                <w:sz w:val="16"/>
                <w:szCs w:val="16"/>
                <w:rPrChange w:id="2752" w:author="Hari Laksono" w:date="2018-05-15T15:58:00Z">
                  <w:rPr>
                    <w:ins w:id="2753" w:author="Hari Laksono" w:date="2018-05-15T15:57:00Z"/>
                    <w:rFonts w:ascii="Arial Narrow" w:eastAsia="Times New Roman" w:hAnsi="Arial Narrow" w:cs="Calibri"/>
                    <w:color w:val="000000"/>
                    <w:sz w:val="20"/>
                    <w:szCs w:val="20"/>
                  </w:rPr>
                </w:rPrChange>
              </w:rPr>
            </w:pPr>
            <w:ins w:id="2754" w:author="Hari Laksono" w:date="2018-05-15T15:57:00Z">
              <w:r w:rsidRPr="0000362C">
                <w:rPr>
                  <w:rFonts w:ascii="Arial Narrow" w:eastAsia="Times New Roman" w:hAnsi="Arial Narrow" w:cs="Calibri"/>
                  <w:color w:val="000000"/>
                  <w:sz w:val="16"/>
                  <w:szCs w:val="16"/>
                  <w:rPrChange w:id="2755" w:author="Hari Laksono" w:date="2018-05-15T15:58:00Z">
                    <w:rPr>
                      <w:rFonts w:ascii="Arial Narrow" w:eastAsia="Times New Roman" w:hAnsi="Arial Narrow" w:cs="Calibri"/>
                      <w:color w:val="000000"/>
                      <w:sz w:val="20"/>
                      <w:szCs w:val="20"/>
                    </w:rPr>
                  </w:rPrChange>
                </w:rPr>
                <w:t>82</w:t>
              </w:r>
            </w:ins>
          </w:p>
        </w:tc>
        <w:tc>
          <w:tcPr>
            <w:tcW w:w="3241" w:type="dxa"/>
            <w:tcBorders>
              <w:top w:val="nil"/>
              <w:left w:val="nil"/>
              <w:bottom w:val="single" w:sz="8" w:space="0" w:color="auto"/>
              <w:right w:val="single" w:sz="8" w:space="0" w:color="auto"/>
            </w:tcBorders>
            <w:shd w:val="clear" w:color="auto" w:fill="auto"/>
            <w:vAlign w:val="center"/>
            <w:hideMark/>
            <w:tcPrChange w:id="27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72E8AD7D" w14:textId="77777777" w:rsidR="0000362C" w:rsidRPr="0000362C" w:rsidRDefault="0000362C" w:rsidP="0000362C">
            <w:pPr>
              <w:spacing w:after="0" w:line="240" w:lineRule="auto"/>
              <w:rPr>
                <w:ins w:id="2757" w:author="Hari Laksono" w:date="2018-05-15T15:57:00Z"/>
                <w:rFonts w:ascii="Arial Narrow" w:eastAsia="Times New Roman" w:hAnsi="Arial Narrow" w:cs="Calibri"/>
                <w:color w:val="000000"/>
                <w:sz w:val="16"/>
                <w:szCs w:val="16"/>
                <w:rPrChange w:id="2758" w:author="Hari Laksono" w:date="2018-05-15T15:58:00Z">
                  <w:rPr>
                    <w:ins w:id="2759" w:author="Hari Laksono" w:date="2018-05-15T15:57:00Z"/>
                    <w:rFonts w:ascii="Arial Narrow" w:eastAsia="Times New Roman" w:hAnsi="Arial Narrow" w:cs="Calibri"/>
                    <w:color w:val="000000"/>
                    <w:sz w:val="20"/>
                    <w:szCs w:val="20"/>
                  </w:rPr>
                </w:rPrChange>
              </w:rPr>
            </w:pPr>
            <w:ins w:id="2760" w:author="Hari Laksono" w:date="2018-05-15T15:57:00Z">
              <w:r w:rsidRPr="0000362C">
                <w:rPr>
                  <w:rFonts w:ascii="Arial Narrow" w:eastAsia="Times New Roman" w:hAnsi="Arial Narrow" w:cs="Calibri"/>
                  <w:color w:val="000000"/>
                  <w:sz w:val="16"/>
                  <w:szCs w:val="16"/>
                  <w:rPrChange w:id="2761" w:author="Hari Laksono" w:date="2018-05-15T15:58:00Z">
                    <w:rPr>
                      <w:rFonts w:ascii="Arial Narrow" w:eastAsia="Times New Roman" w:hAnsi="Arial Narrow" w:cs="Calibri"/>
                      <w:color w:val="000000"/>
                      <w:sz w:val="20"/>
                      <w:szCs w:val="20"/>
                    </w:rPr>
                  </w:rPrChange>
                </w:rPr>
                <w:t>Kelurahan Tegalharjo</w:t>
              </w:r>
            </w:ins>
          </w:p>
        </w:tc>
        <w:tc>
          <w:tcPr>
            <w:tcW w:w="3260" w:type="dxa"/>
            <w:tcBorders>
              <w:top w:val="nil"/>
              <w:left w:val="nil"/>
              <w:bottom w:val="single" w:sz="8" w:space="0" w:color="auto"/>
              <w:right w:val="single" w:sz="8" w:space="0" w:color="auto"/>
            </w:tcBorders>
            <w:shd w:val="clear" w:color="auto" w:fill="auto"/>
            <w:vAlign w:val="center"/>
            <w:hideMark/>
            <w:tcPrChange w:id="27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3549416" w14:textId="77777777" w:rsidR="0000362C" w:rsidRPr="0000362C" w:rsidRDefault="0000362C" w:rsidP="0000362C">
            <w:pPr>
              <w:spacing w:after="0" w:line="240" w:lineRule="auto"/>
              <w:rPr>
                <w:ins w:id="2763" w:author="Hari Laksono" w:date="2018-05-15T15:57:00Z"/>
                <w:rFonts w:ascii="Arial Narrow" w:eastAsia="Times New Roman" w:hAnsi="Arial Narrow" w:cs="Calibri"/>
                <w:color w:val="000000"/>
                <w:sz w:val="16"/>
                <w:szCs w:val="16"/>
                <w:rPrChange w:id="2764" w:author="Hari Laksono" w:date="2018-05-15T15:58:00Z">
                  <w:rPr>
                    <w:ins w:id="2765" w:author="Hari Laksono" w:date="2018-05-15T15:57:00Z"/>
                    <w:rFonts w:ascii="Arial Narrow" w:eastAsia="Times New Roman" w:hAnsi="Arial Narrow" w:cs="Calibri"/>
                    <w:color w:val="000000"/>
                    <w:sz w:val="20"/>
                    <w:szCs w:val="20"/>
                  </w:rPr>
                </w:rPrChange>
              </w:rPr>
            </w:pPr>
            <w:ins w:id="2766" w:author="Hari Laksono" w:date="2018-05-15T15:57:00Z">
              <w:r w:rsidRPr="0000362C">
                <w:rPr>
                  <w:rFonts w:ascii="Arial Narrow" w:eastAsia="Times New Roman" w:hAnsi="Arial Narrow" w:cs="Calibri"/>
                  <w:color w:val="000000"/>
                  <w:sz w:val="16"/>
                  <w:szCs w:val="16"/>
                  <w:rPrChange w:id="2767" w:author="Hari Laksono" w:date="2018-05-15T15:58:00Z">
                    <w:rPr>
                      <w:rFonts w:ascii="Arial Narrow" w:eastAsia="Times New Roman" w:hAnsi="Arial Narrow" w:cs="Calibri"/>
                      <w:color w:val="000000"/>
                      <w:sz w:val="20"/>
                      <w:szCs w:val="20"/>
                    </w:rPr>
                  </w:rPrChange>
                </w:rPr>
                <w:t>Kelurahan Tegalharjo</w:t>
              </w:r>
            </w:ins>
          </w:p>
        </w:tc>
      </w:tr>
      <w:tr w:rsidR="0000362C" w:rsidRPr="0000362C" w14:paraId="54B70202" w14:textId="77777777" w:rsidTr="0000362C">
        <w:trPr>
          <w:trHeight w:val="20"/>
          <w:jc w:val="center"/>
          <w:ins w:id="2768" w:author="Hari Laksono" w:date="2018-05-15T15:57:00Z"/>
          <w:trPrChange w:id="27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7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332B3FE9" w14:textId="77777777" w:rsidR="0000362C" w:rsidRPr="0000362C" w:rsidRDefault="0000362C" w:rsidP="0000362C">
            <w:pPr>
              <w:spacing w:after="0" w:line="240" w:lineRule="auto"/>
              <w:jc w:val="center"/>
              <w:rPr>
                <w:ins w:id="2771" w:author="Hari Laksono" w:date="2018-05-15T15:57:00Z"/>
                <w:rFonts w:ascii="Arial Narrow" w:eastAsia="Times New Roman" w:hAnsi="Arial Narrow" w:cs="Calibri"/>
                <w:color w:val="000000"/>
                <w:sz w:val="16"/>
                <w:szCs w:val="16"/>
                <w:rPrChange w:id="2772" w:author="Hari Laksono" w:date="2018-05-15T15:58:00Z">
                  <w:rPr>
                    <w:ins w:id="2773" w:author="Hari Laksono" w:date="2018-05-15T15:57:00Z"/>
                    <w:rFonts w:ascii="Arial Narrow" w:eastAsia="Times New Roman" w:hAnsi="Arial Narrow" w:cs="Calibri"/>
                    <w:color w:val="000000"/>
                    <w:sz w:val="20"/>
                    <w:szCs w:val="20"/>
                  </w:rPr>
                </w:rPrChange>
              </w:rPr>
            </w:pPr>
            <w:ins w:id="2774" w:author="Hari Laksono" w:date="2018-05-15T15:57:00Z">
              <w:r w:rsidRPr="0000362C">
                <w:rPr>
                  <w:rFonts w:ascii="Arial Narrow" w:eastAsia="Times New Roman" w:hAnsi="Arial Narrow" w:cs="Calibri"/>
                  <w:color w:val="000000"/>
                  <w:sz w:val="16"/>
                  <w:szCs w:val="16"/>
                  <w:rPrChange w:id="2775" w:author="Hari Laksono" w:date="2018-05-15T15:58:00Z">
                    <w:rPr>
                      <w:rFonts w:ascii="Arial Narrow" w:eastAsia="Times New Roman" w:hAnsi="Arial Narrow" w:cs="Calibri"/>
                      <w:color w:val="000000"/>
                      <w:sz w:val="20"/>
                      <w:szCs w:val="20"/>
                    </w:rPr>
                  </w:rPrChange>
                </w:rPr>
                <w:t>83</w:t>
              </w:r>
            </w:ins>
          </w:p>
        </w:tc>
        <w:tc>
          <w:tcPr>
            <w:tcW w:w="3241" w:type="dxa"/>
            <w:tcBorders>
              <w:top w:val="nil"/>
              <w:left w:val="nil"/>
              <w:bottom w:val="single" w:sz="8" w:space="0" w:color="auto"/>
              <w:right w:val="single" w:sz="8" w:space="0" w:color="auto"/>
            </w:tcBorders>
            <w:shd w:val="clear" w:color="auto" w:fill="auto"/>
            <w:vAlign w:val="center"/>
            <w:hideMark/>
            <w:tcPrChange w:id="27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1D3F9940" w14:textId="77777777" w:rsidR="0000362C" w:rsidRPr="0000362C" w:rsidRDefault="0000362C" w:rsidP="0000362C">
            <w:pPr>
              <w:spacing w:after="0" w:line="240" w:lineRule="auto"/>
              <w:rPr>
                <w:ins w:id="2777" w:author="Hari Laksono" w:date="2018-05-15T15:57:00Z"/>
                <w:rFonts w:ascii="Arial Narrow" w:eastAsia="Times New Roman" w:hAnsi="Arial Narrow" w:cs="Calibri"/>
                <w:color w:val="000000"/>
                <w:sz w:val="16"/>
                <w:szCs w:val="16"/>
                <w:rPrChange w:id="2778" w:author="Hari Laksono" w:date="2018-05-15T15:58:00Z">
                  <w:rPr>
                    <w:ins w:id="2779" w:author="Hari Laksono" w:date="2018-05-15T15:57:00Z"/>
                    <w:rFonts w:ascii="Arial Narrow" w:eastAsia="Times New Roman" w:hAnsi="Arial Narrow" w:cs="Calibri"/>
                    <w:color w:val="000000"/>
                    <w:sz w:val="20"/>
                    <w:szCs w:val="20"/>
                  </w:rPr>
                </w:rPrChange>
              </w:rPr>
            </w:pPr>
            <w:ins w:id="2780" w:author="Hari Laksono" w:date="2018-05-15T15:57:00Z">
              <w:r w:rsidRPr="0000362C">
                <w:rPr>
                  <w:rFonts w:ascii="Arial Narrow" w:eastAsia="Times New Roman" w:hAnsi="Arial Narrow" w:cs="Calibri"/>
                  <w:color w:val="000000"/>
                  <w:sz w:val="16"/>
                  <w:szCs w:val="16"/>
                  <w:rPrChange w:id="2781" w:author="Hari Laksono" w:date="2018-05-15T15:58:00Z">
                    <w:rPr>
                      <w:rFonts w:ascii="Arial Narrow" w:eastAsia="Times New Roman" w:hAnsi="Arial Narrow" w:cs="Calibri"/>
                      <w:color w:val="000000"/>
                      <w:sz w:val="20"/>
                      <w:szCs w:val="20"/>
                    </w:rPr>
                  </w:rPrChange>
                </w:rPr>
                <w:t>Kelurahan Timuran</w:t>
              </w:r>
            </w:ins>
          </w:p>
        </w:tc>
        <w:tc>
          <w:tcPr>
            <w:tcW w:w="3260" w:type="dxa"/>
            <w:tcBorders>
              <w:top w:val="nil"/>
              <w:left w:val="nil"/>
              <w:bottom w:val="single" w:sz="8" w:space="0" w:color="auto"/>
              <w:right w:val="single" w:sz="8" w:space="0" w:color="auto"/>
            </w:tcBorders>
            <w:shd w:val="clear" w:color="auto" w:fill="auto"/>
            <w:vAlign w:val="center"/>
            <w:hideMark/>
            <w:tcPrChange w:id="27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2BE6EA4B" w14:textId="77777777" w:rsidR="0000362C" w:rsidRPr="0000362C" w:rsidRDefault="0000362C" w:rsidP="0000362C">
            <w:pPr>
              <w:spacing w:after="0" w:line="240" w:lineRule="auto"/>
              <w:rPr>
                <w:ins w:id="2783" w:author="Hari Laksono" w:date="2018-05-15T15:57:00Z"/>
                <w:rFonts w:ascii="Arial Narrow" w:eastAsia="Times New Roman" w:hAnsi="Arial Narrow" w:cs="Calibri"/>
                <w:color w:val="000000"/>
                <w:sz w:val="16"/>
                <w:szCs w:val="16"/>
                <w:rPrChange w:id="2784" w:author="Hari Laksono" w:date="2018-05-15T15:58:00Z">
                  <w:rPr>
                    <w:ins w:id="2785" w:author="Hari Laksono" w:date="2018-05-15T15:57:00Z"/>
                    <w:rFonts w:ascii="Arial Narrow" w:eastAsia="Times New Roman" w:hAnsi="Arial Narrow" w:cs="Calibri"/>
                    <w:color w:val="000000"/>
                    <w:sz w:val="20"/>
                    <w:szCs w:val="20"/>
                  </w:rPr>
                </w:rPrChange>
              </w:rPr>
            </w:pPr>
            <w:ins w:id="2786" w:author="Hari Laksono" w:date="2018-05-15T15:57:00Z">
              <w:r w:rsidRPr="0000362C">
                <w:rPr>
                  <w:rFonts w:ascii="Arial Narrow" w:eastAsia="Times New Roman" w:hAnsi="Arial Narrow" w:cs="Calibri"/>
                  <w:color w:val="000000"/>
                  <w:sz w:val="16"/>
                  <w:szCs w:val="16"/>
                  <w:rPrChange w:id="2787" w:author="Hari Laksono" w:date="2018-05-15T15:58:00Z">
                    <w:rPr>
                      <w:rFonts w:ascii="Arial Narrow" w:eastAsia="Times New Roman" w:hAnsi="Arial Narrow" w:cs="Calibri"/>
                      <w:color w:val="000000"/>
                      <w:sz w:val="20"/>
                      <w:szCs w:val="20"/>
                    </w:rPr>
                  </w:rPrChange>
                </w:rPr>
                <w:t>Kelurahan Timuran</w:t>
              </w:r>
            </w:ins>
          </w:p>
        </w:tc>
      </w:tr>
      <w:tr w:rsidR="0000362C" w:rsidRPr="0000362C" w14:paraId="39248602" w14:textId="77777777" w:rsidTr="0000362C">
        <w:trPr>
          <w:trHeight w:val="20"/>
          <w:jc w:val="center"/>
          <w:ins w:id="2788" w:author="Hari Laksono" w:date="2018-05-15T15:57:00Z"/>
          <w:trPrChange w:id="27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7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BD4DA80" w14:textId="77777777" w:rsidR="0000362C" w:rsidRPr="0000362C" w:rsidRDefault="0000362C" w:rsidP="0000362C">
            <w:pPr>
              <w:spacing w:after="0" w:line="240" w:lineRule="auto"/>
              <w:jc w:val="center"/>
              <w:rPr>
                <w:ins w:id="2791" w:author="Hari Laksono" w:date="2018-05-15T15:57:00Z"/>
                <w:rFonts w:ascii="Arial Narrow" w:eastAsia="Times New Roman" w:hAnsi="Arial Narrow" w:cs="Calibri"/>
                <w:color w:val="000000"/>
                <w:sz w:val="16"/>
                <w:szCs w:val="16"/>
                <w:rPrChange w:id="2792" w:author="Hari Laksono" w:date="2018-05-15T15:58:00Z">
                  <w:rPr>
                    <w:ins w:id="2793" w:author="Hari Laksono" w:date="2018-05-15T15:57:00Z"/>
                    <w:rFonts w:ascii="Arial Narrow" w:eastAsia="Times New Roman" w:hAnsi="Arial Narrow" w:cs="Calibri"/>
                    <w:color w:val="000000"/>
                    <w:sz w:val="20"/>
                    <w:szCs w:val="20"/>
                  </w:rPr>
                </w:rPrChange>
              </w:rPr>
            </w:pPr>
            <w:ins w:id="2794" w:author="Hari Laksono" w:date="2018-05-15T15:57:00Z">
              <w:r w:rsidRPr="0000362C">
                <w:rPr>
                  <w:rFonts w:ascii="Arial Narrow" w:eastAsia="Times New Roman" w:hAnsi="Arial Narrow" w:cs="Calibri"/>
                  <w:color w:val="000000"/>
                  <w:sz w:val="16"/>
                  <w:szCs w:val="16"/>
                  <w:rPrChange w:id="2795" w:author="Hari Laksono" w:date="2018-05-15T15:58:00Z">
                    <w:rPr>
                      <w:rFonts w:ascii="Arial Narrow" w:eastAsia="Times New Roman" w:hAnsi="Arial Narrow" w:cs="Calibri"/>
                      <w:color w:val="000000"/>
                      <w:sz w:val="20"/>
                      <w:szCs w:val="20"/>
                    </w:rPr>
                  </w:rPrChange>
                </w:rPr>
                <w:t>84</w:t>
              </w:r>
            </w:ins>
          </w:p>
        </w:tc>
        <w:tc>
          <w:tcPr>
            <w:tcW w:w="3241" w:type="dxa"/>
            <w:tcBorders>
              <w:top w:val="nil"/>
              <w:left w:val="nil"/>
              <w:bottom w:val="single" w:sz="8" w:space="0" w:color="auto"/>
              <w:right w:val="single" w:sz="8" w:space="0" w:color="auto"/>
            </w:tcBorders>
            <w:shd w:val="clear" w:color="auto" w:fill="auto"/>
            <w:vAlign w:val="center"/>
            <w:hideMark/>
            <w:tcPrChange w:id="27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7FCF16D2" w14:textId="77777777" w:rsidR="0000362C" w:rsidRPr="0000362C" w:rsidRDefault="0000362C" w:rsidP="0000362C">
            <w:pPr>
              <w:spacing w:after="0" w:line="240" w:lineRule="auto"/>
              <w:rPr>
                <w:ins w:id="2797" w:author="Hari Laksono" w:date="2018-05-15T15:57:00Z"/>
                <w:rFonts w:ascii="Arial Narrow" w:eastAsia="Times New Roman" w:hAnsi="Arial Narrow" w:cs="Calibri"/>
                <w:color w:val="000000"/>
                <w:sz w:val="16"/>
                <w:szCs w:val="16"/>
                <w:rPrChange w:id="2798" w:author="Hari Laksono" w:date="2018-05-15T15:58:00Z">
                  <w:rPr>
                    <w:ins w:id="2799" w:author="Hari Laksono" w:date="2018-05-15T15:57:00Z"/>
                    <w:rFonts w:ascii="Arial Narrow" w:eastAsia="Times New Roman" w:hAnsi="Arial Narrow" w:cs="Calibri"/>
                    <w:color w:val="000000"/>
                    <w:sz w:val="20"/>
                    <w:szCs w:val="20"/>
                  </w:rPr>
                </w:rPrChange>
              </w:rPr>
            </w:pPr>
            <w:ins w:id="2800" w:author="Hari Laksono" w:date="2018-05-15T15:57:00Z">
              <w:r w:rsidRPr="0000362C">
                <w:rPr>
                  <w:rFonts w:ascii="Arial Narrow" w:eastAsia="Times New Roman" w:hAnsi="Arial Narrow" w:cs="Calibri"/>
                  <w:color w:val="000000"/>
                  <w:sz w:val="16"/>
                  <w:szCs w:val="16"/>
                  <w:rPrChange w:id="2801" w:author="Hari Laksono" w:date="2018-05-15T15:58:00Z">
                    <w:rPr>
                      <w:rFonts w:ascii="Arial Narrow" w:eastAsia="Times New Roman" w:hAnsi="Arial Narrow" w:cs="Calibri"/>
                      <w:color w:val="000000"/>
                      <w:sz w:val="20"/>
                      <w:szCs w:val="20"/>
                    </w:rPr>
                  </w:rPrChange>
                </w:rPr>
                <w:t>Kelurahan Tipes</w:t>
              </w:r>
            </w:ins>
          </w:p>
        </w:tc>
        <w:tc>
          <w:tcPr>
            <w:tcW w:w="3260" w:type="dxa"/>
            <w:tcBorders>
              <w:top w:val="nil"/>
              <w:left w:val="nil"/>
              <w:bottom w:val="single" w:sz="8" w:space="0" w:color="auto"/>
              <w:right w:val="single" w:sz="8" w:space="0" w:color="auto"/>
            </w:tcBorders>
            <w:shd w:val="clear" w:color="auto" w:fill="auto"/>
            <w:vAlign w:val="center"/>
            <w:hideMark/>
            <w:tcPrChange w:id="28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46AB6A94" w14:textId="77777777" w:rsidR="0000362C" w:rsidRPr="0000362C" w:rsidRDefault="0000362C" w:rsidP="0000362C">
            <w:pPr>
              <w:spacing w:after="0" w:line="240" w:lineRule="auto"/>
              <w:rPr>
                <w:ins w:id="2803" w:author="Hari Laksono" w:date="2018-05-15T15:57:00Z"/>
                <w:rFonts w:ascii="Arial Narrow" w:eastAsia="Times New Roman" w:hAnsi="Arial Narrow" w:cs="Calibri"/>
                <w:color w:val="000000"/>
                <w:sz w:val="16"/>
                <w:szCs w:val="16"/>
                <w:rPrChange w:id="2804" w:author="Hari Laksono" w:date="2018-05-15T15:58:00Z">
                  <w:rPr>
                    <w:ins w:id="2805" w:author="Hari Laksono" w:date="2018-05-15T15:57:00Z"/>
                    <w:rFonts w:ascii="Arial Narrow" w:eastAsia="Times New Roman" w:hAnsi="Arial Narrow" w:cs="Calibri"/>
                    <w:color w:val="000000"/>
                    <w:sz w:val="20"/>
                    <w:szCs w:val="20"/>
                  </w:rPr>
                </w:rPrChange>
              </w:rPr>
            </w:pPr>
            <w:ins w:id="2806" w:author="Hari Laksono" w:date="2018-05-15T15:57:00Z">
              <w:r w:rsidRPr="0000362C">
                <w:rPr>
                  <w:rFonts w:ascii="Arial Narrow" w:eastAsia="Times New Roman" w:hAnsi="Arial Narrow" w:cs="Calibri"/>
                  <w:color w:val="000000"/>
                  <w:sz w:val="16"/>
                  <w:szCs w:val="16"/>
                  <w:rPrChange w:id="2807" w:author="Hari Laksono" w:date="2018-05-15T15:58:00Z">
                    <w:rPr>
                      <w:rFonts w:ascii="Arial Narrow" w:eastAsia="Times New Roman" w:hAnsi="Arial Narrow" w:cs="Calibri"/>
                      <w:color w:val="000000"/>
                      <w:sz w:val="20"/>
                      <w:szCs w:val="20"/>
                    </w:rPr>
                  </w:rPrChange>
                </w:rPr>
                <w:t>Kelurahan Tipes</w:t>
              </w:r>
            </w:ins>
          </w:p>
        </w:tc>
      </w:tr>
      <w:tr w:rsidR="0000362C" w:rsidRPr="0000362C" w14:paraId="453DA187" w14:textId="77777777" w:rsidTr="0000362C">
        <w:trPr>
          <w:trHeight w:val="20"/>
          <w:jc w:val="center"/>
          <w:ins w:id="2808" w:author="Hari Laksono" w:date="2018-05-15T15:57:00Z"/>
          <w:trPrChange w:id="28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8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935D730" w14:textId="77777777" w:rsidR="0000362C" w:rsidRPr="0000362C" w:rsidRDefault="0000362C" w:rsidP="0000362C">
            <w:pPr>
              <w:spacing w:after="0" w:line="240" w:lineRule="auto"/>
              <w:jc w:val="center"/>
              <w:rPr>
                <w:ins w:id="2811" w:author="Hari Laksono" w:date="2018-05-15T15:57:00Z"/>
                <w:rFonts w:ascii="Arial Narrow" w:eastAsia="Times New Roman" w:hAnsi="Arial Narrow" w:cs="Calibri"/>
                <w:color w:val="000000"/>
                <w:sz w:val="16"/>
                <w:szCs w:val="16"/>
                <w:rPrChange w:id="2812" w:author="Hari Laksono" w:date="2018-05-15T15:58:00Z">
                  <w:rPr>
                    <w:ins w:id="2813" w:author="Hari Laksono" w:date="2018-05-15T15:57:00Z"/>
                    <w:rFonts w:ascii="Arial Narrow" w:eastAsia="Times New Roman" w:hAnsi="Arial Narrow" w:cs="Calibri"/>
                    <w:color w:val="000000"/>
                    <w:sz w:val="20"/>
                    <w:szCs w:val="20"/>
                  </w:rPr>
                </w:rPrChange>
              </w:rPr>
            </w:pPr>
            <w:ins w:id="2814" w:author="Hari Laksono" w:date="2018-05-15T15:57:00Z">
              <w:r w:rsidRPr="0000362C">
                <w:rPr>
                  <w:rFonts w:ascii="Arial Narrow" w:eastAsia="Times New Roman" w:hAnsi="Arial Narrow" w:cs="Calibri"/>
                  <w:color w:val="000000"/>
                  <w:sz w:val="16"/>
                  <w:szCs w:val="16"/>
                  <w:rPrChange w:id="2815" w:author="Hari Laksono" w:date="2018-05-15T15:58:00Z">
                    <w:rPr>
                      <w:rFonts w:ascii="Arial Narrow" w:eastAsia="Times New Roman" w:hAnsi="Arial Narrow" w:cs="Calibri"/>
                      <w:color w:val="000000"/>
                      <w:sz w:val="20"/>
                      <w:szCs w:val="20"/>
                    </w:rPr>
                  </w:rPrChange>
                </w:rPr>
                <w:t>85</w:t>
              </w:r>
            </w:ins>
          </w:p>
        </w:tc>
        <w:tc>
          <w:tcPr>
            <w:tcW w:w="3241" w:type="dxa"/>
            <w:tcBorders>
              <w:top w:val="nil"/>
              <w:left w:val="nil"/>
              <w:bottom w:val="single" w:sz="8" w:space="0" w:color="auto"/>
              <w:right w:val="single" w:sz="8" w:space="0" w:color="auto"/>
            </w:tcBorders>
            <w:shd w:val="clear" w:color="auto" w:fill="auto"/>
            <w:vAlign w:val="center"/>
            <w:hideMark/>
            <w:tcPrChange w:id="28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318D2BD3" w14:textId="77777777" w:rsidR="0000362C" w:rsidRPr="0000362C" w:rsidRDefault="0000362C" w:rsidP="0000362C">
            <w:pPr>
              <w:spacing w:after="0" w:line="240" w:lineRule="auto"/>
              <w:rPr>
                <w:ins w:id="2817" w:author="Hari Laksono" w:date="2018-05-15T15:57:00Z"/>
                <w:rFonts w:ascii="Arial Narrow" w:eastAsia="Times New Roman" w:hAnsi="Arial Narrow" w:cs="Calibri"/>
                <w:color w:val="000000"/>
                <w:sz w:val="16"/>
                <w:szCs w:val="16"/>
                <w:rPrChange w:id="2818" w:author="Hari Laksono" w:date="2018-05-15T15:58:00Z">
                  <w:rPr>
                    <w:ins w:id="2819" w:author="Hari Laksono" w:date="2018-05-15T15:57:00Z"/>
                    <w:rFonts w:ascii="Arial Narrow" w:eastAsia="Times New Roman" w:hAnsi="Arial Narrow" w:cs="Calibri"/>
                    <w:color w:val="000000"/>
                    <w:sz w:val="20"/>
                    <w:szCs w:val="20"/>
                  </w:rPr>
                </w:rPrChange>
              </w:rPr>
            </w:pPr>
            <w:ins w:id="2820" w:author="Hari Laksono" w:date="2018-05-15T15:57:00Z">
              <w:r w:rsidRPr="0000362C">
                <w:rPr>
                  <w:rFonts w:ascii="Arial Narrow" w:eastAsia="Times New Roman" w:hAnsi="Arial Narrow" w:cs="Calibri"/>
                  <w:color w:val="000000"/>
                  <w:sz w:val="16"/>
                  <w:szCs w:val="16"/>
                  <w:rPrChange w:id="2821" w:author="Hari Laksono" w:date="2018-05-15T15:58:00Z">
                    <w:rPr>
                      <w:rFonts w:ascii="Arial Narrow" w:eastAsia="Times New Roman" w:hAnsi="Arial Narrow" w:cs="Calibri"/>
                      <w:color w:val="000000"/>
                      <w:sz w:val="20"/>
                      <w:szCs w:val="20"/>
                    </w:rPr>
                  </w:rPrChange>
                </w:rPr>
                <w:t>Unit Pelaksana Teknis Dinas Aneka Usaha Perikanan</w:t>
              </w:r>
            </w:ins>
          </w:p>
        </w:tc>
        <w:tc>
          <w:tcPr>
            <w:tcW w:w="3260" w:type="dxa"/>
            <w:tcBorders>
              <w:top w:val="nil"/>
              <w:left w:val="nil"/>
              <w:bottom w:val="single" w:sz="8" w:space="0" w:color="auto"/>
              <w:right w:val="single" w:sz="8" w:space="0" w:color="auto"/>
            </w:tcBorders>
            <w:shd w:val="clear" w:color="auto" w:fill="auto"/>
            <w:vAlign w:val="center"/>
            <w:hideMark/>
            <w:tcPrChange w:id="28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0FD6F9E6" w14:textId="77777777" w:rsidR="0000362C" w:rsidRPr="0000362C" w:rsidRDefault="0000362C" w:rsidP="0000362C">
            <w:pPr>
              <w:spacing w:after="0" w:line="240" w:lineRule="auto"/>
              <w:rPr>
                <w:ins w:id="2823" w:author="Hari Laksono" w:date="2018-05-15T15:57:00Z"/>
                <w:rFonts w:ascii="Arial Narrow" w:eastAsia="Times New Roman" w:hAnsi="Arial Narrow" w:cs="Calibri"/>
                <w:color w:val="000000"/>
                <w:sz w:val="16"/>
                <w:szCs w:val="16"/>
                <w:rPrChange w:id="2824" w:author="Hari Laksono" w:date="2018-05-15T15:58:00Z">
                  <w:rPr>
                    <w:ins w:id="2825" w:author="Hari Laksono" w:date="2018-05-15T15:57:00Z"/>
                    <w:rFonts w:ascii="Arial Narrow" w:eastAsia="Times New Roman" w:hAnsi="Arial Narrow" w:cs="Calibri"/>
                    <w:color w:val="000000"/>
                    <w:sz w:val="20"/>
                    <w:szCs w:val="20"/>
                  </w:rPr>
                </w:rPrChange>
              </w:rPr>
            </w:pPr>
            <w:ins w:id="2826" w:author="Hari Laksono" w:date="2018-05-15T15:57:00Z">
              <w:r w:rsidRPr="0000362C">
                <w:rPr>
                  <w:rFonts w:ascii="Arial Narrow" w:eastAsia="Times New Roman" w:hAnsi="Arial Narrow" w:cs="Calibri"/>
                  <w:color w:val="000000"/>
                  <w:sz w:val="16"/>
                  <w:szCs w:val="16"/>
                  <w:rPrChange w:id="2827" w:author="Hari Laksono" w:date="2018-05-15T15:58:00Z">
                    <w:rPr>
                      <w:rFonts w:ascii="Arial Narrow" w:eastAsia="Times New Roman" w:hAnsi="Arial Narrow" w:cs="Calibri"/>
                      <w:color w:val="000000"/>
                      <w:sz w:val="20"/>
                      <w:szCs w:val="20"/>
                    </w:rPr>
                  </w:rPrChange>
                </w:rPr>
                <w:t>Unit Pelaksana Teknis Aneka Usaha Perikanan</w:t>
              </w:r>
            </w:ins>
          </w:p>
        </w:tc>
      </w:tr>
      <w:tr w:rsidR="0000362C" w:rsidRPr="0000362C" w14:paraId="3C98009C" w14:textId="77777777" w:rsidTr="0000362C">
        <w:trPr>
          <w:trHeight w:val="20"/>
          <w:jc w:val="center"/>
          <w:ins w:id="2828" w:author="Hari Laksono" w:date="2018-05-15T15:57:00Z"/>
          <w:trPrChange w:id="28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8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86AA1FD" w14:textId="77777777" w:rsidR="0000362C" w:rsidRPr="0000362C" w:rsidRDefault="0000362C" w:rsidP="0000362C">
            <w:pPr>
              <w:spacing w:after="0" w:line="240" w:lineRule="auto"/>
              <w:jc w:val="center"/>
              <w:rPr>
                <w:ins w:id="2831" w:author="Hari Laksono" w:date="2018-05-15T15:57:00Z"/>
                <w:rFonts w:ascii="Arial Narrow" w:eastAsia="Times New Roman" w:hAnsi="Arial Narrow" w:cs="Calibri"/>
                <w:color w:val="000000"/>
                <w:sz w:val="16"/>
                <w:szCs w:val="16"/>
                <w:rPrChange w:id="2832" w:author="Hari Laksono" w:date="2018-05-15T15:58:00Z">
                  <w:rPr>
                    <w:ins w:id="2833" w:author="Hari Laksono" w:date="2018-05-15T15:57:00Z"/>
                    <w:rFonts w:ascii="Arial Narrow" w:eastAsia="Times New Roman" w:hAnsi="Arial Narrow" w:cs="Calibri"/>
                    <w:color w:val="000000"/>
                    <w:sz w:val="20"/>
                    <w:szCs w:val="20"/>
                  </w:rPr>
                </w:rPrChange>
              </w:rPr>
            </w:pPr>
            <w:ins w:id="2834" w:author="Hari Laksono" w:date="2018-05-15T15:57:00Z">
              <w:r w:rsidRPr="0000362C">
                <w:rPr>
                  <w:rFonts w:ascii="Arial Narrow" w:eastAsia="Times New Roman" w:hAnsi="Arial Narrow" w:cs="Calibri"/>
                  <w:color w:val="000000"/>
                  <w:sz w:val="16"/>
                  <w:szCs w:val="16"/>
                  <w:rPrChange w:id="2835" w:author="Hari Laksono" w:date="2018-05-15T15:58:00Z">
                    <w:rPr>
                      <w:rFonts w:ascii="Arial Narrow" w:eastAsia="Times New Roman" w:hAnsi="Arial Narrow" w:cs="Calibri"/>
                      <w:color w:val="000000"/>
                      <w:sz w:val="20"/>
                      <w:szCs w:val="20"/>
                    </w:rPr>
                  </w:rPrChange>
                </w:rPr>
                <w:t>86</w:t>
              </w:r>
            </w:ins>
          </w:p>
        </w:tc>
        <w:tc>
          <w:tcPr>
            <w:tcW w:w="3241" w:type="dxa"/>
            <w:tcBorders>
              <w:top w:val="nil"/>
              <w:left w:val="nil"/>
              <w:bottom w:val="single" w:sz="8" w:space="0" w:color="auto"/>
              <w:right w:val="single" w:sz="8" w:space="0" w:color="auto"/>
            </w:tcBorders>
            <w:shd w:val="clear" w:color="auto" w:fill="auto"/>
            <w:vAlign w:val="center"/>
            <w:hideMark/>
            <w:tcPrChange w:id="28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5DD560F8" w14:textId="77777777" w:rsidR="0000362C" w:rsidRPr="0000362C" w:rsidRDefault="0000362C" w:rsidP="0000362C">
            <w:pPr>
              <w:spacing w:after="0" w:line="240" w:lineRule="auto"/>
              <w:rPr>
                <w:ins w:id="2837" w:author="Hari Laksono" w:date="2018-05-15T15:57:00Z"/>
                <w:rFonts w:ascii="Arial Narrow" w:eastAsia="Times New Roman" w:hAnsi="Arial Narrow" w:cs="Calibri"/>
                <w:color w:val="000000"/>
                <w:sz w:val="16"/>
                <w:szCs w:val="16"/>
                <w:rPrChange w:id="2838" w:author="Hari Laksono" w:date="2018-05-15T15:58:00Z">
                  <w:rPr>
                    <w:ins w:id="2839" w:author="Hari Laksono" w:date="2018-05-15T15:57:00Z"/>
                    <w:rFonts w:ascii="Arial Narrow" w:eastAsia="Times New Roman" w:hAnsi="Arial Narrow" w:cs="Calibri"/>
                    <w:color w:val="000000"/>
                    <w:sz w:val="20"/>
                    <w:szCs w:val="20"/>
                  </w:rPr>
                </w:rPrChange>
              </w:rPr>
            </w:pPr>
            <w:ins w:id="2840" w:author="Hari Laksono" w:date="2018-05-15T15:57:00Z">
              <w:r w:rsidRPr="0000362C">
                <w:rPr>
                  <w:rFonts w:ascii="Arial Narrow" w:eastAsia="Times New Roman" w:hAnsi="Arial Narrow" w:cs="Calibri"/>
                  <w:color w:val="000000"/>
                  <w:sz w:val="16"/>
                  <w:szCs w:val="16"/>
                  <w:rPrChange w:id="2841" w:author="Hari Laksono" w:date="2018-05-15T15:58:00Z">
                    <w:rPr>
                      <w:rFonts w:ascii="Arial Narrow" w:eastAsia="Times New Roman" w:hAnsi="Arial Narrow" w:cs="Calibri"/>
                      <w:color w:val="000000"/>
                      <w:sz w:val="20"/>
                      <w:szCs w:val="20"/>
                    </w:rPr>
                  </w:rPrChange>
                </w:rPr>
                <w:t>Unit Pelaksana Teknis Dinas Instalasi Farmasi</w:t>
              </w:r>
            </w:ins>
          </w:p>
        </w:tc>
        <w:tc>
          <w:tcPr>
            <w:tcW w:w="3260" w:type="dxa"/>
            <w:tcBorders>
              <w:top w:val="nil"/>
              <w:left w:val="nil"/>
              <w:bottom w:val="single" w:sz="8" w:space="0" w:color="auto"/>
              <w:right w:val="single" w:sz="8" w:space="0" w:color="auto"/>
            </w:tcBorders>
            <w:shd w:val="clear" w:color="auto" w:fill="auto"/>
            <w:vAlign w:val="center"/>
            <w:hideMark/>
            <w:tcPrChange w:id="28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5DF5DFCF" w14:textId="77777777" w:rsidR="0000362C" w:rsidRPr="0000362C" w:rsidRDefault="0000362C" w:rsidP="0000362C">
            <w:pPr>
              <w:spacing w:after="0" w:line="240" w:lineRule="auto"/>
              <w:rPr>
                <w:ins w:id="2843" w:author="Hari Laksono" w:date="2018-05-15T15:57:00Z"/>
                <w:rFonts w:ascii="Arial Narrow" w:eastAsia="Times New Roman" w:hAnsi="Arial Narrow" w:cs="Calibri"/>
                <w:color w:val="000000"/>
                <w:sz w:val="16"/>
                <w:szCs w:val="16"/>
                <w:rPrChange w:id="2844" w:author="Hari Laksono" w:date="2018-05-15T15:58:00Z">
                  <w:rPr>
                    <w:ins w:id="2845" w:author="Hari Laksono" w:date="2018-05-15T15:57:00Z"/>
                    <w:rFonts w:ascii="Arial Narrow" w:eastAsia="Times New Roman" w:hAnsi="Arial Narrow" w:cs="Calibri"/>
                    <w:color w:val="000000"/>
                    <w:sz w:val="20"/>
                    <w:szCs w:val="20"/>
                  </w:rPr>
                </w:rPrChange>
              </w:rPr>
            </w:pPr>
            <w:ins w:id="2846" w:author="Hari Laksono" w:date="2018-05-15T15:57:00Z">
              <w:r w:rsidRPr="0000362C">
                <w:rPr>
                  <w:rFonts w:ascii="Arial Narrow" w:eastAsia="Times New Roman" w:hAnsi="Arial Narrow" w:cs="Calibri"/>
                  <w:color w:val="000000"/>
                  <w:sz w:val="16"/>
                  <w:szCs w:val="16"/>
                  <w:rPrChange w:id="2847" w:author="Hari Laksono" w:date="2018-05-15T15:58:00Z">
                    <w:rPr>
                      <w:rFonts w:ascii="Arial Narrow" w:eastAsia="Times New Roman" w:hAnsi="Arial Narrow" w:cs="Calibri"/>
                      <w:color w:val="000000"/>
                      <w:sz w:val="20"/>
                      <w:szCs w:val="20"/>
                    </w:rPr>
                  </w:rPrChange>
                </w:rPr>
                <w:t>Unit Pelaksana Teknis Instalasi Farmasi</w:t>
              </w:r>
            </w:ins>
          </w:p>
        </w:tc>
      </w:tr>
      <w:tr w:rsidR="0000362C" w:rsidRPr="0000362C" w14:paraId="7ADD1D69" w14:textId="77777777" w:rsidTr="0000362C">
        <w:trPr>
          <w:trHeight w:val="20"/>
          <w:jc w:val="center"/>
          <w:ins w:id="2848" w:author="Hari Laksono" w:date="2018-05-15T15:57:00Z"/>
          <w:trPrChange w:id="28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8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E5C368B" w14:textId="77777777" w:rsidR="0000362C" w:rsidRPr="0000362C" w:rsidRDefault="0000362C" w:rsidP="0000362C">
            <w:pPr>
              <w:spacing w:after="0" w:line="240" w:lineRule="auto"/>
              <w:jc w:val="center"/>
              <w:rPr>
                <w:ins w:id="2851" w:author="Hari Laksono" w:date="2018-05-15T15:57:00Z"/>
                <w:rFonts w:ascii="Arial Narrow" w:eastAsia="Times New Roman" w:hAnsi="Arial Narrow" w:cs="Calibri"/>
                <w:color w:val="000000"/>
                <w:sz w:val="16"/>
                <w:szCs w:val="16"/>
                <w:rPrChange w:id="2852" w:author="Hari Laksono" w:date="2018-05-15T15:58:00Z">
                  <w:rPr>
                    <w:ins w:id="2853" w:author="Hari Laksono" w:date="2018-05-15T15:57:00Z"/>
                    <w:rFonts w:ascii="Arial Narrow" w:eastAsia="Times New Roman" w:hAnsi="Arial Narrow" w:cs="Calibri"/>
                    <w:color w:val="000000"/>
                    <w:sz w:val="20"/>
                    <w:szCs w:val="20"/>
                  </w:rPr>
                </w:rPrChange>
              </w:rPr>
            </w:pPr>
            <w:ins w:id="2854" w:author="Hari Laksono" w:date="2018-05-15T15:57:00Z">
              <w:r w:rsidRPr="0000362C">
                <w:rPr>
                  <w:rFonts w:ascii="Arial Narrow" w:eastAsia="Times New Roman" w:hAnsi="Arial Narrow" w:cs="Calibri"/>
                  <w:color w:val="000000"/>
                  <w:sz w:val="16"/>
                  <w:szCs w:val="16"/>
                  <w:rPrChange w:id="2855" w:author="Hari Laksono" w:date="2018-05-15T15:58:00Z">
                    <w:rPr>
                      <w:rFonts w:ascii="Arial Narrow" w:eastAsia="Times New Roman" w:hAnsi="Arial Narrow" w:cs="Calibri"/>
                      <w:color w:val="000000"/>
                      <w:sz w:val="20"/>
                      <w:szCs w:val="20"/>
                    </w:rPr>
                  </w:rPrChange>
                </w:rPr>
                <w:t>87</w:t>
              </w:r>
            </w:ins>
          </w:p>
        </w:tc>
        <w:tc>
          <w:tcPr>
            <w:tcW w:w="3241" w:type="dxa"/>
            <w:tcBorders>
              <w:top w:val="nil"/>
              <w:left w:val="nil"/>
              <w:bottom w:val="single" w:sz="8" w:space="0" w:color="auto"/>
              <w:right w:val="single" w:sz="8" w:space="0" w:color="auto"/>
            </w:tcBorders>
            <w:shd w:val="clear" w:color="auto" w:fill="auto"/>
            <w:vAlign w:val="center"/>
            <w:hideMark/>
            <w:tcPrChange w:id="28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22A52C1E" w14:textId="77777777" w:rsidR="0000362C" w:rsidRPr="0000362C" w:rsidRDefault="0000362C" w:rsidP="0000362C">
            <w:pPr>
              <w:spacing w:after="0" w:line="240" w:lineRule="auto"/>
              <w:rPr>
                <w:ins w:id="2857" w:author="Hari Laksono" w:date="2018-05-15T15:57:00Z"/>
                <w:rFonts w:ascii="Arial Narrow" w:eastAsia="Times New Roman" w:hAnsi="Arial Narrow" w:cs="Calibri"/>
                <w:color w:val="000000"/>
                <w:sz w:val="16"/>
                <w:szCs w:val="16"/>
                <w:rPrChange w:id="2858" w:author="Hari Laksono" w:date="2018-05-15T15:58:00Z">
                  <w:rPr>
                    <w:ins w:id="2859" w:author="Hari Laksono" w:date="2018-05-15T15:57:00Z"/>
                    <w:rFonts w:ascii="Arial Narrow" w:eastAsia="Times New Roman" w:hAnsi="Arial Narrow" w:cs="Calibri"/>
                    <w:color w:val="000000"/>
                    <w:sz w:val="20"/>
                    <w:szCs w:val="20"/>
                  </w:rPr>
                </w:rPrChange>
              </w:rPr>
            </w:pPr>
            <w:ins w:id="2860" w:author="Hari Laksono" w:date="2018-05-15T15:57:00Z">
              <w:r w:rsidRPr="0000362C">
                <w:rPr>
                  <w:rFonts w:ascii="Arial Narrow" w:eastAsia="Times New Roman" w:hAnsi="Arial Narrow" w:cs="Calibri"/>
                  <w:color w:val="000000"/>
                  <w:sz w:val="16"/>
                  <w:szCs w:val="16"/>
                  <w:rPrChange w:id="2861" w:author="Hari Laksono" w:date="2018-05-15T15:58:00Z">
                    <w:rPr>
                      <w:rFonts w:ascii="Arial Narrow" w:eastAsia="Times New Roman" w:hAnsi="Arial Narrow" w:cs="Calibri"/>
                      <w:color w:val="000000"/>
                      <w:sz w:val="20"/>
                      <w:szCs w:val="20"/>
                    </w:rPr>
                  </w:rPrChange>
                </w:rPr>
                <w:t>Unit Pelaksana Teknis Dinas Kawasan Wisata</w:t>
              </w:r>
            </w:ins>
          </w:p>
        </w:tc>
        <w:tc>
          <w:tcPr>
            <w:tcW w:w="3260" w:type="dxa"/>
            <w:tcBorders>
              <w:top w:val="nil"/>
              <w:left w:val="nil"/>
              <w:bottom w:val="single" w:sz="8" w:space="0" w:color="auto"/>
              <w:right w:val="single" w:sz="8" w:space="0" w:color="auto"/>
            </w:tcBorders>
            <w:shd w:val="clear" w:color="auto" w:fill="auto"/>
            <w:vAlign w:val="center"/>
            <w:hideMark/>
            <w:tcPrChange w:id="28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359A4886" w14:textId="77777777" w:rsidR="0000362C" w:rsidRPr="0000362C" w:rsidRDefault="0000362C" w:rsidP="0000362C">
            <w:pPr>
              <w:spacing w:after="0" w:line="240" w:lineRule="auto"/>
              <w:rPr>
                <w:ins w:id="2863" w:author="Hari Laksono" w:date="2018-05-15T15:57:00Z"/>
                <w:rFonts w:ascii="Arial Narrow" w:eastAsia="Times New Roman" w:hAnsi="Arial Narrow" w:cs="Calibri"/>
                <w:color w:val="000000"/>
                <w:sz w:val="16"/>
                <w:szCs w:val="16"/>
                <w:rPrChange w:id="2864" w:author="Hari Laksono" w:date="2018-05-15T15:58:00Z">
                  <w:rPr>
                    <w:ins w:id="2865" w:author="Hari Laksono" w:date="2018-05-15T15:57:00Z"/>
                    <w:rFonts w:ascii="Arial Narrow" w:eastAsia="Times New Roman" w:hAnsi="Arial Narrow" w:cs="Calibri"/>
                    <w:color w:val="000000"/>
                    <w:sz w:val="20"/>
                    <w:szCs w:val="20"/>
                  </w:rPr>
                </w:rPrChange>
              </w:rPr>
            </w:pPr>
            <w:ins w:id="2866" w:author="Hari Laksono" w:date="2018-05-15T15:57:00Z">
              <w:r w:rsidRPr="0000362C">
                <w:rPr>
                  <w:rFonts w:ascii="Arial Narrow" w:eastAsia="Times New Roman" w:hAnsi="Arial Narrow" w:cs="Calibri"/>
                  <w:color w:val="000000"/>
                  <w:sz w:val="16"/>
                  <w:szCs w:val="16"/>
                  <w:rPrChange w:id="2867" w:author="Hari Laksono" w:date="2018-05-15T15:58:00Z">
                    <w:rPr>
                      <w:rFonts w:ascii="Arial Narrow" w:eastAsia="Times New Roman" w:hAnsi="Arial Narrow" w:cs="Calibri"/>
                      <w:color w:val="000000"/>
                      <w:sz w:val="20"/>
                      <w:szCs w:val="20"/>
                    </w:rPr>
                  </w:rPrChange>
                </w:rPr>
                <w:t>Unit Pelaksana Teknis Kawasan Wisata</w:t>
              </w:r>
            </w:ins>
          </w:p>
        </w:tc>
      </w:tr>
      <w:tr w:rsidR="0000362C" w:rsidRPr="0000362C" w14:paraId="2C5D6E03" w14:textId="77777777" w:rsidTr="0000362C">
        <w:trPr>
          <w:trHeight w:val="20"/>
          <w:jc w:val="center"/>
          <w:ins w:id="2868" w:author="Hari Laksono" w:date="2018-05-15T15:57:00Z"/>
          <w:trPrChange w:id="28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8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FBE3218" w14:textId="77777777" w:rsidR="0000362C" w:rsidRPr="0000362C" w:rsidRDefault="0000362C" w:rsidP="0000362C">
            <w:pPr>
              <w:spacing w:after="0" w:line="240" w:lineRule="auto"/>
              <w:jc w:val="center"/>
              <w:rPr>
                <w:ins w:id="2871" w:author="Hari Laksono" w:date="2018-05-15T15:57:00Z"/>
                <w:rFonts w:ascii="Arial Narrow" w:eastAsia="Times New Roman" w:hAnsi="Arial Narrow" w:cs="Calibri"/>
                <w:color w:val="000000"/>
                <w:sz w:val="16"/>
                <w:szCs w:val="16"/>
                <w:rPrChange w:id="2872" w:author="Hari Laksono" w:date="2018-05-15T15:58:00Z">
                  <w:rPr>
                    <w:ins w:id="2873" w:author="Hari Laksono" w:date="2018-05-15T15:57:00Z"/>
                    <w:rFonts w:ascii="Arial Narrow" w:eastAsia="Times New Roman" w:hAnsi="Arial Narrow" w:cs="Calibri"/>
                    <w:color w:val="000000"/>
                    <w:sz w:val="20"/>
                    <w:szCs w:val="20"/>
                  </w:rPr>
                </w:rPrChange>
              </w:rPr>
            </w:pPr>
            <w:ins w:id="2874" w:author="Hari Laksono" w:date="2018-05-15T15:57:00Z">
              <w:r w:rsidRPr="0000362C">
                <w:rPr>
                  <w:rFonts w:ascii="Arial Narrow" w:eastAsia="Times New Roman" w:hAnsi="Arial Narrow" w:cs="Calibri"/>
                  <w:color w:val="000000"/>
                  <w:sz w:val="16"/>
                  <w:szCs w:val="16"/>
                  <w:rPrChange w:id="2875" w:author="Hari Laksono" w:date="2018-05-15T15:58:00Z">
                    <w:rPr>
                      <w:rFonts w:ascii="Arial Narrow" w:eastAsia="Times New Roman" w:hAnsi="Arial Narrow" w:cs="Calibri"/>
                      <w:color w:val="000000"/>
                      <w:sz w:val="20"/>
                      <w:szCs w:val="20"/>
                    </w:rPr>
                  </w:rPrChange>
                </w:rPr>
                <w:t>88</w:t>
              </w:r>
            </w:ins>
          </w:p>
        </w:tc>
        <w:tc>
          <w:tcPr>
            <w:tcW w:w="3241" w:type="dxa"/>
            <w:tcBorders>
              <w:top w:val="nil"/>
              <w:left w:val="nil"/>
              <w:bottom w:val="single" w:sz="8" w:space="0" w:color="auto"/>
              <w:right w:val="single" w:sz="8" w:space="0" w:color="auto"/>
            </w:tcBorders>
            <w:shd w:val="clear" w:color="auto" w:fill="auto"/>
            <w:vAlign w:val="center"/>
            <w:hideMark/>
            <w:tcPrChange w:id="28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0E947A65" w14:textId="77777777" w:rsidR="0000362C" w:rsidRPr="0000362C" w:rsidRDefault="0000362C" w:rsidP="0000362C">
            <w:pPr>
              <w:spacing w:after="0" w:line="240" w:lineRule="auto"/>
              <w:rPr>
                <w:ins w:id="2877" w:author="Hari Laksono" w:date="2018-05-15T15:57:00Z"/>
                <w:rFonts w:ascii="Arial Narrow" w:eastAsia="Times New Roman" w:hAnsi="Arial Narrow" w:cs="Calibri"/>
                <w:color w:val="000000"/>
                <w:sz w:val="16"/>
                <w:szCs w:val="16"/>
                <w:rPrChange w:id="2878" w:author="Hari Laksono" w:date="2018-05-15T15:58:00Z">
                  <w:rPr>
                    <w:ins w:id="2879" w:author="Hari Laksono" w:date="2018-05-15T15:57:00Z"/>
                    <w:rFonts w:ascii="Arial Narrow" w:eastAsia="Times New Roman" w:hAnsi="Arial Narrow" w:cs="Calibri"/>
                    <w:color w:val="000000"/>
                    <w:sz w:val="20"/>
                    <w:szCs w:val="20"/>
                  </w:rPr>
                </w:rPrChange>
              </w:rPr>
            </w:pPr>
            <w:ins w:id="2880" w:author="Hari Laksono" w:date="2018-05-15T15:57:00Z">
              <w:r w:rsidRPr="0000362C">
                <w:rPr>
                  <w:rFonts w:ascii="Arial Narrow" w:eastAsia="Times New Roman" w:hAnsi="Arial Narrow" w:cs="Calibri"/>
                  <w:color w:val="000000"/>
                  <w:sz w:val="16"/>
                  <w:szCs w:val="16"/>
                  <w:rPrChange w:id="2881" w:author="Hari Laksono" w:date="2018-05-15T15:58:00Z">
                    <w:rPr>
                      <w:rFonts w:ascii="Arial Narrow" w:eastAsia="Times New Roman" w:hAnsi="Arial Narrow" w:cs="Calibri"/>
                      <w:color w:val="000000"/>
                      <w:sz w:val="20"/>
                      <w:szCs w:val="20"/>
                    </w:rPr>
                  </w:rPrChange>
                </w:rPr>
                <w:t>-</w:t>
              </w:r>
            </w:ins>
          </w:p>
        </w:tc>
        <w:tc>
          <w:tcPr>
            <w:tcW w:w="3260" w:type="dxa"/>
            <w:tcBorders>
              <w:top w:val="nil"/>
              <w:left w:val="nil"/>
              <w:bottom w:val="single" w:sz="8" w:space="0" w:color="auto"/>
              <w:right w:val="single" w:sz="8" w:space="0" w:color="auto"/>
            </w:tcBorders>
            <w:shd w:val="clear" w:color="auto" w:fill="auto"/>
            <w:vAlign w:val="center"/>
            <w:hideMark/>
            <w:tcPrChange w:id="28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1282697" w14:textId="77777777" w:rsidR="0000362C" w:rsidRPr="0000362C" w:rsidRDefault="0000362C" w:rsidP="0000362C">
            <w:pPr>
              <w:spacing w:after="0" w:line="240" w:lineRule="auto"/>
              <w:rPr>
                <w:ins w:id="2883" w:author="Hari Laksono" w:date="2018-05-15T15:57:00Z"/>
                <w:rFonts w:ascii="Arial Narrow" w:eastAsia="Times New Roman" w:hAnsi="Arial Narrow" w:cs="Calibri"/>
                <w:color w:val="000000"/>
                <w:sz w:val="16"/>
                <w:szCs w:val="16"/>
                <w:rPrChange w:id="2884" w:author="Hari Laksono" w:date="2018-05-15T15:58:00Z">
                  <w:rPr>
                    <w:ins w:id="2885" w:author="Hari Laksono" w:date="2018-05-15T15:57:00Z"/>
                    <w:rFonts w:ascii="Arial Narrow" w:eastAsia="Times New Roman" w:hAnsi="Arial Narrow" w:cs="Calibri"/>
                    <w:color w:val="000000"/>
                    <w:sz w:val="20"/>
                    <w:szCs w:val="20"/>
                  </w:rPr>
                </w:rPrChange>
              </w:rPr>
            </w:pPr>
            <w:ins w:id="2886" w:author="Hari Laksono" w:date="2018-05-15T15:57:00Z">
              <w:r w:rsidRPr="0000362C">
                <w:rPr>
                  <w:rFonts w:ascii="Arial Narrow" w:eastAsia="Times New Roman" w:hAnsi="Arial Narrow" w:cs="Calibri"/>
                  <w:color w:val="000000"/>
                  <w:sz w:val="16"/>
                  <w:szCs w:val="16"/>
                  <w:rPrChange w:id="2887" w:author="Hari Laksono" w:date="2018-05-15T15:58:00Z">
                    <w:rPr>
                      <w:rFonts w:ascii="Arial Narrow" w:eastAsia="Times New Roman" w:hAnsi="Arial Narrow" w:cs="Calibri"/>
                      <w:color w:val="000000"/>
                      <w:sz w:val="20"/>
                      <w:szCs w:val="20"/>
                    </w:rPr>
                  </w:rPrChange>
                </w:rPr>
                <w:t>Unit Pelaksana Teknis Kegawatdaruratan</w:t>
              </w:r>
            </w:ins>
          </w:p>
        </w:tc>
      </w:tr>
      <w:tr w:rsidR="0000362C" w:rsidRPr="0000362C" w14:paraId="682B8BFB" w14:textId="77777777" w:rsidTr="0000362C">
        <w:trPr>
          <w:trHeight w:val="20"/>
          <w:jc w:val="center"/>
          <w:ins w:id="2888" w:author="Hari Laksono" w:date="2018-05-15T15:57:00Z"/>
          <w:trPrChange w:id="28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8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17522602" w14:textId="77777777" w:rsidR="0000362C" w:rsidRPr="0000362C" w:rsidRDefault="0000362C" w:rsidP="0000362C">
            <w:pPr>
              <w:spacing w:after="0" w:line="240" w:lineRule="auto"/>
              <w:jc w:val="center"/>
              <w:rPr>
                <w:ins w:id="2891" w:author="Hari Laksono" w:date="2018-05-15T15:57:00Z"/>
                <w:rFonts w:ascii="Arial Narrow" w:eastAsia="Times New Roman" w:hAnsi="Arial Narrow" w:cs="Calibri"/>
                <w:color w:val="000000"/>
                <w:sz w:val="16"/>
                <w:szCs w:val="16"/>
                <w:rPrChange w:id="2892" w:author="Hari Laksono" w:date="2018-05-15T15:58:00Z">
                  <w:rPr>
                    <w:ins w:id="2893" w:author="Hari Laksono" w:date="2018-05-15T15:57:00Z"/>
                    <w:rFonts w:ascii="Arial Narrow" w:eastAsia="Times New Roman" w:hAnsi="Arial Narrow" w:cs="Calibri"/>
                    <w:color w:val="000000"/>
                    <w:sz w:val="20"/>
                    <w:szCs w:val="20"/>
                  </w:rPr>
                </w:rPrChange>
              </w:rPr>
            </w:pPr>
            <w:ins w:id="2894" w:author="Hari Laksono" w:date="2018-05-15T15:57:00Z">
              <w:r w:rsidRPr="0000362C">
                <w:rPr>
                  <w:rFonts w:ascii="Arial Narrow" w:eastAsia="Times New Roman" w:hAnsi="Arial Narrow" w:cs="Calibri"/>
                  <w:color w:val="000000"/>
                  <w:sz w:val="16"/>
                  <w:szCs w:val="16"/>
                  <w:rPrChange w:id="2895" w:author="Hari Laksono" w:date="2018-05-15T15:58:00Z">
                    <w:rPr>
                      <w:rFonts w:ascii="Arial Narrow" w:eastAsia="Times New Roman" w:hAnsi="Arial Narrow" w:cs="Calibri"/>
                      <w:color w:val="000000"/>
                      <w:sz w:val="20"/>
                      <w:szCs w:val="20"/>
                    </w:rPr>
                  </w:rPrChange>
                </w:rPr>
                <w:t>89</w:t>
              </w:r>
            </w:ins>
          </w:p>
        </w:tc>
        <w:tc>
          <w:tcPr>
            <w:tcW w:w="3241" w:type="dxa"/>
            <w:tcBorders>
              <w:top w:val="nil"/>
              <w:left w:val="nil"/>
              <w:bottom w:val="single" w:sz="8" w:space="0" w:color="auto"/>
              <w:right w:val="single" w:sz="8" w:space="0" w:color="auto"/>
            </w:tcBorders>
            <w:shd w:val="clear" w:color="auto" w:fill="auto"/>
            <w:vAlign w:val="center"/>
            <w:hideMark/>
            <w:tcPrChange w:id="28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4588E80D" w14:textId="77777777" w:rsidR="0000362C" w:rsidRPr="0000362C" w:rsidRDefault="0000362C" w:rsidP="0000362C">
            <w:pPr>
              <w:spacing w:after="0" w:line="240" w:lineRule="auto"/>
              <w:rPr>
                <w:ins w:id="2897" w:author="Hari Laksono" w:date="2018-05-15T15:57:00Z"/>
                <w:rFonts w:ascii="Arial Narrow" w:eastAsia="Times New Roman" w:hAnsi="Arial Narrow" w:cs="Calibri"/>
                <w:color w:val="000000"/>
                <w:sz w:val="16"/>
                <w:szCs w:val="16"/>
                <w:rPrChange w:id="2898" w:author="Hari Laksono" w:date="2018-05-15T15:58:00Z">
                  <w:rPr>
                    <w:ins w:id="2899" w:author="Hari Laksono" w:date="2018-05-15T15:57:00Z"/>
                    <w:rFonts w:ascii="Arial Narrow" w:eastAsia="Times New Roman" w:hAnsi="Arial Narrow" w:cs="Calibri"/>
                    <w:color w:val="000000"/>
                    <w:sz w:val="20"/>
                    <w:szCs w:val="20"/>
                  </w:rPr>
                </w:rPrChange>
              </w:rPr>
            </w:pPr>
            <w:ins w:id="2900" w:author="Hari Laksono" w:date="2018-05-15T15:57:00Z">
              <w:r w:rsidRPr="0000362C">
                <w:rPr>
                  <w:rFonts w:ascii="Arial Narrow" w:eastAsia="Times New Roman" w:hAnsi="Arial Narrow" w:cs="Calibri"/>
                  <w:color w:val="000000"/>
                  <w:sz w:val="16"/>
                  <w:szCs w:val="16"/>
                  <w:rPrChange w:id="2901" w:author="Hari Laksono" w:date="2018-05-15T15:58:00Z">
                    <w:rPr>
                      <w:rFonts w:ascii="Arial Narrow" w:eastAsia="Times New Roman" w:hAnsi="Arial Narrow" w:cs="Calibri"/>
                      <w:color w:val="000000"/>
                      <w:sz w:val="20"/>
                      <w:szCs w:val="20"/>
                    </w:rPr>
                  </w:rPrChange>
                </w:rPr>
                <w:t>Unit Pelaksana TeknisDinas  Laboratorium Kesehatan</w:t>
              </w:r>
            </w:ins>
          </w:p>
        </w:tc>
        <w:tc>
          <w:tcPr>
            <w:tcW w:w="3260" w:type="dxa"/>
            <w:tcBorders>
              <w:top w:val="nil"/>
              <w:left w:val="nil"/>
              <w:bottom w:val="single" w:sz="8" w:space="0" w:color="auto"/>
              <w:right w:val="single" w:sz="8" w:space="0" w:color="auto"/>
            </w:tcBorders>
            <w:shd w:val="clear" w:color="auto" w:fill="auto"/>
            <w:vAlign w:val="center"/>
            <w:hideMark/>
            <w:tcPrChange w:id="29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303B25F2" w14:textId="77777777" w:rsidR="0000362C" w:rsidRPr="0000362C" w:rsidRDefault="0000362C" w:rsidP="0000362C">
            <w:pPr>
              <w:spacing w:after="0" w:line="240" w:lineRule="auto"/>
              <w:rPr>
                <w:ins w:id="2903" w:author="Hari Laksono" w:date="2018-05-15T15:57:00Z"/>
                <w:rFonts w:ascii="Arial Narrow" w:eastAsia="Times New Roman" w:hAnsi="Arial Narrow" w:cs="Calibri"/>
                <w:color w:val="000000"/>
                <w:sz w:val="16"/>
                <w:szCs w:val="16"/>
                <w:rPrChange w:id="2904" w:author="Hari Laksono" w:date="2018-05-15T15:58:00Z">
                  <w:rPr>
                    <w:ins w:id="2905" w:author="Hari Laksono" w:date="2018-05-15T15:57:00Z"/>
                    <w:rFonts w:ascii="Arial Narrow" w:eastAsia="Times New Roman" w:hAnsi="Arial Narrow" w:cs="Calibri"/>
                    <w:color w:val="000000"/>
                    <w:sz w:val="20"/>
                    <w:szCs w:val="20"/>
                  </w:rPr>
                </w:rPrChange>
              </w:rPr>
            </w:pPr>
            <w:ins w:id="2906" w:author="Hari Laksono" w:date="2018-05-15T15:57:00Z">
              <w:r w:rsidRPr="0000362C">
                <w:rPr>
                  <w:rFonts w:ascii="Arial Narrow" w:eastAsia="Times New Roman" w:hAnsi="Arial Narrow" w:cs="Calibri"/>
                  <w:color w:val="000000"/>
                  <w:sz w:val="16"/>
                  <w:szCs w:val="16"/>
                  <w:rPrChange w:id="2907" w:author="Hari Laksono" w:date="2018-05-15T15:58:00Z">
                    <w:rPr>
                      <w:rFonts w:ascii="Arial Narrow" w:eastAsia="Times New Roman" w:hAnsi="Arial Narrow" w:cs="Calibri"/>
                      <w:color w:val="000000"/>
                      <w:sz w:val="20"/>
                      <w:szCs w:val="20"/>
                    </w:rPr>
                  </w:rPrChange>
                </w:rPr>
                <w:t>Unit Pelaksana Teknis Laboratorium Kesehatan</w:t>
              </w:r>
            </w:ins>
          </w:p>
        </w:tc>
      </w:tr>
      <w:tr w:rsidR="0000362C" w:rsidRPr="0000362C" w14:paraId="0DB4609D" w14:textId="77777777" w:rsidTr="0000362C">
        <w:trPr>
          <w:trHeight w:val="20"/>
          <w:jc w:val="center"/>
          <w:ins w:id="2908" w:author="Hari Laksono" w:date="2018-05-15T15:57:00Z"/>
          <w:trPrChange w:id="29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9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9A5F891" w14:textId="77777777" w:rsidR="0000362C" w:rsidRPr="0000362C" w:rsidRDefault="0000362C" w:rsidP="0000362C">
            <w:pPr>
              <w:spacing w:after="0" w:line="240" w:lineRule="auto"/>
              <w:jc w:val="center"/>
              <w:rPr>
                <w:ins w:id="2911" w:author="Hari Laksono" w:date="2018-05-15T15:57:00Z"/>
                <w:rFonts w:ascii="Arial Narrow" w:eastAsia="Times New Roman" w:hAnsi="Arial Narrow" w:cs="Calibri"/>
                <w:color w:val="000000"/>
                <w:sz w:val="16"/>
                <w:szCs w:val="16"/>
                <w:rPrChange w:id="2912" w:author="Hari Laksono" w:date="2018-05-15T15:58:00Z">
                  <w:rPr>
                    <w:ins w:id="2913" w:author="Hari Laksono" w:date="2018-05-15T15:57:00Z"/>
                    <w:rFonts w:ascii="Arial Narrow" w:eastAsia="Times New Roman" w:hAnsi="Arial Narrow" w:cs="Calibri"/>
                    <w:color w:val="000000"/>
                    <w:sz w:val="20"/>
                    <w:szCs w:val="20"/>
                  </w:rPr>
                </w:rPrChange>
              </w:rPr>
            </w:pPr>
            <w:ins w:id="2914" w:author="Hari Laksono" w:date="2018-05-15T15:57:00Z">
              <w:r w:rsidRPr="0000362C">
                <w:rPr>
                  <w:rFonts w:ascii="Arial Narrow" w:eastAsia="Times New Roman" w:hAnsi="Arial Narrow" w:cs="Calibri"/>
                  <w:color w:val="000000"/>
                  <w:sz w:val="16"/>
                  <w:szCs w:val="16"/>
                  <w:rPrChange w:id="2915" w:author="Hari Laksono" w:date="2018-05-15T15:58:00Z">
                    <w:rPr>
                      <w:rFonts w:ascii="Arial Narrow" w:eastAsia="Times New Roman" w:hAnsi="Arial Narrow" w:cs="Calibri"/>
                      <w:color w:val="000000"/>
                      <w:sz w:val="20"/>
                      <w:szCs w:val="20"/>
                    </w:rPr>
                  </w:rPrChange>
                </w:rPr>
                <w:t>90</w:t>
              </w:r>
            </w:ins>
          </w:p>
        </w:tc>
        <w:tc>
          <w:tcPr>
            <w:tcW w:w="3241" w:type="dxa"/>
            <w:tcBorders>
              <w:top w:val="nil"/>
              <w:left w:val="nil"/>
              <w:bottom w:val="single" w:sz="8" w:space="0" w:color="auto"/>
              <w:right w:val="single" w:sz="8" w:space="0" w:color="auto"/>
            </w:tcBorders>
            <w:shd w:val="clear" w:color="auto" w:fill="auto"/>
            <w:vAlign w:val="center"/>
            <w:hideMark/>
            <w:tcPrChange w:id="29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1F3DD175" w14:textId="77777777" w:rsidR="0000362C" w:rsidRPr="0000362C" w:rsidRDefault="0000362C" w:rsidP="0000362C">
            <w:pPr>
              <w:spacing w:after="0" w:line="240" w:lineRule="auto"/>
              <w:rPr>
                <w:ins w:id="2917" w:author="Hari Laksono" w:date="2018-05-15T15:57:00Z"/>
                <w:rFonts w:ascii="Arial Narrow" w:eastAsia="Times New Roman" w:hAnsi="Arial Narrow" w:cs="Calibri"/>
                <w:color w:val="000000"/>
                <w:sz w:val="16"/>
                <w:szCs w:val="16"/>
                <w:rPrChange w:id="2918" w:author="Hari Laksono" w:date="2018-05-15T15:58:00Z">
                  <w:rPr>
                    <w:ins w:id="2919" w:author="Hari Laksono" w:date="2018-05-15T15:57:00Z"/>
                    <w:rFonts w:ascii="Arial Narrow" w:eastAsia="Times New Roman" w:hAnsi="Arial Narrow" w:cs="Calibri"/>
                    <w:color w:val="000000"/>
                    <w:sz w:val="20"/>
                    <w:szCs w:val="20"/>
                  </w:rPr>
                </w:rPrChange>
              </w:rPr>
            </w:pPr>
            <w:ins w:id="2920" w:author="Hari Laksono" w:date="2018-05-15T15:57:00Z">
              <w:r w:rsidRPr="0000362C">
                <w:rPr>
                  <w:rFonts w:ascii="Arial Narrow" w:eastAsia="Times New Roman" w:hAnsi="Arial Narrow" w:cs="Calibri"/>
                  <w:color w:val="000000"/>
                  <w:sz w:val="16"/>
                  <w:szCs w:val="16"/>
                  <w:rPrChange w:id="2921" w:author="Hari Laksono" w:date="2018-05-15T15:58:00Z">
                    <w:rPr>
                      <w:rFonts w:ascii="Arial Narrow" w:eastAsia="Times New Roman" w:hAnsi="Arial Narrow" w:cs="Calibri"/>
                      <w:color w:val="000000"/>
                      <w:sz w:val="20"/>
                      <w:szCs w:val="20"/>
                    </w:rPr>
                  </w:rPrChange>
                </w:rPr>
                <w:t xml:space="preserve">Unit Pelaksana Teknis Dinas Metrologi </w:t>
              </w:r>
            </w:ins>
          </w:p>
        </w:tc>
        <w:tc>
          <w:tcPr>
            <w:tcW w:w="3260" w:type="dxa"/>
            <w:tcBorders>
              <w:top w:val="nil"/>
              <w:left w:val="nil"/>
              <w:bottom w:val="single" w:sz="8" w:space="0" w:color="auto"/>
              <w:right w:val="single" w:sz="8" w:space="0" w:color="auto"/>
            </w:tcBorders>
            <w:shd w:val="clear" w:color="auto" w:fill="auto"/>
            <w:vAlign w:val="center"/>
            <w:hideMark/>
            <w:tcPrChange w:id="29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219935DF" w14:textId="77777777" w:rsidR="0000362C" w:rsidRPr="0000362C" w:rsidRDefault="0000362C" w:rsidP="0000362C">
            <w:pPr>
              <w:spacing w:after="0" w:line="240" w:lineRule="auto"/>
              <w:rPr>
                <w:ins w:id="2923" w:author="Hari Laksono" w:date="2018-05-15T15:57:00Z"/>
                <w:rFonts w:ascii="Arial Narrow" w:eastAsia="Times New Roman" w:hAnsi="Arial Narrow" w:cs="Calibri"/>
                <w:color w:val="000000"/>
                <w:sz w:val="16"/>
                <w:szCs w:val="16"/>
                <w:rPrChange w:id="2924" w:author="Hari Laksono" w:date="2018-05-15T15:58:00Z">
                  <w:rPr>
                    <w:ins w:id="2925" w:author="Hari Laksono" w:date="2018-05-15T15:57:00Z"/>
                    <w:rFonts w:ascii="Arial Narrow" w:eastAsia="Times New Roman" w:hAnsi="Arial Narrow" w:cs="Calibri"/>
                    <w:color w:val="000000"/>
                    <w:sz w:val="20"/>
                    <w:szCs w:val="20"/>
                  </w:rPr>
                </w:rPrChange>
              </w:rPr>
            </w:pPr>
            <w:ins w:id="2926" w:author="Hari Laksono" w:date="2018-05-15T15:57:00Z">
              <w:r w:rsidRPr="0000362C">
                <w:rPr>
                  <w:rFonts w:ascii="Arial Narrow" w:eastAsia="Times New Roman" w:hAnsi="Arial Narrow" w:cs="Calibri"/>
                  <w:color w:val="000000"/>
                  <w:sz w:val="16"/>
                  <w:szCs w:val="16"/>
                  <w:rPrChange w:id="2927" w:author="Hari Laksono" w:date="2018-05-15T15:58:00Z">
                    <w:rPr>
                      <w:rFonts w:ascii="Arial Narrow" w:eastAsia="Times New Roman" w:hAnsi="Arial Narrow" w:cs="Calibri"/>
                      <w:color w:val="000000"/>
                      <w:sz w:val="20"/>
                      <w:szCs w:val="20"/>
                    </w:rPr>
                  </w:rPrChange>
                </w:rPr>
                <w:t xml:space="preserve">Unit Pelaksana Teknis Metrologi </w:t>
              </w:r>
            </w:ins>
          </w:p>
        </w:tc>
      </w:tr>
      <w:tr w:rsidR="0000362C" w:rsidRPr="0000362C" w14:paraId="2C8E2D49" w14:textId="77777777" w:rsidTr="0000362C">
        <w:trPr>
          <w:trHeight w:val="20"/>
          <w:jc w:val="center"/>
          <w:ins w:id="2928" w:author="Hari Laksono" w:date="2018-05-15T15:57:00Z"/>
          <w:trPrChange w:id="29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9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BEB2E24" w14:textId="77777777" w:rsidR="0000362C" w:rsidRPr="0000362C" w:rsidRDefault="0000362C" w:rsidP="0000362C">
            <w:pPr>
              <w:spacing w:after="0" w:line="240" w:lineRule="auto"/>
              <w:jc w:val="center"/>
              <w:rPr>
                <w:ins w:id="2931" w:author="Hari Laksono" w:date="2018-05-15T15:57:00Z"/>
                <w:rFonts w:ascii="Arial Narrow" w:eastAsia="Times New Roman" w:hAnsi="Arial Narrow" w:cs="Calibri"/>
                <w:color w:val="000000"/>
                <w:sz w:val="16"/>
                <w:szCs w:val="16"/>
                <w:rPrChange w:id="2932" w:author="Hari Laksono" w:date="2018-05-15T15:58:00Z">
                  <w:rPr>
                    <w:ins w:id="2933" w:author="Hari Laksono" w:date="2018-05-15T15:57:00Z"/>
                    <w:rFonts w:ascii="Arial Narrow" w:eastAsia="Times New Roman" w:hAnsi="Arial Narrow" w:cs="Calibri"/>
                    <w:color w:val="000000"/>
                    <w:sz w:val="20"/>
                    <w:szCs w:val="20"/>
                  </w:rPr>
                </w:rPrChange>
              </w:rPr>
            </w:pPr>
            <w:ins w:id="2934" w:author="Hari Laksono" w:date="2018-05-15T15:57:00Z">
              <w:r w:rsidRPr="0000362C">
                <w:rPr>
                  <w:rFonts w:ascii="Arial Narrow" w:eastAsia="Times New Roman" w:hAnsi="Arial Narrow" w:cs="Calibri"/>
                  <w:color w:val="000000"/>
                  <w:sz w:val="16"/>
                  <w:szCs w:val="16"/>
                  <w:rPrChange w:id="2935" w:author="Hari Laksono" w:date="2018-05-15T15:58:00Z">
                    <w:rPr>
                      <w:rFonts w:ascii="Arial Narrow" w:eastAsia="Times New Roman" w:hAnsi="Arial Narrow" w:cs="Calibri"/>
                      <w:color w:val="000000"/>
                      <w:sz w:val="20"/>
                      <w:szCs w:val="20"/>
                    </w:rPr>
                  </w:rPrChange>
                </w:rPr>
                <w:t>91</w:t>
              </w:r>
            </w:ins>
          </w:p>
        </w:tc>
        <w:tc>
          <w:tcPr>
            <w:tcW w:w="3241" w:type="dxa"/>
            <w:tcBorders>
              <w:top w:val="nil"/>
              <w:left w:val="nil"/>
              <w:bottom w:val="single" w:sz="8" w:space="0" w:color="auto"/>
              <w:right w:val="single" w:sz="8" w:space="0" w:color="auto"/>
            </w:tcBorders>
            <w:shd w:val="clear" w:color="auto" w:fill="auto"/>
            <w:vAlign w:val="center"/>
            <w:hideMark/>
            <w:tcPrChange w:id="29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68560360" w14:textId="77777777" w:rsidR="0000362C" w:rsidRPr="0000362C" w:rsidRDefault="0000362C" w:rsidP="0000362C">
            <w:pPr>
              <w:spacing w:after="0" w:line="240" w:lineRule="auto"/>
              <w:rPr>
                <w:ins w:id="2937" w:author="Hari Laksono" w:date="2018-05-15T15:57:00Z"/>
                <w:rFonts w:ascii="Arial Narrow" w:eastAsia="Times New Roman" w:hAnsi="Arial Narrow" w:cs="Calibri"/>
                <w:color w:val="000000"/>
                <w:sz w:val="16"/>
                <w:szCs w:val="16"/>
                <w:rPrChange w:id="2938" w:author="Hari Laksono" w:date="2018-05-15T15:58:00Z">
                  <w:rPr>
                    <w:ins w:id="2939" w:author="Hari Laksono" w:date="2018-05-15T15:57:00Z"/>
                    <w:rFonts w:ascii="Arial Narrow" w:eastAsia="Times New Roman" w:hAnsi="Arial Narrow" w:cs="Calibri"/>
                    <w:color w:val="000000"/>
                    <w:sz w:val="20"/>
                    <w:szCs w:val="20"/>
                  </w:rPr>
                </w:rPrChange>
              </w:rPr>
            </w:pPr>
            <w:ins w:id="2940" w:author="Hari Laksono" w:date="2018-05-15T15:57:00Z">
              <w:r w:rsidRPr="0000362C">
                <w:rPr>
                  <w:rFonts w:ascii="Arial Narrow" w:eastAsia="Times New Roman" w:hAnsi="Arial Narrow" w:cs="Calibri"/>
                  <w:color w:val="000000"/>
                  <w:sz w:val="16"/>
                  <w:szCs w:val="16"/>
                  <w:rPrChange w:id="2941" w:author="Hari Laksono" w:date="2018-05-15T15:58:00Z">
                    <w:rPr>
                      <w:rFonts w:ascii="Arial Narrow" w:eastAsia="Times New Roman" w:hAnsi="Arial Narrow" w:cs="Calibri"/>
                      <w:color w:val="000000"/>
                      <w:sz w:val="20"/>
                      <w:szCs w:val="20"/>
                    </w:rPr>
                  </w:rPrChange>
                </w:rPr>
                <w:t>Unit Pelaksana Teknis Dinas Museum</w:t>
              </w:r>
            </w:ins>
          </w:p>
        </w:tc>
        <w:tc>
          <w:tcPr>
            <w:tcW w:w="3260" w:type="dxa"/>
            <w:tcBorders>
              <w:top w:val="nil"/>
              <w:left w:val="nil"/>
              <w:bottom w:val="single" w:sz="8" w:space="0" w:color="auto"/>
              <w:right w:val="single" w:sz="8" w:space="0" w:color="auto"/>
            </w:tcBorders>
            <w:shd w:val="clear" w:color="auto" w:fill="auto"/>
            <w:vAlign w:val="center"/>
            <w:hideMark/>
            <w:tcPrChange w:id="29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46CC7415" w14:textId="77777777" w:rsidR="0000362C" w:rsidRPr="0000362C" w:rsidRDefault="0000362C" w:rsidP="0000362C">
            <w:pPr>
              <w:spacing w:after="0" w:line="240" w:lineRule="auto"/>
              <w:rPr>
                <w:ins w:id="2943" w:author="Hari Laksono" w:date="2018-05-15T15:57:00Z"/>
                <w:rFonts w:ascii="Arial Narrow" w:eastAsia="Times New Roman" w:hAnsi="Arial Narrow" w:cs="Calibri"/>
                <w:color w:val="000000"/>
                <w:sz w:val="16"/>
                <w:szCs w:val="16"/>
                <w:rPrChange w:id="2944" w:author="Hari Laksono" w:date="2018-05-15T15:58:00Z">
                  <w:rPr>
                    <w:ins w:id="2945" w:author="Hari Laksono" w:date="2018-05-15T15:57:00Z"/>
                    <w:rFonts w:ascii="Arial Narrow" w:eastAsia="Times New Roman" w:hAnsi="Arial Narrow" w:cs="Calibri"/>
                    <w:color w:val="000000"/>
                    <w:sz w:val="20"/>
                    <w:szCs w:val="20"/>
                  </w:rPr>
                </w:rPrChange>
              </w:rPr>
            </w:pPr>
            <w:ins w:id="2946" w:author="Hari Laksono" w:date="2018-05-15T15:57:00Z">
              <w:r w:rsidRPr="0000362C">
                <w:rPr>
                  <w:rFonts w:ascii="Arial Narrow" w:eastAsia="Times New Roman" w:hAnsi="Arial Narrow" w:cs="Calibri"/>
                  <w:color w:val="000000"/>
                  <w:sz w:val="16"/>
                  <w:szCs w:val="16"/>
                  <w:rPrChange w:id="2947" w:author="Hari Laksono" w:date="2018-05-15T15:58:00Z">
                    <w:rPr>
                      <w:rFonts w:ascii="Arial Narrow" w:eastAsia="Times New Roman" w:hAnsi="Arial Narrow" w:cs="Calibri"/>
                      <w:color w:val="000000"/>
                      <w:sz w:val="20"/>
                      <w:szCs w:val="20"/>
                    </w:rPr>
                  </w:rPrChange>
                </w:rPr>
                <w:t>Unit Pelaksana Teknis Museum</w:t>
              </w:r>
            </w:ins>
          </w:p>
        </w:tc>
      </w:tr>
      <w:tr w:rsidR="0000362C" w:rsidRPr="0000362C" w14:paraId="7FF2C114" w14:textId="77777777" w:rsidTr="0000362C">
        <w:trPr>
          <w:trHeight w:val="20"/>
          <w:jc w:val="center"/>
          <w:ins w:id="2948" w:author="Hari Laksono" w:date="2018-05-15T15:57:00Z"/>
          <w:trPrChange w:id="29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9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56C1352" w14:textId="77777777" w:rsidR="0000362C" w:rsidRPr="0000362C" w:rsidRDefault="0000362C" w:rsidP="0000362C">
            <w:pPr>
              <w:spacing w:after="0" w:line="240" w:lineRule="auto"/>
              <w:jc w:val="center"/>
              <w:rPr>
                <w:ins w:id="2951" w:author="Hari Laksono" w:date="2018-05-15T15:57:00Z"/>
                <w:rFonts w:ascii="Arial Narrow" w:eastAsia="Times New Roman" w:hAnsi="Arial Narrow" w:cs="Calibri"/>
                <w:color w:val="000000"/>
                <w:sz w:val="16"/>
                <w:szCs w:val="16"/>
                <w:rPrChange w:id="2952" w:author="Hari Laksono" w:date="2018-05-15T15:58:00Z">
                  <w:rPr>
                    <w:ins w:id="2953" w:author="Hari Laksono" w:date="2018-05-15T15:57:00Z"/>
                    <w:rFonts w:ascii="Arial Narrow" w:eastAsia="Times New Roman" w:hAnsi="Arial Narrow" w:cs="Calibri"/>
                    <w:color w:val="000000"/>
                    <w:sz w:val="20"/>
                    <w:szCs w:val="20"/>
                  </w:rPr>
                </w:rPrChange>
              </w:rPr>
            </w:pPr>
            <w:ins w:id="2954" w:author="Hari Laksono" w:date="2018-05-15T15:57:00Z">
              <w:r w:rsidRPr="0000362C">
                <w:rPr>
                  <w:rFonts w:ascii="Arial Narrow" w:eastAsia="Times New Roman" w:hAnsi="Arial Narrow" w:cs="Calibri"/>
                  <w:color w:val="000000"/>
                  <w:sz w:val="16"/>
                  <w:szCs w:val="16"/>
                  <w:rPrChange w:id="2955" w:author="Hari Laksono" w:date="2018-05-15T15:58:00Z">
                    <w:rPr>
                      <w:rFonts w:ascii="Arial Narrow" w:eastAsia="Times New Roman" w:hAnsi="Arial Narrow" w:cs="Calibri"/>
                      <w:color w:val="000000"/>
                      <w:sz w:val="20"/>
                      <w:szCs w:val="20"/>
                    </w:rPr>
                  </w:rPrChange>
                </w:rPr>
                <w:t>92</w:t>
              </w:r>
            </w:ins>
          </w:p>
        </w:tc>
        <w:tc>
          <w:tcPr>
            <w:tcW w:w="3241" w:type="dxa"/>
            <w:tcBorders>
              <w:top w:val="nil"/>
              <w:left w:val="nil"/>
              <w:bottom w:val="single" w:sz="8" w:space="0" w:color="auto"/>
              <w:right w:val="single" w:sz="8" w:space="0" w:color="auto"/>
            </w:tcBorders>
            <w:shd w:val="clear" w:color="auto" w:fill="auto"/>
            <w:vAlign w:val="center"/>
            <w:hideMark/>
            <w:tcPrChange w:id="29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7E2E2DC4" w14:textId="77777777" w:rsidR="0000362C" w:rsidRPr="0000362C" w:rsidRDefault="0000362C" w:rsidP="0000362C">
            <w:pPr>
              <w:spacing w:after="0" w:line="240" w:lineRule="auto"/>
              <w:rPr>
                <w:ins w:id="2957" w:author="Hari Laksono" w:date="2018-05-15T15:57:00Z"/>
                <w:rFonts w:ascii="Arial Narrow" w:eastAsia="Times New Roman" w:hAnsi="Arial Narrow" w:cs="Calibri"/>
                <w:color w:val="000000"/>
                <w:sz w:val="16"/>
                <w:szCs w:val="16"/>
                <w:rPrChange w:id="2958" w:author="Hari Laksono" w:date="2018-05-15T15:58:00Z">
                  <w:rPr>
                    <w:ins w:id="2959" w:author="Hari Laksono" w:date="2018-05-15T15:57:00Z"/>
                    <w:rFonts w:ascii="Arial Narrow" w:eastAsia="Times New Roman" w:hAnsi="Arial Narrow" w:cs="Calibri"/>
                    <w:color w:val="000000"/>
                    <w:sz w:val="20"/>
                    <w:szCs w:val="20"/>
                  </w:rPr>
                </w:rPrChange>
              </w:rPr>
            </w:pPr>
            <w:ins w:id="2960" w:author="Hari Laksono" w:date="2018-05-15T15:57:00Z">
              <w:r w:rsidRPr="0000362C">
                <w:rPr>
                  <w:rFonts w:ascii="Arial Narrow" w:eastAsia="Times New Roman" w:hAnsi="Arial Narrow" w:cs="Calibri"/>
                  <w:color w:val="000000"/>
                  <w:sz w:val="16"/>
                  <w:szCs w:val="16"/>
                  <w:rPrChange w:id="2961" w:author="Hari Laksono" w:date="2018-05-15T15:58:00Z">
                    <w:rPr>
                      <w:rFonts w:ascii="Arial Narrow" w:eastAsia="Times New Roman" w:hAnsi="Arial Narrow" w:cs="Calibri"/>
                      <w:color w:val="000000"/>
                      <w:sz w:val="20"/>
                      <w:szCs w:val="20"/>
                    </w:rPr>
                  </w:rPrChange>
                </w:rPr>
                <w:t>Unit Pelaksana Teknis Dinas Panti Asuhan Pamardi Yoga</w:t>
              </w:r>
            </w:ins>
          </w:p>
        </w:tc>
        <w:tc>
          <w:tcPr>
            <w:tcW w:w="3260" w:type="dxa"/>
            <w:tcBorders>
              <w:top w:val="nil"/>
              <w:left w:val="nil"/>
              <w:bottom w:val="single" w:sz="8" w:space="0" w:color="auto"/>
              <w:right w:val="single" w:sz="8" w:space="0" w:color="auto"/>
            </w:tcBorders>
            <w:shd w:val="clear" w:color="auto" w:fill="auto"/>
            <w:vAlign w:val="center"/>
            <w:hideMark/>
            <w:tcPrChange w:id="29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4C9EB781" w14:textId="77777777" w:rsidR="0000362C" w:rsidRPr="0000362C" w:rsidRDefault="0000362C" w:rsidP="0000362C">
            <w:pPr>
              <w:spacing w:after="0" w:line="240" w:lineRule="auto"/>
              <w:rPr>
                <w:ins w:id="2963" w:author="Hari Laksono" w:date="2018-05-15T15:57:00Z"/>
                <w:rFonts w:ascii="Arial Narrow" w:eastAsia="Times New Roman" w:hAnsi="Arial Narrow" w:cs="Calibri"/>
                <w:color w:val="000000"/>
                <w:sz w:val="16"/>
                <w:szCs w:val="16"/>
                <w:rPrChange w:id="2964" w:author="Hari Laksono" w:date="2018-05-15T15:58:00Z">
                  <w:rPr>
                    <w:ins w:id="2965" w:author="Hari Laksono" w:date="2018-05-15T15:57:00Z"/>
                    <w:rFonts w:ascii="Arial Narrow" w:eastAsia="Times New Roman" w:hAnsi="Arial Narrow" w:cs="Calibri"/>
                    <w:color w:val="000000"/>
                    <w:sz w:val="20"/>
                    <w:szCs w:val="20"/>
                  </w:rPr>
                </w:rPrChange>
              </w:rPr>
            </w:pPr>
            <w:ins w:id="2966" w:author="Hari Laksono" w:date="2018-05-15T15:57:00Z">
              <w:r w:rsidRPr="0000362C">
                <w:rPr>
                  <w:rFonts w:ascii="Arial Narrow" w:eastAsia="Times New Roman" w:hAnsi="Arial Narrow" w:cs="Calibri"/>
                  <w:color w:val="000000"/>
                  <w:sz w:val="16"/>
                  <w:szCs w:val="16"/>
                  <w:rPrChange w:id="2967" w:author="Hari Laksono" w:date="2018-05-15T15:58:00Z">
                    <w:rPr>
                      <w:rFonts w:ascii="Arial Narrow" w:eastAsia="Times New Roman" w:hAnsi="Arial Narrow" w:cs="Calibri"/>
                      <w:color w:val="000000"/>
                      <w:sz w:val="20"/>
                      <w:szCs w:val="20"/>
                    </w:rPr>
                  </w:rPrChange>
                </w:rPr>
                <w:t>Unit Pelaksana Teknis Panti Asuhan Pamardi Yoga</w:t>
              </w:r>
            </w:ins>
          </w:p>
        </w:tc>
      </w:tr>
      <w:tr w:rsidR="0000362C" w:rsidRPr="0000362C" w14:paraId="18CB95B6" w14:textId="77777777" w:rsidTr="0000362C">
        <w:trPr>
          <w:trHeight w:val="20"/>
          <w:jc w:val="center"/>
          <w:ins w:id="2968" w:author="Hari Laksono" w:date="2018-05-15T15:57:00Z"/>
          <w:trPrChange w:id="29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9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1EE607B7" w14:textId="77777777" w:rsidR="0000362C" w:rsidRPr="0000362C" w:rsidRDefault="0000362C" w:rsidP="0000362C">
            <w:pPr>
              <w:spacing w:after="0" w:line="240" w:lineRule="auto"/>
              <w:jc w:val="center"/>
              <w:rPr>
                <w:ins w:id="2971" w:author="Hari Laksono" w:date="2018-05-15T15:57:00Z"/>
                <w:rFonts w:ascii="Arial Narrow" w:eastAsia="Times New Roman" w:hAnsi="Arial Narrow" w:cs="Calibri"/>
                <w:color w:val="000000"/>
                <w:sz w:val="16"/>
                <w:szCs w:val="16"/>
                <w:rPrChange w:id="2972" w:author="Hari Laksono" w:date="2018-05-15T15:58:00Z">
                  <w:rPr>
                    <w:ins w:id="2973" w:author="Hari Laksono" w:date="2018-05-15T15:57:00Z"/>
                    <w:rFonts w:ascii="Arial Narrow" w:eastAsia="Times New Roman" w:hAnsi="Arial Narrow" w:cs="Calibri"/>
                    <w:color w:val="000000"/>
                    <w:sz w:val="20"/>
                    <w:szCs w:val="20"/>
                  </w:rPr>
                </w:rPrChange>
              </w:rPr>
            </w:pPr>
            <w:ins w:id="2974" w:author="Hari Laksono" w:date="2018-05-15T15:57:00Z">
              <w:r w:rsidRPr="0000362C">
                <w:rPr>
                  <w:rFonts w:ascii="Arial Narrow" w:eastAsia="Times New Roman" w:hAnsi="Arial Narrow" w:cs="Calibri"/>
                  <w:color w:val="000000"/>
                  <w:sz w:val="16"/>
                  <w:szCs w:val="16"/>
                  <w:rPrChange w:id="2975" w:author="Hari Laksono" w:date="2018-05-15T15:58:00Z">
                    <w:rPr>
                      <w:rFonts w:ascii="Arial Narrow" w:eastAsia="Times New Roman" w:hAnsi="Arial Narrow" w:cs="Calibri"/>
                      <w:color w:val="000000"/>
                      <w:sz w:val="20"/>
                      <w:szCs w:val="20"/>
                    </w:rPr>
                  </w:rPrChange>
                </w:rPr>
                <w:t>93</w:t>
              </w:r>
            </w:ins>
          </w:p>
        </w:tc>
        <w:tc>
          <w:tcPr>
            <w:tcW w:w="3241" w:type="dxa"/>
            <w:tcBorders>
              <w:top w:val="nil"/>
              <w:left w:val="nil"/>
              <w:bottom w:val="single" w:sz="8" w:space="0" w:color="auto"/>
              <w:right w:val="single" w:sz="8" w:space="0" w:color="auto"/>
            </w:tcBorders>
            <w:shd w:val="clear" w:color="auto" w:fill="auto"/>
            <w:vAlign w:val="center"/>
            <w:hideMark/>
            <w:tcPrChange w:id="29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79C2BD3C" w14:textId="77777777" w:rsidR="0000362C" w:rsidRPr="0000362C" w:rsidRDefault="0000362C" w:rsidP="0000362C">
            <w:pPr>
              <w:spacing w:after="0" w:line="240" w:lineRule="auto"/>
              <w:rPr>
                <w:ins w:id="2977" w:author="Hari Laksono" w:date="2018-05-15T15:57:00Z"/>
                <w:rFonts w:ascii="Arial Narrow" w:eastAsia="Times New Roman" w:hAnsi="Arial Narrow" w:cs="Calibri"/>
                <w:color w:val="000000"/>
                <w:sz w:val="16"/>
                <w:szCs w:val="16"/>
                <w:rPrChange w:id="2978" w:author="Hari Laksono" w:date="2018-05-15T15:58:00Z">
                  <w:rPr>
                    <w:ins w:id="2979" w:author="Hari Laksono" w:date="2018-05-15T15:57:00Z"/>
                    <w:rFonts w:ascii="Arial Narrow" w:eastAsia="Times New Roman" w:hAnsi="Arial Narrow" w:cs="Calibri"/>
                    <w:color w:val="000000"/>
                    <w:sz w:val="20"/>
                    <w:szCs w:val="20"/>
                  </w:rPr>
                </w:rPrChange>
              </w:rPr>
            </w:pPr>
            <w:ins w:id="2980" w:author="Hari Laksono" w:date="2018-05-15T15:57:00Z">
              <w:r w:rsidRPr="0000362C">
                <w:rPr>
                  <w:rFonts w:ascii="Arial Narrow" w:eastAsia="Times New Roman" w:hAnsi="Arial Narrow" w:cs="Calibri"/>
                  <w:color w:val="000000"/>
                  <w:sz w:val="16"/>
                  <w:szCs w:val="16"/>
                  <w:rPrChange w:id="2981" w:author="Hari Laksono" w:date="2018-05-15T15:58:00Z">
                    <w:rPr>
                      <w:rFonts w:ascii="Arial Narrow" w:eastAsia="Times New Roman" w:hAnsi="Arial Narrow" w:cs="Calibri"/>
                      <w:color w:val="000000"/>
                      <w:sz w:val="20"/>
                      <w:szCs w:val="20"/>
                    </w:rPr>
                  </w:rPrChange>
                </w:rPr>
                <w:t>Unit Pelaksana Teknis Dinas Panti Wredha Dharma Bhakti</w:t>
              </w:r>
            </w:ins>
          </w:p>
        </w:tc>
        <w:tc>
          <w:tcPr>
            <w:tcW w:w="3260" w:type="dxa"/>
            <w:tcBorders>
              <w:top w:val="nil"/>
              <w:left w:val="nil"/>
              <w:bottom w:val="single" w:sz="8" w:space="0" w:color="auto"/>
              <w:right w:val="single" w:sz="8" w:space="0" w:color="auto"/>
            </w:tcBorders>
            <w:shd w:val="clear" w:color="auto" w:fill="auto"/>
            <w:vAlign w:val="center"/>
            <w:hideMark/>
            <w:tcPrChange w:id="29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3EE2AB1F" w14:textId="77777777" w:rsidR="0000362C" w:rsidRPr="0000362C" w:rsidRDefault="0000362C" w:rsidP="0000362C">
            <w:pPr>
              <w:spacing w:after="0" w:line="240" w:lineRule="auto"/>
              <w:rPr>
                <w:ins w:id="2983" w:author="Hari Laksono" w:date="2018-05-15T15:57:00Z"/>
                <w:rFonts w:ascii="Arial Narrow" w:eastAsia="Times New Roman" w:hAnsi="Arial Narrow" w:cs="Calibri"/>
                <w:color w:val="000000"/>
                <w:sz w:val="16"/>
                <w:szCs w:val="16"/>
                <w:rPrChange w:id="2984" w:author="Hari Laksono" w:date="2018-05-15T15:58:00Z">
                  <w:rPr>
                    <w:ins w:id="2985" w:author="Hari Laksono" w:date="2018-05-15T15:57:00Z"/>
                    <w:rFonts w:ascii="Arial Narrow" w:eastAsia="Times New Roman" w:hAnsi="Arial Narrow" w:cs="Calibri"/>
                    <w:color w:val="000000"/>
                    <w:sz w:val="20"/>
                    <w:szCs w:val="20"/>
                  </w:rPr>
                </w:rPrChange>
              </w:rPr>
            </w:pPr>
            <w:ins w:id="2986" w:author="Hari Laksono" w:date="2018-05-15T15:57:00Z">
              <w:r w:rsidRPr="0000362C">
                <w:rPr>
                  <w:rFonts w:ascii="Arial Narrow" w:eastAsia="Times New Roman" w:hAnsi="Arial Narrow" w:cs="Calibri"/>
                  <w:color w:val="000000"/>
                  <w:sz w:val="16"/>
                  <w:szCs w:val="16"/>
                  <w:rPrChange w:id="2987" w:author="Hari Laksono" w:date="2018-05-15T15:58:00Z">
                    <w:rPr>
                      <w:rFonts w:ascii="Arial Narrow" w:eastAsia="Times New Roman" w:hAnsi="Arial Narrow" w:cs="Calibri"/>
                      <w:color w:val="000000"/>
                      <w:sz w:val="20"/>
                      <w:szCs w:val="20"/>
                    </w:rPr>
                  </w:rPrChange>
                </w:rPr>
                <w:t>Unit Pelaksana Teknis Panti Wredha Dharma Bhakti</w:t>
              </w:r>
            </w:ins>
          </w:p>
        </w:tc>
      </w:tr>
      <w:tr w:rsidR="0000362C" w:rsidRPr="0000362C" w14:paraId="250E9E99" w14:textId="77777777" w:rsidTr="0000362C">
        <w:trPr>
          <w:trHeight w:val="20"/>
          <w:jc w:val="center"/>
          <w:ins w:id="2988" w:author="Hari Laksono" w:date="2018-05-15T15:57:00Z"/>
          <w:trPrChange w:id="29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29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53B2B9A" w14:textId="77777777" w:rsidR="0000362C" w:rsidRPr="0000362C" w:rsidRDefault="0000362C" w:rsidP="0000362C">
            <w:pPr>
              <w:spacing w:after="0" w:line="240" w:lineRule="auto"/>
              <w:jc w:val="center"/>
              <w:rPr>
                <w:ins w:id="2991" w:author="Hari Laksono" w:date="2018-05-15T15:57:00Z"/>
                <w:rFonts w:ascii="Arial Narrow" w:eastAsia="Times New Roman" w:hAnsi="Arial Narrow" w:cs="Calibri"/>
                <w:color w:val="000000"/>
                <w:sz w:val="16"/>
                <w:szCs w:val="16"/>
                <w:rPrChange w:id="2992" w:author="Hari Laksono" w:date="2018-05-15T15:58:00Z">
                  <w:rPr>
                    <w:ins w:id="2993" w:author="Hari Laksono" w:date="2018-05-15T15:57:00Z"/>
                    <w:rFonts w:ascii="Arial Narrow" w:eastAsia="Times New Roman" w:hAnsi="Arial Narrow" w:cs="Calibri"/>
                    <w:color w:val="000000"/>
                    <w:sz w:val="20"/>
                    <w:szCs w:val="20"/>
                  </w:rPr>
                </w:rPrChange>
              </w:rPr>
            </w:pPr>
            <w:ins w:id="2994" w:author="Hari Laksono" w:date="2018-05-15T15:57:00Z">
              <w:r w:rsidRPr="0000362C">
                <w:rPr>
                  <w:rFonts w:ascii="Arial Narrow" w:eastAsia="Times New Roman" w:hAnsi="Arial Narrow" w:cs="Calibri"/>
                  <w:color w:val="000000"/>
                  <w:sz w:val="16"/>
                  <w:szCs w:val="16"/>
                  <w:rPrChange w:id="2995" w:author="Hari Laksono" w:date="2018-05-15T15:58:00Z">
                    <w:rPr>
                      <w:rFonts w:ascii="Arial Narrow" w:eastAsia="Times New Roman" w:hAnsi="Arial Narrow" w:cs="Calibri"/>
                      <w:color w:val="000000"/>
                      <w:sz w:val="20"/>
                      <w:szCs w:val="20"/>
                    </w:rPr>
                  </w:rPrChange>
                </w:rPr>
                <w:t>94</w:t>
              </w:r>
            </w:ins>
          </w:p>
        </w:tc>
        <w:tc>
          <w:tcPr>
            <w:tcW w:w="3241" w:type="dxa"/>
            <w:tcBorders>
              <w:top w:val="nil"/>
              <w:left w:val="nil"/>
              <w:bottom w:val="single" w:sz="8" w:space="0" w:color="auto"/>
              <w:right w:val="single" w:sz="8" w:space="0" w:color="auto"/>
            </w:tcBorders>
            <w:shd w:val="clear" w:color="auto" w:fill="auto"/>
            <w:vAlign w:val="center"/>
            <w:hideMark/>
            <w:tcPrChange w:id="29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5A048D88" w14:textId="77777777" w:rsidR="0000362C" w:rsidRPr="0000362C" w:rsidRDefault="0000362C" w:rsidP="0000362C">
            <w:pPr>
              <w:spacing w:after="0" w:line="240" w:lineRule="auto"/>
              <w:rPr>
                <w:ins w:id="2997" w:author="Hari Laksono" w:date="2018-05-15T15:57:00Z"/>
                <w:rFonts w:ascii="Arial Narrow" w:eastAsia="Times New Roman" w:hAnsi="Arial Narrow" w:cs="Calibri"/>
                <w:color w:val="000000"/>
                <w:sz w:val="16"/>
                <w:szCs w:val="16"/>
                <w:rPrChange w:id="2998" w:author="Hari Laksono" w:date="2018-05-15T15:58:00Z">
                  <w:rPr>
                    <w:ins w:id="2999" w:author="Hari Laksono" w:date="2018-05-15T15:57:00Z"/>
                    <w:rFonts w:ascii="Arial Narrow" w:eastAsia="Times New Roman" w:hAnsi="Arial Narrow" w:cs="Calibri"/>
                    <w:color w:val="000000"/>
                    <w:sz w:val="20"/>
                    <w:szCs w:val="20"/>
                  </w:rPr>
                </w:rPrChange>
              </w:rPr>
            </w:pPr>
            <w:ins w:id="3000" w:author="Hari Laksono" w:date="2018-05-15T15:57:00Z">
              <w:r w:rsidRPr="0000362C">
                <w:rPr>
                  <w:rFonts w:ascii="Arial Narrow" w:eastAsia="Times New Roman" w:hAnsi="Arial Narrow" w:cs="Calibri"/>
                  <w:color w:val="000000"/>
                  <w:sz w:val="16"/>
                  <w:szCs w:val="16"/>
                  <w:rPrChange w:id="3001" w:author="Hari Laksono" w:date="2018-05-15T15:58:00Z">
                    <w:rPr>
                      <w:rFonts w:ascii="Arial Narrow" w:eastAsia="Times New Roman" w:hAnsi="Arial Narrow" w:cs="Calibri"/>
                      <w:color w:val="000000"/>
                      <w:sz w:val="20"/>
                      <w:szCs w:val="20"/>
                    </w:rPr>
                  </w:rPrChange>
                </w:rPr>
                <w:t>Unit Pelaksana Teknis DinasPelayanan Pajak Daerah Kecamatan Banjarsari</w:t>
              </w:r>
            </w:ins>
          </w:p>
        </w:tc>
        <w:tc>
          <w:tcPr>
            <w:tcW w:w="3260" w:type="dxa"/>
            <w:tcBorders>
              <w:top w:val="nil"/>
              <w:left w:val="nil"/>
              <w:bottom w:val="single" w:sz="8" w:space="0" w:color="auto"/>
              <w:right w:val="single" w:sz="8" w:space="0" w:color="auto"/>
            </w:tcBorders>
            <w:shd w:val="clear" w:color="auto" w:fill="auto"/>
            <w:vAlign w:val="center"/>
            <w:hideMark/>
            <w:tcPrChange w:id="30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BB68B65" w14:textId="77777777" w:rsidR="0000362C" w:rsidRPr="0000362C" w:rsidRDefault="0000362C" w:rsidP="0000362C">
            <w:pPr>
              <w:spacing w:after="0" w:line="240" w:lineRule="auto"/>
              <w:rPr>
                <w:ins w:id="3003" w:author="Hari Laksono" w:date="2018-05-15T15:57:00Z"/>
                <w:rFonts w:ascii="Arial Narrow" w:eastAsia="Times New Roman" w:hAnsi="Arial Narrow" w:cs="Calibri"/>
                <w:color w:val="000000"/>
                <w:sz w:val="16"/>
                <w:szCs w:val="16"/>
                <w:rPrChange w:id="3004" w:author="Hari Laksono" w:date="2018-05-15T15:58:00Z">
                  <w:rPr>
                    <w:ins w:id="3005" w:author="Hari Laksono" w:date="2018-05-15T15:57:00Z"/>
                    <w:rFonts w:ascii="Arial Narrow" w:eastAsia="Times New Roman" w:hAnsi="Arial Narrow" w:cs="Calibri"/>
                    <w:color w:val="000000"/>
                    <w:sz w:val="20"/>
                    <w:szCs w:val="20"/>
                  </w:rPr>
                </w:rPrChange>
              </w:rPr>
            </w:pPr>
            <w:ins w:id="3006" w:author="Hari Laksono" w:date="2018-05-15T15:57:00Z">
              <w:r w:rsidRPr="0000362C">
                <w:rPr>
                  <w:rFonts w:ascii="Arial Narrow" w:eastAsia="Times New Roman" w:hAnsi="Arial Narrow" w:cs="Calibri"/>
                  <w:color w:val="000000"/>
                  <w:sz w:val="16"/>
                  <w:szCs w:val="16"/>
                  <w:rPrChange w:id="3007" w:author="Hari Laksono" w:date="2018-05-15T15:58:00Z">
                    <w:rPr>
                      <w:rFonts w:ascii="Arial Narrow" w:eastAsia="Times New Roman" w:hAnsi="Arial Narrow" w:cs="Calibri"/>
                      <w:color w:val="000000"/>
                      <w:sz w:val="20"/>
                      <w:szCs w:val="20"/>
                    </w:rPr>
                  </w:rPrChange>
                </w:rPr>
                <w:t>Unit Pelaksana Teknis Pelayanan Pajak Daerah Kecamatan Banjarsari</w:t>
              </w:r>
            </w:ins>
          </w:p>
        </w:tc>
      </w:tr>
      <w:tr w:rsidR="0000362C" w:rsidRPr="0000362C" w14:paraId="4B30E99F" w14:textId="77777777" w:rsidTr="0000362C">
        <w:trPr>
          <w:trHeight w:val="20"/>
          <w:jc w:val="center"/>
          <w:ins w:id="3008" w:author="Hari Laksono" w:date="2018-05-15T15:57:00Z"/>
          <w:trPrChange w:id="30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0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3CE725A1" w14:textId="77777777" w:rsidR="0000362C" w:rsidRPr="0000362C" w:rsidRDefault="0000362C" w:rsidP="0000362C">
            <w:pPr>
              <w:spacing w:after="0" w:line="240" w:lineRule="auto"/>
              <w:jc w:val="center"/>
              <w:rPr>
                <w:ins w:id="3011" w:author="Hari Laksono" w:date="2018-05-15T15:57:00Z"/>
                <w:rFonts w:ascii="Arial Narrow" w:eastAsia="Times New Roman" w:hAnsi="Arial Narrow" w:cs="Calibri"/>
                <w:color w:val="000000"/>
                <w:sz w:val="16"/>
                <w:szCs w:val="16"/>
                <w:rPrChange w:id="3012" w:author="Hari Laksono" w:date="2018-05-15T15:58:00Z">
                  <w:rPr>
                    <w:ins w:id="3013" w:author="Hari Laksono" w:date="2018-05-15T15:57:00Z"/>
                    <w:rFonts w:ascii="Arial Narrow" w:eastAsia="Times New Roman" w:hAnsi="Arial Narrow" w:cs="Calibri"/>
                    <w:color w:val="000000"/>
                    <w:sz w:val="20"/>
                    <w:szCs w:val="20"/>
                  </w:rPr>
                </w:rPrChange>
              </w:rPr>
            </w:pPr>
            <w:ins w:id="3014" w:author="Hari Laksono" w:date="2018-05-15T15:57:00Z">
              <w:r w:rsidRPr="0000362C">
                <w:rPr>
                  <w:rFonts w:ascii="Arial Narrow" w:eastAsia="Times New Roman" w:hAnsi="Arial Narrow" w:cs="Calibri"/>
                  <w:color w:val="000000"/>
                  <w:sz w:val="16"/>
                  <w:szCs w:val="16"/>
                  <w:rPrChange w:id="3015" w:author="Hari Laksono" w:date="2018-05-15T15:58:00Z">
                    <w:rPr>
                      <w:rFonts w:ascii="Arial Narrow" w:eastAsia="Times New Roman" w:hAnsi="Arial Narrow" w:cs="Calibri"/>
                      <w:color w:val="000000"/>
                      <w:sz w:val="20"/>
                      <w:szCs w:val="20"/>
                    </w:rPr>
                  </w:rPrChange>
                </w:rPr>
                <w:t>95</w:t>
              </w:r>
            </w:ins>
          </w:p>
        </w:tc>
        <w:tc>
          <w:tcPr>
            <w:tcW w:w="3241" w:type="dxa"/>
            <w:tcBorders>
              <w:top w:val="nil"/>
              <w:left w:val="nil"/>
              <w:bottom w:val="single" w:sz="8" w:space="0" w:color="auto"/>
              <w:right w:val="single" w:sz="8" w:space="0" w:color="auto"/>
            </w:tcBorders>
            <w:shd w:val="clear" w:color="auto" w:fill="auto"/>
            <w:vAlign w:val="center"/>
            <w:hideMark/>
            <w:tcPrChange w:id="30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0A9B675C" w14:textId="77777777" w:rsidR="0000362C" w:rsidRPr="0000362C" w:rsidRDefault="0000362C" w:rsidP="0000362C">
            <w:pPr>
              <w:spacing w:after="0" w:line="240" w:lineRule="auto"/>
              <w:rPr>
                <w:ins w:id="3017" w:author="Hari Laksono" w:date="2018-05-15T15:57:00Z"/>
                <w:rFonts w:ascii="Arial Narrow" w:eastAsia="Times New Roman" w:hAnsi="Arial Narrow" w:cs="Calibri"/>
                <w:color w:val="000000"/>
                <w:sz w:val="16"/>
                <w:szCs w:val="16"/>
                <w:rPrChange w:id="3018" w:author="Hari Laksono" w:date="2018-05-15T15:58:00Z">
                  <w:rPr>
                    <w:ins w:id="3019" w:author="Hari Laksono" w:date="2018-05-15T15:57:00Z"/>
                    <w:rFonts w:ascii="Arial Narrow" w:eastAsia="Times New Roman" w:hAnsi="Arial Narrow" w:cs="Calibri"/>
                    <w:color w:val="000000"/>
                    <w:sz w:val="20"/>
                    <w:szCs w:val="20"/>
                  </w:rPr>
                </w:rPrChange>
              </w:rPr>
            </w:pPr>
            <w:ins w:id="3020" w:author="Hari Laksono" w:date="2018-05-15T15:57:00Z">
              <w:r w:rsidRPr="0000362C">
                <w:rPr>
                  <w:rFonts w:ascii="Arial Narrow" w:eastAsia="Times New Roman" w:hAnsi="Arial Narrow" w:cs="Calibri"/>
                  <w:color w:val="000000"/>
                  <w:sz w:val="16"/>
                  <w:szCs w:val="16"/>
                  <w:rPrChange w:id="3021" w:author="Hari Laksono" w:date="2018-05-15T15:58:00Z">
                    <w:rPr>
                      <w:rFonts w:ascii="Arial Narrow" w:eastAsia="Times New Roman" w:hAnsi="Arial Narrow" w:cs="Calibri"/>
                      <w:color w:val="000000"/>
                      <w:sz w:val="20"/>
                      <w:szCs w:val="20"/>
                    </w:rPr>
                  </w:rPrChange>
                </w:rPr>
                <w:t>Unit Pelaksana Teknis Dinas Pelayanan Pajak Daerah Kecamatan Jebres</w:t>
              </w:r>
            </w:ins>
          </w:p>
        </w:tc>
        <w:tc>
          <w:tcPr>
            <w:tcW w:w="3260" w:type="dxa"/>
            <w:tcBorders>
              <w:top w:val="nil"/>
              <w:left w:val="nil"/>
              <w:bottom w:val="single" w:sz="8" w:space="0" w:color="auto"/>
              <w:right w:val="single" w:sz="8" w:space="0" w:color="auto"/>
            </w:tcBorders>
            <w:shd w:val="clear" w:color="auto" w:fill="auto"/>
            <w:vAlign w:val="center"/>
            <w:hideMark/>
            <w:tcPrChange w:id="30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06D8EE0C" w14:textId="77777777" w:rsidR="0000362C" w:rsidRPr="0000362C" w:rsidRDefault="0000362C" w:rsidP="0000362C">
            <w:pPr>
              <w:spacing w:after="0" w:line="240" w:lineRule="auto"/>
              <w:rPr>
                <w:ins w:id="3023" w:author="Hari Laksono" w:date="2018-05-15T15:57:00Z"/>
                <w:rFonts w:ascii="Arial Narrow" w:eastAsia="Times New Roman" w:hAnsi="Arial Narrow" w:cs="Calibri"/>
                <w:color w:val="000000"/>
                <w:sz w:val="16"/>
                <w:szCs w:val="16"/>
                <w:rPrChange w:id="3024" w:author="Hari Laksono" w:date="2018-05-15T15:58:00Z">
                  <w:rPr>
                    <w:ins w:id="3025" w:author="Hari Laksono" w:date="2018-05-15T15:57:00Z"/>
                    <w:rFonts w:ascii="Arial Narrow" w:eastAsia="Times New Roman" w:hAnsi="Arial Narrow" w:cs="Calibri"/>
                    <w:color w:val="000000"/>
                    <w:sz w:val="20"/>
                    <w:szCs w:val="20"/>
                  </w:rPr>
                </w:rPrChange>
              </w:rPr>
            </w:pPr>
            <w:ins w:id="3026" w:author="Hari Laksono" w:date="2018-05-15T15:57:00Z">
              <w:r w:rsidRPr="0000362C">
                <w:rPr>
                  <w:rFonts w:ascii="Arial Narrow" w:eastAsia="Times New Roman" w:hAnsi="Arial Narrow" w:cs="Calibri"/>
                  <w:color w:val="000000"/>
                  <w:sz w:val="16"/>
                  <w:szCs w:val="16"/>
                  <w:rPrChange w:id="3027" w:author="Hari Laksono" w:date="2018-05-15T15:58:00Z">
                    <w:rPr>
                      <w:rFonts w:ascii="Arial Narrow" w:eastAsia="Times New Roman" w:hAnsi="Arial Narrow" w:cs="Calibri"/>
                      <w:color w:val="000000"/>
                      <w:sz w:val="20"/>
                      <w:szCs w:val="20"/>
                    </w:rPr>
                  </w:rPrChange>
                </w:rPr>
                <w:t>Unit Pelaksana Teknis Pelayanan Pajak Daerah Kecamatan Jebres</w:t>
              </w:r>
            </w:ins>
          </w:p>
        </w:tc>
      </w:tr>
      <w:tr w:rsidR="0000362C" w:rsidRPr="0000362C" w14:paraId="338CFB43" w14:textId="77777777" w:rsidTr="0000362C">
        <w:trPr>
          <w:trHeight w:val="20"/>
          <w:jc w:val="center"/>
          <w:ins w:id="3028" w:author="Hari Laksono" w:date="2018-05-15T15:57:00Z"/>
          <w:trPrChange w:id="30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0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E7F597F" w14:textId="77777777" w:rsidR="0000362C" w:rsidRPr="0000362C" w:rsidRDefault="0000362C" w:rsidP="0000362C">
            <w:pPr>
              <w:spacing w:after="0" w:line="240" w:lineRule="auto"/>
              <w:jc w:val="center"/>
              <w:rPr>
                <w:ins w:id="3031" w:author="Hari Laksono" w:date="2018-05-15T15:57:00Z"/>
                <w:rFonts w:ascii="Arial Narrow" w:eastAsia="Times New Roman" w:hAnsi="Arial Narrow" w:cs="Calibri"/>
                <w:color w:val="000000"/>
                <w:sz w:val="16"/>
                <w:szCs w:val="16"/>
                <w:rPrChange w:id="3032" w:author="Hari Laksono" w:date="2018-05-15T15:58:00Z">
                  <w:rPr>
                    <w:ins w:id="3033" w:author="Hari Laksono" w:date="2018-05-15T15:57:00Z"/>
                    <w:rFonts w:ascii="Arial Narrow" w:eastAsia="Times New Roman" w:hAnsi="Arial Narrow" w:cs="Calibri"/>
                    <w:color w:val="000000"/>
                    <w:sz w:val="20"/>
                    <w:szCs w:val="20"/>
                  </w:rPr>
                </w:rPrChange>
              </w:rPr>
            </w:pPr>
            <w:ins w:id="3034" w:author="Hari Laksono" w:date="2018-05-15T15:57:00Z">
              <w:r w:rsidRPr="0000362C">
                <w:rPr>
                  <w:rFonts w:ascii="Arial Narrow" w:eastAsia="Times New Roman" w:hAnsi="Arial Narrow" w:cs="Calibri"/>
                  <w:color w:val="000000"/>
                  <w:sz w:val="16"/>
                  <w:szCs w:val="16"/>
                  <w:rPrChange w:id="3035" w:author="Hari Laksono" w:date="2018-05-15T15:58:00Z">
                    <w:rPr>
                      <w:rFonts w:ascii="Arial Narrow" w:eastAsia="Times New Roman" w:hAnsi="Arial Narrow" w:cs="Calibri"/>
                      <w:color w:val="000000"/>
                      <w:sz w:val="20"/>
                      <w:szCs w:val="20"/>
                    </w:rPr>
                  </w:rPrChange>
                </w:rPr>
                <w:t>96</w:t>
              </w:r>
            </w:ins>
          </w:p>
        </w:tc>
        <w:tc>
          <w:tcPr>
            <w:tcW w:w="3241" w:type="dxa"/>
            <w:tcBorders>
              <w:top w:val="nil"/>
              <w:left w:val="nil"/>
              <w:bottom w:val="single" w:sz="8" w:space="0" w:color="auto"/>
              <w:right w:val="single" w:sz="8" w:space="0" w:color="auto"/>
            </w:tcBorders>
            <w:shd w:val="clear" w:color="auto" w:fill="auto"/>
            <w:vAlign w:val="center"/>
            <w:hideMark/>
            <w:tcPrChange w:id="30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669923B8" w14:textId="77777777" w:rsidR="0000362C" w:rsidRPr="0000362C" w:rsidRDefault="0000362C" w:rsidP="0000362C">
            <w:pPr>
              <w:spacing w:after="0" w:line="240" w:lineRule="auto"/>
              <w:rPr>
                <w:ins w:id="3037" w:author="Hari Laksono" w:date="2018-05-15T15:57:00Z"/>
                <w:rFonts w:ascii="Arial Narrow" w:eastAsia="Times New Roman" w:hAnsi="Arial Narrow" w:cs="Calibri"/>
                <w:color w:val="000000"/>
                <w:sz w:val="16"/>
                <w:szCs w:val="16"/>
                <w:rPrChange w:id="3038" w:author="Hari Laksono" w:date="2018-05-15T15:58:00Z">
                  <w:rPr>
                    <w:ins w:id="3039" w:author="Hari Laksono" w:date="2018-05-15T15:57:00Z"/>
                    <w:rFonts w:ascii="Arial Narrow" w:eastAsia="Times New Roman" w:hAnsi="Arial Narrow" w:cs="Calibri"/>
                    <w:color w:val="000000"/>
                    <w:sz w:val="20"/>
                    <w:szCs w:val="20"/>
                  </w:rPr>
                </w:rPrChange>
              </w:rPr>
            </w:pPr>
            <w:ins w:id="3040" w:author="Hari Laksono" w:date="2018-05-15T15:57:00Z">
              <w:r w:rsidRPr="0000362C">
                <w:rPr>
                  <w:rFonts w:ascii="Arial Narrow" w:eastAsia="Times New Roman" w:hAnsi="Arial Narrow" w:cs="Calibri"/>
                  <w:color w:val="000000"/>
                  <w:sz w:val="16"/>
                  <w:szCs w:val="16"/>
                  <w:rPrChange w:id="3041" w:author="Hari Laksono" w:date="2018-05-15T15:58:00Z">
                    <w:rPr>
                      <w:rFonts w:ascii="Arial Narrow" w:eastAsia="Times New Roman" w:hAnsi="Arial Narrow" w:cs="Calibri"/>
                      <w:color w:val="000000"/>
                      <w:sz w:val="20"/>
                      <w:szCs w:val="20"/>
                    </w:rPr>
                  </w:rPrChange>
                </w:rPr>
                <w:t>Unit Pelaksana Teknis Dinas Pelayanan Pajak Daerah Kecamatan Pasar Kliwon</w:t>
              </w:r>
            </w:ins>
          </w:p>
        </w:tc>
        <w:tc>
          <w:tcPr>
            <w:tcW w:w="3260" w:type="dxa"/>
            <w:tcBorders>
              <w:top w:val="nil"/>
              <w:left w:val="nil"/>
              <w:bottom w:val="single" w:sz="8" w:space="0" w:color="auto"/>
              <w:right w:val="single" w:sz="8" w:space="0" w:color="auto"/>
            </w:tcBorders>
            <w:shd w:val="clear" w:color="auto" w:fill="auto"/>
            <w:vAlign w:val="center"/>
            <w:hideMark/>
            <w:tcPrChange w:id="30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1BFC27BB" w14:textId="77777777" w:rsidR="0000362C" w:rsidRPr="0000362C" w:rsidRDefault="0000362C" w:rsidP="0000362C">
            <w:pPr>
              <w:spacing w:after="0" w:line="240" w:lineRule="auto"/>
              <w:rPr>
                <w:ins w:id="3043" w:author="Hari Laksono" w:date="2018-05-15T15:57:00Z"/>
                <w:rFonts w:ascii="Arial Narrow" w:eastAsia="Times New Roman" w:hAnsi="Arial Narrow" w:cs="Calibri"/>
                <w:color w:val="000000"/>
                <w:sz w:val="16"/>
                <w:szCs w:val="16"/>
                <w:rPrChange w:id="3044" w:author="Hari Laksono" w:date="2018-05-15T15:58:00Z">
                  <w:rPr>
                    <w:ins w:id="3045" w:author="Hari Laksono" w:date="2018-05-15T15:57:00Z"/>
                    <w:rFonts w:ascii="Arial Narrow" w:eastAsia="Times New Roman" w:hAnsi="Arial Narrow" w:cs="Calibri"/>
                    <w:color w:val="000000"/>
                    <w:sz w:val="20"/>
                    <w:szCs w:val="20"/>
                  </w:rPr>
                </w:rPrChange>
              </w:rPr>
            </w:pPr>
            <w:ins w:id="3046" w:author="Hari Laksono" w:date="2018-05-15T15:57:00Z">
              <w:r w:rsidRPr="0000362C">
                <w:rPr>
                  <w:rFonts w:ascii="Arial Narrow" w:eastAsia="Times New Roman" w:hAnsi="Arial Narrow" w:cs="Calibri"/>
                  <w:color w:val="000000"/>
                  <w:sz w:val="16"/>
                  <w:szCs w:val="16"/>
                  <w:rPrChange w:id="3047" w:author="Hari Laksono" w:date="2018-05-15T15:58:00Z">
                    <w:rPr>
                      <w:rFonts w:ascii="Arial Narrow" w:eastAsia="Times New Roman" w:hAnsi="Arial Narrow" w:cs="Calibri"/>
                      <w:color w:val="000000"/>
                      <w:sz w:val="20"/>
                      <w:szCs w:val="20"/>
                    </w:rPr>
                  </w:rPrChange>
                </w:rPr>
                <w:t>Unit Pelaksana Teknis Pelayanan Pajak Daerah Kecamatan Pasar Kliwon</w:t>
              </w:r>
            </w:ins>
          </w:p>
        </w:tc>
      </w:tr>
      <w:tr w:rsidR="0000362C" w:rsidRPr="0000362C" w14:paraId="65819EF6" w14:textId="77777777" w:rsidTr="0000362C">
        <w:trPr>
          <w:trHeight w:val="20"/>
          <w:jc w:val="center"/>
          <w:ins w:id="3048" w:author="Hari Laksono" w:date="2018-05-15T15:57:00Z"/>
          <w:trPrChange w:id="30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0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2901A5F" w14:textId="77777777" w:rsidR="0000362C" w:rsidRPr="0000362C" w:rsidRDefault="0000362C" w:rsidP="0000362C">
            <w:pPr>
              <w:spacing w:after="0" w:line="240" w:lineRule="auto"/>
              <w:jc w:val="center"/>
              <w:rPr>
                <w:ins w:id="3051" w:author="Hari Laksono" w:date="2018-05-15T15:57:00Z"/>
                <w:rFonts w:ascii="Arial Narrow" w:eastAsia="Times New Roman" w:hAnsi="Arial Narrow" w:cs="Calibri"/>
                <w:color w:val="000000"/>
                <w:sz w:val="16"/>
                <w:szCs w:val="16"/>
                <w:rPrChange w:id="3052" w:author="Hari Laksono" w:date="2018-05-15T15:58:00Z">
                  <w:rPr>
                    <w:ins w:id="3053" w:author="Hari Laksono" w:date="2018-05-15T15:57:00Z"/>
                    <w:rFonts w:ascii="Arial Narrow" w:eastAsia="Times New Roman" w:hAnsi="Arial Narrow" w:cs="Calibri"/>
                    <w:color w:val="000000"/>
                    <w:sz w:val="20"/>
                    <w:szCs w:val="20"/>
                  </w:rPr>
                </w:rPrChange>
              </w:rPr>
            </w:pPr>
            <w:ins w:id="3054" w:author="Hari Laksono" w:date="2018-05-15T15:57:00Z">
              <w:r w:rsidRPr="0000362C">
                <w:rPr>
                  <w:rFonts w:ascii="Arial Narrow" w:eastAsia="Times New Roman" w:hAnsi="Arial Narrow" w:cs="Calibri"/>
                  <w:color w:val="000000"/>
                  <w:sz w:val="16"/>
                  <w:szCs w:val="16"/>
                  <w:rPrChange w:id="3055" w:author="Hari Laksono" w:date="2018-05-15T15:58:00Z">
                    <w:rPr>
                      <w:rFonts w:ascii="Arial Narrow" w:eastAsia="Times New Roman" w:hAnsi="Arial Narrow" w:cs="Calibri"/>
                      <w:color w:val="000000"/>
                      <w:sz w:val="20"/>
                      <w:szCs w:val="20"/>
                    </w:rPr>
                  </w:rPrChange>
                </w:rPr>
                <w:lastRenderedPageBreak/>
                <w:t>97</w:t>
              </w:r>
            </w:ins>
          </w:p>
        </w:tc>
        <w:tc>
          <w:tcPr>
            <w:tcW w:w="3241" w:type="dxa"/>
            <w:tcBorders>
              <w:top w:val="nil"/>
              <w:left w:val="nil"/>
              <w:bottom w:val="single" w:sz="8" w:space="0" w:color="auto"/>
              <w:right w:val="single" w:sz="8" w:space="0" w:color="auto"/>
            </w:tcBorders>
            <w:shd w:val="clear" w:color="auto" w:fill="auto"/>
            <w:vAlign w:val="center"/>
            <w:hideMark/>
            <w:tcPrChange w:id="30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2D5090F8" w14:textId="77777777" w:rsidR="0000362C" w:rsidRPr="0000362C" w:rsidRDefault="0000362C" w:rsidP="0000362C">
            <w:pPr>
              <w:spacing w:after="0" w:line="240" w:lineRule="auto"/>
              <w:rPr>
                <w:ins w:id="3057" w:author="Hari Laksono" w:date="2018-05-15T15:57:00Z"/>
                <w:rFonts w:ascii="Arial Narrow" w:eastAsia="Times New Roman" w:hAnsi="Arial Narrow" w:cs="Calibri"/>
                <w:color w:val="000000"/>
                <w:sz w:val="16"/>
                <w:szCs w:val="16"/>
                <w:rPrChange w:id="3058" w:author="Hari Laksono" w:date="2018-05-15T15:58:00Z">
                  <w:rPr>
                    <w:ins w:id="3059" w:author="Hari Laksono" w:date="2018-05-15T15:57:00Z"/>
                    <w:rFonts w:ascii="Arial Narrow" w:eastAsia="Times New Roman" w:hAnsi="Arial Narrow" w:cs="Calibri"/>
                    <w:color w:val="000000"/>
                    <w:sz w:val="20"/>
                    <w:szCs w:val="20"/>
                  </w:rPr>
                </w:rPrChange>
              </w:rPr>
            </w:pPr>
            <w:ins w:id="3060" w:author="Hari Laksono" w:date="2018-05-15T15:57:00Z">
              <w:r w:rsidRPr="0000362C">
                <w:rPr>
                  <w:rFonts w:ascii="Arial Narrow" w:eastAsia="Times New Roman" w:hAnsi="Arial Narrow" w:cs="Calibri"/>
                  <w:color w:val="000000"/>
                  <w:sz w:val="16"/>
                  <w:szCs w:val="16"/>
                  <w:rPrChange w:id="3061" w:author="Hari Laksono" w:date="2018-05-15T15:58:00Z">
                    <w:rPr>
                      <w:rFonts w:ascii="Arial Narrow" w:eastAsia="Times New Roman" w:hAnsi="Arial Narrow" w:cs="Calibri"/>
                      <w:color w:val="000000"/>
                      <w:sz w:val="20"/>
                      <w:szCs w:val="20"/>
                    </w:rPr>
                  </w:rPrChange>
                </w:rPr>
                <w:t>Unit Pelaksana Teknis Dinas  Pelayanan Pajak Daerah Kecamatan Serengan</w:t>
              </w:r>
            </w:ins>
          </w:p>
        </w:tc>
        <w:tc>
          <w:tcPr>
            <w:tcW w:w="3260" w:type="dxa"/>
            <w:tcBorders>
              <w:top w:val="nil"/>
              <w:left w:val="nil"/>
              <w:bottom w:val="single" w:sz="8" w:space="0" w:color="auto"/>
              <w:right w:val="single" w:sz="8" w:space="0" w:color="auto"/>
            </w:tcBorders>
            <w:shd w:val="clear" w:color="auto" w:fill="auto"/>
            <w:vAlign w:val="center"/>
            <w:hideMark/>
            <w:tcPrChange w:id="30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06D64780" w14:textId="77777777" w:rsidR="0000362C" w:rsidRPr="0000362C" w:rsidRDefault="0000362C" w:rsidP="0000362C">
            <w:pPr>
              <w:spacing w:after="0" w:line="240" w:lineRule="auto"/>
              <w:rPr>
                <w:ins w:id="3063" w:author="Hari Laksono" w:date="2018-05-15T15:57:00Z"/>
                <w:rFonts w:ascii="Arial Narrow" w:eastAsia="Times New Roman" w:hAnsi="Arial Narrow" w:cs="Calibri"/>
                <w:color w:val="000000"/>
                <w:sz w:val="16"/>
                <w:szCs w:val="16"/>
                <w:rPrChange w:id="3064" w:author="Hari Laksono" w:date="2018-05-15T15:58:00Z">
                  <w:rPr>
                    <w:ins w:id="3065" w:author="Hari Laksono" w:date="2018-05-15T15:57:00Z"/>
                    <w:rFonts w:ascii="Arial Narrow" w:eastAsia="Times New Roman" w:hAnsi="Arial Narrow" w:cs="Calibri"/>
                    <w:color w:val="000000"/>
                    <w:sz w:val="20"/>
                    <w:szCs w:val="20"/>
                  </w:rPr>
                </w:rPrChange>
              </w:rPr>
            </w:pPr>
            <w:ins w:id="3066" w:author="Hari Laksono" w:date="2018-05-15T15:57:00Z">
              <w:r w:rsidRPr="0000362C">
                <w:rPr>
                  <w:rFonts w:ascii="Arial Narrow" w:eastAsia="Times New Roman" w:hAnsi="Arial Narrow" w:cs="Calibri"/>
                  <w:color w:val="000000"/>
                  <w:sz w:val="16"/>
                  <w:szCs w:val="16"/>
                  <w:rPrChange w:id="3067" w:author="Hari Laksono" w:date="2018-05-15T15:58:00Z">
                    <w:rPr>
                      <w:rFonts w:ascii="Arial Narrow" w:eastAsia="Times New Roman" w:hAnsi="Arial Narrow" w:cs="Calibri"/>
                      <w:color w:val="000000"/>
                      <w:sz w:val="20"/>
                      <w:szCs w:val="20"/>
                    </w:rPr>
                  </w:rPrChange>
                </w:rPr>
                <w:t>Unit Pelaksana Teknis Pelayanan Pajak Daerah Kecamatan Serengan</w:t>
              </w:r>
            </w:ins>
          </w:p>
        </w:tc>
      </w:tr>
      <w:tr w:rsidR="0000362C" w:rsidRPr="0000362C" w14:paraId="608DCACC" w14:textId="77777777" w:rsidTr="0000362C">
        <w:trPr>
          <w:trHeight w:val="20"/>
          <w:jc w:val="center"/>
          <w:ins w:id="3068" w:author="Hari Laksono" w:date="2018-05-15T15:57:00Z"/>
          <w:trPrChange w:id="30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0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38BC3CAD" w14:textId="77777777" w:rsidR="0000362C" w:rsidRPr="0000362C" w:rsidRDefault="0000362C" w:rsidP="0000362C">
            <w:pPr>
              <w:spacing w:after="0" w:line="240" w:lineRule="auto"/>
              <w:jc w:val="center"/>
              <w:rPr>
                <w:ins w:id="3071" w:author="Hari Laksono" w:date="2018-05-15T15:57:00Z"/>
                <w:rFonts w:ascii="Arial Narrow" w:eastAsia="Times New Roman" w:hAnsi="Arial Narrow" w:cs="Calibri"/>
                <w:color w:val="000000"/>
                <w:sz w:val="16"/>
                <w:szCs w:val="16"/>
                <w:rPrChange w:id="3072" w:author="Hari Laksono" w:date="2018-05-15T15:58:00Z">
                  <w:rPr>
                    <w:ins w:id="3073" w:author="Hari Laksono" w:date="2018-05-15T15:57:00Z"/>
                    <w:rFonts w:ascii="Arial Narrow" w:eastAsia="Times New Roman" w:hAnsi="Arial Narrow" w:cs="Calibri"/>
                    <w:color w:val="000000"/>
                    <w:sz w:val="20"/>
                    <w:szCs w:val="20"/>
                  </w:rPr>
                </w:rPrChange>
              </w:rPr>
            </w:pPr>
            <w:ins w:id="3074" w:author="Hari Laksono" w:date="2018-05-15T15:57:00Z">
              <w:r w:rsidRPr="0000362C">
                <w:rPr>
                  <w:rFonts w:ascii="Arial Narrow" w:eastAsia="Times New Roman" w:hAnsi="Arial Narrow" w:cs="Calibri"/>
                  <w:color w:val="000000"/>
                  <w:sz w:val="16"/>
                  <w:szCs w:val="16"/>
                  <w:rPrChange w:id="3075" w:author="Hari Laksono" w:date="2018-05-15T15:58:00Z">
                    <w:rPr>
                      <w:rFonts w:ascii="Arial Narrow" w:eastAsia="Times New Roman" w:hAnsi="Arial Narrow" w:cs="Calibri"/>
                      <w:color w:val="000000"/>
                      <w:sz w:val="20"/>
                      <w:szCs w:val="20"/>
                    </w:rPr>
                  </w:rPrChange>
                </w:rPr>
                <w:t>98</w:t>
              </w:r>
            </w:ins>
          </w:p>
        </w:tc>
        <w:tc>
          <w:tcPr>
            <w:tcW w:w="3241" w:type="dxa"/>
            <w:tcBorders>
              <w:top w:val="nil"/>
              <w:left w:val="nil"/>
              <w:bottom w:val="single" w:sz="8" w:space="0" w:color="auto"/>
              <w:right w:val="single" w:sz="8" w:space="0" w:color="auto"/>
            </w:tcBorders>
            <w:shd w:val="clear" w:color="auto" w:fill="auto"/>
            <w:vAlign w:val="center"/>
            <w:hideMark/>
            <w:tcPrChange w:id="30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2870959C" w14:textId="77777777" w:rsidR="0000362C" w:rsidRPr="0000362C" w:rsidRDefault="0000362C" w:rsidP="0000362C">
            <w:pPr>
              <w:spacing w:after="0" w:line="240" w:lineRule="auto"/>
              <w:rPr>
                <w:ins w:id="3077" w:author="Hari Laksono" w:date="2018-05-15T15:57:00Z"/>
                <w:rFonts w:ascii="Arial Narrow" w:eastAsia="Times New Roman" w:hAnsi="Arial Narrow" w:cs="Calibri"/>
                <w:color w:val="000000"/>
                <w:sz w:val="16"/>
                <w:szCs w:val="16"/>
                <w:rPrChange w:id="3078" w:author="Hari Laksono" w:date="2018-05-15T15:58:00Z">
                  <w:rPr>
                    <w:ins w:id="3079" w:author="Hari Laksono" w:date="2018-05-15T15:57:00Z"/>
                    <w:rFonts w:ascii="Arial Narrow" w:eastAsia="Times New Roman" w:hAnsi="Arial Narrow" w:cs="Calibri"/>
                    <w:color w:val="000000"/>
                    <w:sz w:val="20"/>
                    <w:szCs w:val="20"/>
                  </w:rPr>
                </w:rPrChange>
              </w:rPr>
            </w:pPr>
            <w:ins w:id="3080" w:author="Hari Laksono" w:date="2018-05-15T15:57:00Z">
              <w:r w:rsidRPr="0000362C">
                <w:rPr>
                  <w:rFonts w:ascii="Arial Narrow" w:eastAsia="Times New Roman" w:hAnsi="Arial Narrow" w:cs="Calibri"/>
                  <w:color w:val="000000"/>
                  <w:sz w:val="16"/>
                  <w:szCs w:val="16"/>
                  <w:rPrChange w:id="3081" w:author="Hari Laksono" w:date="2018-05-15T15:58:00Z">
                    <w:rPr>
                      <w:rFonts w:ascii="Arial Narrow" w:eastAsia="Times New Roman" w:hAnsi="Arial Narrow" w:cs="Calibri"/>
                      <w:color w:val="000000"/>
                      <w:sz w:val="20"/>
                      <w:szCs w:val="20"/>
                    </w:rPr>
                  </w:rPrChange>
                </w:rPr>
                <w:t>Unit Pelaksana Teknis Dinas Pelayanan Terpadu Perempuan dan Anak Surakarta</w:t>
              </w:r>
            </w:ins>
          </w:p>
        </w:tc>
        <w:tc>
          <w:tcPr>
            <w:tcW w:w="3260" w:type="dxa"/>
            <w:tcBorders>
              <w:top w:val="nil"/>
              <w:left w:val="nil"/>
              <w:bottom w:val="single" w:sz="8" w:space="0" w:color="auto"/>
              <w:right w:val="single" w:sz="8" w:space="0" w:color="auto"/>
            </w:tcBorders>
            <w:shd w:val="clear" w:color="auto" w:fill="auto"/>
            <w:vAlign w:val="center"/>
            <w:hideMark/>
            <w:tcPrChange w:id="30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02285692" w14:textId="77777777" w:rsidR="0000362C" w:rsidRPr="0000362C" w:rsidRDefault="0000362C" w:rsidP="0000362C">
            <w:pPr>
              <w:spacing w:after="0" w:line="240" w:lineRule="auto"/>
              <w:rPr>
                <w:ins w:id="3083" w:author="Hari Laksono" w:date="2018-05-15T15:57:00Z"/>
                <w:rFonts w:ascii="Arial Narrow" w:eastAsia="Times New Roman" w:hAnsi="Arial Narrow" w:cs="Calibri"/>
                <w:color w:val="000000"/>
                <w:sz w:val="16"/>
                <w:szCs w:val="16"/>
                <w:rPrChange w:id="3084" w:author="Hari Laksono" w:date="2018-05-15T15:58:00Z">
                  <w:rPr>
                    <w:ins w:id="3085" w:author="Hari Laksono" w:date="2018-05-15T15:57:00Z"/>
                    <w:rFonts w:ascii="Arial Narrow" w:eastAsia="Times New Roman" w:hAnsi="Arial Narrow" w:cs="Calibri"/>
                    <w:color w:val="000000"/>
                    <w:sz w:val="20"/>
                    <w:szCs w:val="20"/>
                  </w:rPr>
                </w:rPrChange>
              </w:rPr>
            </w:pPr>
            <w:ins w:id="3086" w:author="Hari Laksono" w:date="2018-05-15T15:57:00Z">
              <w:r w:rsidRPr="0000362C">
                <w:rPr>
                  <w:rFonts w:ascii="Arial Narrow" w:eastAsia="Times New Roman" w:hAnsi="Arial Narrow" w:cs="Calibri"/>
                  <w:color w:val="000000"/>
                  <w:sz w:val="16"/>
                  <w:szCs w:val="16"/>
                  <w:rPrChange w:id="3087" w:author="Hari Laksono" w:date="2018-05-15T15:58:00Z">
                    <w:rPr>
                      <w:rFonts w:ascii="Arial Narrow" w:eastAsia="Times New Roman" w:hAnsi="Arial Narrow" w:cs="Calibri"/>
                      <w:color w:val="000000"/>
                      <w:sz w:val="20"/>
                      <w:szCs w:val="20"/>
                    </w:rPr>
                  </w:rPrChange>
                </w:rPr>
                <w:t>Unit Pelaksana Teknis Pelayanan Terpadu Perempuan dan Anak Surakarta</w:t>
              </w:r>
            </w:ins>
          </w:p>
        </w:tc>
      </w:tr>
      <w:tr w:rsidR="0000362C" w:rsidRPr="0000362C" w14:paraId="0A0A9DE5" w14:textId="77777777" w:rsidTr="0000362C">
        <w:trPr>
          <w:trHeight w:val="20"/>
          <w:jc w:val="center"/>
          <w:ins w:id="3088" w:author="Hari Laksono" w:date="2018-05-15T15:57:00Z"/>
          <w:trPrChange w:id="30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0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3AA9D0F3" w14:textId="77777777" w:rsidR="0000362C" w:rsidRPr="0000362C" w:rsidRDefault="0000362C" w:rsidP="0000362C">
            <w:pPr>
              <w:spacing w:after="0" w:line="240" w:lineRule="auto"/>
              <w:jc w:val="center"/>
              <w:rPr>
                <w:ins w:id="3091" w:author="Hari Laksono" w:date="2018-05-15T15:57:00Z"/>
                <w:rFonts w:ascii="Arial Narrow" w:eastAsia="Times New Roman" w:hAnsi="Arial Narrow" w:cs="Calibri"/>
                <w:color w:val="000000"/>
                <w:sz w:val="16"/>
                <w:szCs w:val="16"/>
                <w:rPrChange w:id="3092" w:author="Hari Laksono" w:date="2018-05-15T15:58:00Z">
                  <w:rPr>
                    <w:ins w:id="3093" w:author="Hari Laksono" w:date="2018-05-15T15:57:00Z"/>
                    <w:rFonts w:ascii="Arial Narrow" w:eastAsia="Times New Roman" w:hAnsi="Arial Narrow" w:cs="Calibri"/>
                    <w:color w:val="000000"/>
                    <w:sz w:val="20"/>
                    <w:szCs w:val="20"/>
                  </w:rPr>
                </w:rPrChange>
              </w:rPr>
            </w:pPr>
            <w:ins w:id="3094" w:author="Hari Laksono" w:date="2018-05-15T15:57:00Z">
              <w:r w:rsidRPr="0000362C">
                <w:rPr>
                  <w:rFonts w:ascii="Arial Narrow" w:eastAsia="Times New Roman" w:hAnsi="Arial Narrow" w:cs="Calibri"/>
                  <w:color w:val="000000"/>
                  <w:sz w:val="16"/>
                  <w:szCs w:val="16"/>
                  <w:rPrChange w:id="3095" w:author="Hari Laksono" w:date="2018-05-15T15:58:00Z">
                    <w:rPr>
                      <w:rFonts w:ascii="Arial Narrow" w:eastAsia="Times New Roman" w:hAnsi="Arial Narrow" w:cs="Calibri"/>
                      <w:color w:val="000000"/>
                      <w:sz w:val="20"/>
                      <w:szCs w:val="20"/>
                    </w:rPr>
                  </w:rPrChange>
                </w:rPr>
                <w:t>99</w:t>
              </w:r>
            </w:ins>
          </w:p>
        </w:tc>
        <w:tc>
          <w:tcPr>
            <w:tcW w:w="3241" w:type="dxa"/>
            <w:tcBorders>
              <w:top w:val="nil"/>
              <w:left w:val="nil"/>
              <w:bottom w:val="single" w:sz="8" w:space="0" w:color="auto"/>
              <w:right w:val="single" w:sz="8" w:space="0" w:color="auto"/>
            </w:tcBorders>
            <w:shd w:val="clear" w:color="auto" w:fill="auto"/>
            <w:vAlign w:val="center"/>
            <w:hideMark/>
            <w:tcPrChange w:id="30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1FC1C6C8" w14:textId="77777777" w:rsidR="0000362C" w:rsidRPr="0000362C" w:rsidRDefault="0000362C" w:rsidP="0000362C">
            <w:pPr>
              <w:spacing w:after="0" w:line="240" w:lineRule="auto"/>
              <w:rPr>
                <w:ins w:id="3097" w:author="Hari Laksono" w:date="2018-05-15T15:57:00Z"/>
                <w:rFonts w:ascii="Arial Narrow" w:eastAsia="Times New Roman" w:hAnsi="Arial Narrow" w:cs="Calibri"/>
                <w:color w:val="000000"/>
                <w:sz w:val="16"/>
                <w:szCs w:val="16"/>
                <w:rPrChange w:id="3098" w:author="Hari Laksono" w:date="2018-05-15T15:58:00Z">
                  <w:rPr>
                    <w:ins w:id="3099" w:author="Hari Laksono" w:date="2018-05-15T15:57:00Z"/>
                    <w:rFonts w:ascii="Arial Narrow" w:eastAsia="Times New Roman" w:hAnsi="Arial Narrow" w:cs="Calibri"/>
                    <w:color w:val="000000"/>
                    <w:sz w:val="20"/>
                    <w:szCs w:val="20"/>
                  </w:rPr>
                </w:rPrChange>
              </w:rPr>
            </w:pPr>
            <w:ins w:id="3100" w:author="Hari Laksono" w:date="2018-05-15T15:57:00Z">
              <w:r w:rsidRPr="0000362C">
                <w:rPr>
                  <w:rFonts w:ascii="Arial Narrow" w:eastAsia="Times New Roman" w:hAnsi="Arial Narrow" w:cs="Calibri"/>
                  <w:color w:val="000000"/>
                  <w:sz w:val="16"/>
                  <w:szCs w:val="16"/>
                  <w:rPrChange w:id="3101" w:author="Hari Laksono" w:date="2018-05-15T15:58:00Z">
                    <w:rPr>
                      <w:rFonts w:ascii="Arial Narrow" w:eastAsia="Times New Roman" w:hAnsi="Arial Narrow" w:cs="Calibri"/>
                      <w:color w:val="000000"/>
                      <w:sz w:val="20"/>
                      <w:szCs w:val="20"/>
                    </w:rPr>
                  </w:rPrChange>
                </w:rPr>
                <w:t>Unit Pelaksana Teknis Dinas  Pendidikan Kecamatan Banjarsari</w:t>
              </w:r>
            </w:ins>
          </w:p>
        </w:tc>
        <w:tc>
          <w:tcPr>
            <w:tcW w:w="3260" w:type="dxa"/>
            <w:tcBorders>
              <w:top w:val="nil"/>
              <w:left w:val="nil"/>
              <w:bottom w:val="single" w:sz="8" w:space="0" w:color="auto"/>
              <w:right w:val="single" w:sz="8" w:space="0" w:color="auto"/>
            </w:tcBorders>
            <w:shd w:val="clear" w:color="auto" w:fill="auto"/>
            <w:vAlign w:val="center"/>
            <w:hideMark/>
            <w:tcPrChange w:id="31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7F3AB97" w14:textId="77777777" w:rsidR="0000362C" w:rsidRPr="0000362C" w:rsidRDefault="0000362C" w:rsidP="0000362C">
            <w:pPr>
              <w:spacing w:after="0" w:line="240" w:lineRule="auto"/>
              <w:rPr>
                <w:ins w:id="3103" w:author="Hari Laksono" w:date="2018-05-15T15:57:00Z"/>
                <w:rFonts w:ascii="Arial Narrow" w:eastAsia="Times New Roman" w:hAnsi="Arial Narrow" w:cs="Calibri"/>
                <w:color w:val="000000"/>
                <w:sz w:val="16"/>
                <w:szCs w:val="16"/>
                <w:rPrChange w:id="3104" w:author="Hari Laksono" w:date="2018-05-15T15:58:00Z">
                  <w:rPr>
                    <w:ins w:id="3105" w:author="Hari Laksono" w:date="2018-05-15T15:57:00Z"/>
                    <w:rFonts w:ascii="Arial Narrow" w:eastAsia="Times New Roman" w:hAnsi="Arial Narrow" w:cs="Calibri"/>
                    <w:color w:val="000000"/>
                    <w:sz w:val="20"/>
                    <w:szCs w:val="20"/>
                  </w:rPr>
                </w:rPrChange>
              </w:rPr>
            </w:pPr>
            <w:ins w:id="3106" w:author="Hari Laksono" w:date="2018-05-15T15:57:00Z">
              <w:r w:rsidRPr="0000362C">
                <w:rPr>
                  <w:rFonts w:ascii="Arial Narrow" w:eastAsia="Times New Roman" w:hAnsi="Arial Narrow" w:cs="Calibri"/>
                  <w:color w:val="000000"/>
                  <w:sz w:val="16"/>
                  <w:szCs w:val="16"/>
                  <w:rPrChange w:id="3107" w:author="Hari Laksono" w:date="2018-05-15T15:58:00Z">
                    <w:rPr>
                      <w:rFonts w:ascii="Arial Narrow" w:eastAsia="Times New Roman" w:hAnsi="Arial Narrow" w:cs="Calibri"/>
                      <w:color w:val="000000"/>
                      <w:sz w:val="20"/>
                      <w:szCs w:val="20"/>
                    </w:rPr>
                  </w:rPrChange>
                </w:rPr>
                <w:t>Unit Pelaksana Teknis Pendidikan Kecamatan Banjarsari</w:t>
              </w:r>
            </w:ins>
          </w:p>
        </w:tc>
      </w:tr>
      <w:tr w:rsidR="0000362C" w:rsidRPr="0000362C" w14:paraId="494183AF" w14:textId="77777777" w:rsidTr="0000362C">
        <w:trPr>
          <w:trHeight w:val="20"/>
          <w:jc w:val="center"/>
          <w:ins w:id="3108" w:author="Hari Laksono" w:date="2018-05-15T15:57:00Z"/>
          <w:trPrChange w:id="31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1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4580C18" w14:textId="77777777" w:rsidR="0000362C" w:rsidRPr="0000362C" w:rsidRDefault="0000362C" w:rsidP="0000362C">
            <w:pPr>
              <w:spacing w:after="0" w:line="240" w:lineRule="auto"/>
              <w:jc w:val="center"/>
              <w:rPr>
                <w:ins w:id="3111" w:author="Hari Laksono" w:date="2018-05-15T15:57:00Z"/>
                <w:rFonts w:ascii="Arial Narrow" w:eastAsia="Times New Roman" w:hAnsi="Arial Narrow" w:cs="Calibri"/>
                <w:color w:val="000000"/>
                <w:sz w:val="16"/>
                <w:szCs w:val="16"/>
                <w:rPrChange w:id="3112" w:author="Hari Laksono" w:date="2018-05-15T15:58:00Z">
                  <w:rPr>
                    <w:ins w:id="3113" w:author="Hari Laksono" w:date="2018-05-15T15:57:00Z"/>
                    <w:rFonts w:ascii="Arial Narrow" w:eastAsia="Times New Roman" w:hAnsi="Arial Narrow" w:cs="Calibri"/>
                    <w:color w:val="000000"/>
                    <w:sz w:val="20"/>
                    <w:szCs w:val="20"/>
                  </w:rPr>
                </w:rPrChange>
              </w:rPr>
            </w:pPr>
            <w:ins w:id="3114" w:author="Hari Laksono" w:date="2018-05-15T15:57:00Z">
              <w:r w:rsidRPr="0000362C">
                <w:rPr>
                  <w:rFonts w:ascii="Arial Narrow" w:eastAsia="Times New Roman" w:hAnsi="Arial Narrow" w:cs="Calibri"/>
                  <w:color w:val="000000"/>
                  <w:sz w:val="16"/>
                  <w:szCs w:val="16"/>
                  <w:rPrChange w:id="3115" w:author="Hari Laksono" w:date="2018-05-15T15:58:00Z">
                    <w:rPr>
                      <w:rFonts w:ascii="Arial Narrow" w:eastAsia="Times New Roman" w:hAnsi="Arial Narrow" w:cs="Calibri"/>
                      <w:color w:val="000000"/>
                      <w:sz w:val="20"/>
                      <w:szCs w:val="20"/>
                    </w:rPr>
                  </w:rPrChange>
                </w:rPr>
                <w:t>100</w:t>
              </w:r>
            </w:ins>
          </w:p>
        </w:tc>
        <w:tc>
          <w:tcPr>
            <w:tcW w:w="3241" w:type="dxa"/>
            <w:tcBorders>
              <w:top w:val="nil"/>
              <w:left w:val="nil"/>
              <w:bottom w:val="single" w:sz="8" w:space="0" w:color="auto"/>
              <w:right w:val="single" w:sz="8" w:space="0" w:color="auto"/>
            </w:tcBorders>
            <w:shd w:val="clear" w:color="auto" w:fill="auto"/>
            <w:vAlign w:val="center"/>
            <w:hideMark/>
            <w:tcPrChange w:id="311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50D4CD82" w14:textId="77777777" w:rsidR="0000362C" w:rsidRPr="0000362C" w:rsidRDefault="0000362C" w:rsidP="0000362C">
            <w:pPr>
              <w:spacing w:after="0" w:line="240" w:lineRule="auto"/>
              <w:rPr>
                <w:ins w:id="3117" w:author="Hari Laksono" w:date="2018-05-15T15:57:00Z"/>
                <w:rFonts w:ascii="Arial Narrow" w:eastAsia="Times New Roman" w:hAnsi="Arial Narrow" w:cs="Calibri"/>
                <w:color w:val="000000"/>
                <w:sz w:val="16"/>
                <w:szCs w:val="16"/>
                <w:rPrChange w:id="3118" w:author="Hari Laksono" w:date="2018-05-15T15:58:00Z">
                  <w:rPr>
                    <w:ins w:id="3119" w:author="Hari Laksono" w:date="2018-05-15T15:57:00Z"/>
                    <w:rFonts w:ascii="Arial Narrow" w:eastAsia="Times New Roman" w:hAnsi="Arial Narrow" w:cs="Calibri"/>
                    <w:color w:val="000000"/>
                    <w:sz w:val="20"/>
                    <w:szCs w:val="20"/>
                  </w:rPr>
                </w:rPrChange>
              </w:rPr>
            </w:pPr>
            <w:ins w:id="3120" w:author="Hari Laksono" w:date="2018-05-15T15:57:00Z">
              <w:r w:rsidRPr="0000362C">
                <w:rPr>
                  <w:rFonts w:ascii="Arial Narrow" w:eastAsia="Times New Roman" w:hAnsi="Arial Narrow" w:cs="Calibri"/>
                  <w:color w:val="000000"/>
                  <w:sz w:val="16"/>
                  <w:szCs w:val="16"/>
                  <w:rPrChange w:id="3121" w:author="Hari Laksono" w:date="2018-05-15T15:58:00Z">
                    <w:rPr>
                      <w:rFonts w:ascii="Arial Narrow" w:eastAsia="Times New Roman" w:hAnsi="Arial Narrow" w:cs="Calibri"/>
                      <w:color w:val="000000"/>
                      <w:sz w:val="20"/>
                      <w:szCs w:val="20"/>
                    </w:rPr>
                  </w:rPrChange>
                </w:rPr>
                <w:t>Unit Pelaksana Teknis Dinas Pendidikan Kecamatan Jebres</w:t>
              </w:r>
            </w:ins>
          </w:p>
        </w:tc>
        <w:tc>
          <w:tcPr>
            <w:tcW w:w="3260" w:type="dxa"/>
            <w:tcBorders>
              <w:top w:val="nil"/>
              <w:left w:val="nil"/>
              <w:bottom w:val="single" w:sz="8" w:space="0" w:color="auto"/>
              <w:right w:val="single" w:sz="8" w:space="0" w:color="auto"/>
            </w:tcBorders>
            <w:shd w:val="clear" w:color="auto" w:fill="auto"/>
            <w:vAlign w:val="center"/>
            <w:hideMark/>
            <w:tcPrChange w:id="31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0EDCD76F" w14:textId="77777777" w:rsidR="0000362C" w:rsidRPr="0000362C" w:rsidRDefault="0000362C" w:rsidP="0000362C">
            <w:pPr>
              <w:spacing w:after="0" w:line="240" w:lineRule="auto"/>
              <w:rPr>
                <w:ins w:id="3123" w:author="Hari Laksono" w:date="2018-05-15T15:57:00Z"/>
                <w:rFonts w:ascii="Arial Narrow" w:eastAsia="Times New Roman" w:hAnsi="Arial Narrow" w:cs="Calibri"/>
                <w:color w:val="000000"/>
                <w:sz w:val="16"/>
                <w:szCs w:val="16"/>
                <w:rPrChange w:id="3124" w:author="Hari Laksono" w:date="2018-05-15T15:58:00Z">
                  <w:rPr>
                    <w:ins w:id="3125" w:author="Hari Laksono" w:date="2018-05-15T15:57:00Z"/>
                    <w:rFonts w:ascii="Arial Narrow" w:eastAsia="Times New Roman" w:hAnsi="Arial Narrow" w:cs="Calibri"/>
                    <w:color w:val="000000"/>
                    <w:sz w:val="20"/>
                    <w:szCs w:val="20"/>
                  </w:rPr>
                </w:rPrChange>
              </w:rPr>
            </w:pPr>
            <w:ins w:id="3126" w:author="Hari Laksono" w:date="2018-05-15T15:57:00Z">
              <w:r w:rsidRPr="0000362C">
                <w:rPr>
                  <w:rFonts w:ascii="Arial Narrow" w:eastAsia="Times New Roman" w:hAnsi="Arial Narrow" w:cs="Calibri"/>
                  <w:color w:val="000000"/>
                  <w:sz w:val="16"/>
                  <w:szCs w:val="16"/>
                  <w:rPrChange w:id="3127" w:author="Hari Laksono" w:date="2018-05-15T15:58:00Z">
                    <w:rPr>
                      <w:rFonts w:ascii="Arial Narrow" w:eastAsia="Times New Roman" w:hAnsi="Arial Narrow" w:cs="Calibri"/>
                      <w:color w:val="000000"/>
                      <w:sz w:val="20"/>
                      <w:szCs w:val="20"/>
                    </w:rPr>
                  </w:rPrChange>
                </w:rPr>
                <w:t>Unit Pelaksana Teknis Pendidikan Kecamatan Jebres</w:t>
              </w:r>
            </w:ins>
          </w:p>
        </w:tc>
      </w:tr>
      <w:tr w:rsidR="0000362C" w:rsidRPr="0000362C" w14:paraId="019AC1EC" w14:textId="77777777" w:rsidTr="0000362C">
        <w:trPr>
          <w:trHeight w:val="20"/>
          <w:jc w:val="center"/>
          <w:ins w:id="3128" w:author="Hari Laksono" w:date="2018-05-15T15:57:00Z"/>
          <w:trPrChange w:id="31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1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7165998D" w14:textId="77777777" w:rsidR="0000362C" w:rsidRPr="0000362C" w:rsidRDefault="0000362C" w:rsidP="0000362C">
            <w:pPr>
              <w:spacing w:after="0" w:line="240" w:lineRule="auto"/>
              <w:jc w:val="center"/>
              <w:rPr>
                <w:ins w:id="3131" w:author="Hari Laksono" w:date="2018-05-15T15:57:00Z"/>
                <w:rFonts w:ascii="Arial Narrow" w:eastAsia="Times New Roman" w:hAnsi="Arial Narrow" w:cs="Calibri"/>
                <w:color w:val="000000"/>
                <w:sz w:val="16"/>
                <w:szCs w:val="16"/>
                <w:rPrChange w:id="3132" w:author="Hari Laksono" w:date="2018-05-15T15:58:00Z">
                  <w:rPr>
                    <w:ins w:id="3133" w:author="Hari Laksono" w:date="2018-05-15T15:57:00Z"/>
                    <w:rFonts w:ascii="Arial Narrow" w:eastAsia="Times New Roman" w:hAnsi="Arial Narrow" w:cs="Calibri"/>
                    <w:color w:val="000000"/>
                    <w:sz w:val="20"/>
                    <w:szCs w:val="20"/>
                  </w:rPr>
                </w:rPrChange>
              </w:rPr>
            </w:pPr>
            <w:ins w:id="3134" w:author="Hari Laksono" w:date="2018-05-15T15:57:00Z">
              <w:r w:rsidRPr="0000362C">
                <w:rPr>
                  <w:rFonts w:ascii="Arial Narrow" w:eastAsia="Times New Roman" w:hAnsi="Arial Narrow" w:cs="Calibri"/>
                  <w:color w:val="000000"/>
                  <w:sz w:val="16"/>
                  <w:szCs w:val="16"/>
                  <w:rPrChange w:id="3135" w:author="Hari Laksono" w:date="2018-05-15T15:58:00Z">
                    <w:rPr>
                      <w:rFonts w:ascii="Arial Narrow" w:eastAsia="Times New Roman" w:hAnsi="Arial Narrow" w:cs="Calibri"/>
                      <w:color w:val="000000"/>
                      <w:sz w:val="20"/>
                      <w:szCs w:val="20"/>
                    </w:rPr>
                  </w:rPrChange>
                </w:rPr>
                <w:t>101</w:t>
              </w:r>
            </w:ins>
          </w:p>
        </w:tc>
        <w:tc>
          <w:tcPr>
            <w:tcW w:w="3241" w:type="dxa"/>
            <w:tcBorders>
              <w:top w:val="nil"/>
              <w:left w:val="nil"/>
              <w:bottom w:val="single" w:sz="8" w:space="0" w:color="auto"/>
              <w:right w:val="single" w:sz="8" w:space="0" w:color="auto"/>
            </w:tcBorders>
            <w:shd w:val="clear" w:color="auto" w:fill="auto"/>
            <w:vAlign w:val="center"/>
            <w:hideMark/>
            <w:tcPrChange w:id="313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61C0B347" w14:textId="77777777" w:rsidR="0000362C" w:rsidRPr="0000362C" w:rsidRDefault="0000362C" w:rsidP="0000362C">
            <w:pPr>
              <w:spacing w:after="0" w:line="240" w:lineRule="auto"/>
              <w:rPr>
                <w:ins w:id="3137" w:author="Hari Laksono" w:date="2018-05-15T15:57:00Z"/>
                <w:rFonts w:ascii="Arial Narrow" w:eastAsia="Times New Roman" w:hAnsi="Arial Narrow" w:cs="Calibri"/>
                <w:color w:val="000000"/>
                <w:sz w:val="16"/>
                <w:szCs w:val="16"/>
                <w:rPrChange w:id="3138" w:author="Hari Laksono" w:date="2018-05-15T15:58:00Z">
                  <w:rPr>
                    <w:ins w:id="3139" w:author="Hari Laksono" w:date="2018-05-15T15:57:00Z"/>
                    <w:rFonts w:ascii="Arial Narrow" w:eastAsia="Times New Roman" w:hAnsi="Arial Narrow" w:cs="Calibri"/>
                    <w:color w:val="000000"/>
                    <w:sz w:val="20"/>
                    <w:szCs w:val="20"/>
                  </w:rPr>
                </w:rPrChange>
              </w:rPr>
            </w:pPr>
            <w:ins w:id="3140" w:author="Hari Laksono" w:date="2018-05-15T15:57:00Z">
              <w:r w:rsidRPr="0000362C">
                <w:rPr>
                  <w:rFonts w:ascii="Arial Narrow" w:eastAsia="Times New Roman" w:hAnsi="Arial Narrow" w:cs="Calibri"/>
                  <w:color w:val="000000"/>
                  <w:sz w:val="16"/>
                  <w:szCs w:val="16"/>
                  <w:rPrChange w:id="3141" w:author="Hari Laksono" w:date="2018-05-15T15:58:00Z">
                    <w:rPr>
                      <w:rFonts w:ascii="Arial Narrow" w:eastAsia="Times New Roman" w:hAnsi="Arial Narrow" w:cs="Calibri"/>
                      <w:color w:val="000000"/>
                      <w:sz w:val="20"/>
                      <w:szCs w:val="20"/>
                    </w:rPr>
                  </w:rPrChange>
                </w:rPr>
                <w:t>Unit Pelaksana Teknis Dinas Pendidikan Kecamatan Laweyan</w:t>
              </w:r>
            </w:ins>
          </w:p>
        </w:tc>
        <w:tc>
          <w:tcPr>
            <w:tcW w:w="3260" w:type="dxa"/>
            <w:tcBorders>
              <w:top w:val="nil"/>
              <w:left w:val="nil"/>
              <w:bottom w:val="single" w:sz="8" w:space="0" w:color="auto"/>
              <w:right w:val="single" w:sz="8" w:space="0" w:color="auto"/>
            </w:tcBorders>
            <w:shd w:val="clear" w:color="auto" w:fill="auto"/>
            <w:vAlign w:val="center"/>
            <w:hideMark/>
            <w:tcPrChange w:id="31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38AA8AC7" w14:textId="77777777" w:rsidR="0000362C" w:rsidRPr="0000362C" w:rsidRDefault="0000362C" w:rsidP="0000362C">
            <w:pPr>
              <w:spacing w:after="0" w:line="240" w:lineRule="auto"/>
              <w:rPr>
                <w:ins w:id="3143" w:author="Hari Laksono" w:date="2018-05-15T15:57:00Z"/>
                <w:rFonts w:ascii="Arial Narrow" w:eastAsia="Times New Roman" w:hAnsi="Arial Narrow" w:cs="Calibri"/>
                <w:color w:val="000000"/>
                <w:sz w:val="16"/>
                <w:szCs w:val="16"/>
                <w:rPrChange w:id="3144" w:author="Hari Laksono" w:date="2018-05-15T15:58:00Z">
                  <w:rPr>
                    <w:ins w:id="3145" w:author="Hari Laksono" w:date="2018-05-15T15:57:00Z"/>
                    <w:rFonts w:ascii="Arial Narrow" w:eastAsia="Times New Roman" w:hAnsi="Arial Narrow" w:cs="Calibri"/>
                    <w:color w:val="000000"/>
                    <w:sz w:val="20"/>
                    <w:szCs w:val="20"/>
                  </w:rPr>
                </w:rPrChange>
              </w:rPr>
            </w:pPr>
            <w:ins w:id="3146" w:author="Hari Laksono" w:date="2018-05-15T15:57:00Z">
              <w:r w:rsidRPr="0000362C">
                <w:rPr>
                  <w:rFonts w:ascii="Arial Narrow" w:eastAsia="Times New Roman" w:hAnsi="Arial Narrow" w:cs="Calibri"/>
                  <w:color w:val="000000"/>
                  <w:sz w:val="16"/>
                  <w:szCs w:val="16"/>
                  <w:rPrChange w:id="3147" w:author="Hari Laksono" w:date="2018-05-15T15:58:00Z">
                    <w:rPr>
                      <w:rFonts w:ascii="Arial Narrow" w:eastAsia="Times New Roman" w:hAnsi="Arial Narrow" w:cs="Calibri"/>
                      <w:color w:val="000000"/>
                      <w:sz w:val="20"/>
                      <w:szCs w:val="20"/>
                    </w:rPr>
                  </w:rPrChange>
                </w:rPr>
                <w:t>Unit Pelaksana Teknis Pendidikan Kecamatan Laweyan</w:t>
              </w:r>
            </w:ins>
          </w:p>
        </w:tc>
      </w:tr>
      <w:tr w:rsidR="0000362C" w:rsidRPr="0000362C" w14:paraId="07366176" w14:textId="77777777" w:rsidTr="0000362C">
        <w:trPr>
          <w:trHeight w:val="20"/>
          <w:jc w:val="center"/>
          <w:ins w:id="3148" w:author="Hari Laksono" w:date="2018-05-15T15:57:00Z"/>
          <w:trPrChange w:id="31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1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90E351B" w14:textId="77777777" w:rsidR="0000362C" w:rsidRPr="0000362C" w:rsidRDefault="0000362C" w:rsidP="0000362C">
            <w:pPr>
              <w:spacing w:after="0" w:line="240" w:lineRule="auto"/>
              <w:jc w:val="center"/>
              <w:rPr>
                <w:ins w:id="3151" w:author="Hari Laksono" w:date="2018-05-15T15:57:00Z"/>
                <w:rFonts w:ascii="Arial Narrow" w:eastAsia="Times New Roman" w:hAnsi="Arial Narrow" w:cs="Calibri"/>
                <w:color w:val="000000"/>
                <w:sz w:val="16"/>
                <w:szCs w:val="16"/>
                <w:rPrChange w:id="3152" w:author="Hari Laksono" w:date="2018-05-15T15:58:00Z">
                  <w:rPr>
                    <w:ins w:id="3153" w:author="Hari Laksono" w:date="2018-05-15T15:57:00Z"/>
                    <w:rFonts w:ascii="Arial Narrow" w:eastAsia="Times New Roman" w:hAnsi="Arial Narrow" w:cs="Calibri"/>
                    <w:color w:val="000000"/>
                    <w:sz w:val="20"/>
                    <w:szCs w:val="20"/>
                  </w:rPr>
                </w:rPrChange>
              </w:rPr>
            </w:pPr>
            <w:ins w:id="3154" w:author="Hari Laksono" w:date="2018-05-15T15:57:00Z">
              <w:r w:rsidRPr="0000362C">
                <w:rPr>
                  <w:rFonts w:ascii="Arial Narrow" w:eastAsia="Times New Roman" w:hAnsi="Arial Narrow" w:cs="Calibri"/>
                  <w:color w:val="000000"/>
                  <w:sz w:val="16"/>
                  <w:szCs w:val="16"/>
                  <w:rPrChange w:id="3155" w:author="Hari Laksono" w:date="2018-05-15T15:58:00Z">
                    <w:rPr>
                      <w:rFonts w:ascii="Arial Narrow" w:eastAsia="Times New Roman" w:hAnsi="Arial Narrow" w:cs="Calibri"/>
                      <w:color w:val="000000"/>
                      <w:sz w:val="20"/>
                      <w:szCs w:val="20"/>
                    </w:rPr>
                  </w:rPrChange>
                </w:rPr>
                <w:t>102</w:t>
              </w:r>
            </w:ins>
          </w:p>
        </w:tc>
        <w:tc>
          <w:tcPr>
            <w:tcW w:w="3241" w:type="dxa"/>
            <w:tcBorders>
              <w:top w:val="nil"/>
              <w:left w:val="nil"/>
              <w:bottom w:val="single" w:sz="8" w:space="0" w:color="auto"/>
              <w:right w:val="single" w:sz="8" w:space="0" w:color="auto"/>
            </w:tcBorders>
            <w:shd w:val="clear" w:color="auto" w:fill="auto"/>
            <w:vAlign w:val="center"/>
            <w:hideMark/>
            <w:tcPrChange w:id="31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21181365" w14:textId="77777777" w:rsidR="0000362C" w:rsidRPr="0000362C" w:rsidRDefault="0000362C" w:rsidP="0000362C">
            <w:pPr>
              <w:spacing w:after="0" w:line="240" w:lineRule="auto"/>
              <w:rPr>
                <w:ins w:id="3157" w:author="Hari Laksono" w:date="2018-05-15T15:57:00Z"/>
                <w:rFonts w:ascii="Arial Narrow" w:eastAsia="Times New Roman" w:hAnsi="Arial Narrow" w:cs="Calibri"/>
                <w:color w:val="000000"/>
                <w:sz w:val="16"/>
                <w:szCs w:val="16"/>
                <w:rPrChange w:id="3158" w:author="Hari Laksono" w:date="2018-05-15T15:58:00Z">
                  <w:rPr>
                    <w:ins w:id="3159" w:author="Hari Laksono" w:date="2018-05-15T15:57:00Z"/>
                    <w:rFonts w:ascii="Arial Narrow" w:eastAsia="Times New Roman" w:hAnsi="Arial Narrow" w:cs="Calibri"/>
                    <w:color w:val="000000"/>
                    <w:sz w:val="20"/>
                    <w:szCs w:val="20"/>
                  </w:rPr>
                </w:rPrChange>
              </w:rPr>
            </w:pPr>
            <w:ins w:id="3160" w:author="Hari Laksono" w:date="2018-05-15T15:57:00Z">
              <w:r w:rsidRPr="0000362C">
                <w:rPr>
                  <w:rFonts w:ascii="Arial Narrow" w:eastAsia="Times New Roman" w:hAnsi="Arial Narrow" w:cs="Calibri"/>
                  <w:color w:val="000000"/>
                  <w:sz w:val="16"/>
                  <w:szCs w:val="16"/>
                  <w:rPrChange w:id="3161" w:author="Hari Laksono" w:date="2018-05-15T15:58:00Z">
                    <w:rPr>
                      <w:rFonts w:ascii="Arial Narrow" w:eastAsia="Times New Roman" w:hAnsi="Arial Narrow" w:cs="Calibri"/>
                      <w:color w:val="000000"/>
                      <w:sz w:val="20"/>
                      <w:szCs w:val="20"/>
                    </w:rPr>
                  </w:rPrChange>
                </w:rPr>
                <w:t>Unit Pelaksana Teknis Dinas Pendidikan Kecamatan Pasar Kliwon</w:t>
              </w:r>
            </w:ins>
          </w:p>
        </w:tc>
        <w:tc>
          <w:tcPr>
            <w:tcW w:w="3260" w:type="dxa"/>
            <w:tcBorders>
              <w:top w:val="nil"/>
              <w:left w:val="nil"/>
              <w:bottom w:val="single" w:sz="8" w:space="0" w:color="auto"/>
              <w:right w:val="single" w:sz="8" w:space="0" w:color="auto"/>
            </w:tcBorders>
            <w:shd w:val="clear" w:color="auto" w:fill="auto"/>
            <w:vAlign w:val="center"/>
            <w:hideMark/>
            <w:tcPrChange w:id="31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33ACCCB7" w14:textId="77777777" w:rsidR="0000362C" w:rsidRPr="0000362C" w:rsidRDefault="0000362C" w:rsidP="0000362C">
            <w:pPr>
              <w:spacing w:after="0" w:line="240" w:lineRule="auto"/>
              <w:rPr>
                <w:ins w:id="3163" w:author="Hari Laksono" w:date="2018-05-15T15:57:00Z"/>
                <w:rFonts w:ascii="Arial Narrow" w:eastAsia="Times New Roman" w:hAnsi="Arial Narrow" w:cs="Calibri"/>
                <w:color w:val="000000"/>
                <w:sz w:val="16"/>
                <w:szCs w:val="16"/>
                <w:rPrChange w:id="3164" w:author="Hari Laksono" w:date="2018-05-15T15:58:00Z">
                  <w:rPr>
                    <w:ins w:id="3165" w:author="Hari Laksono" w:date="2018-05-15T15:57:00Z"/>
                    <w:rFonts w:ascii="Arial Narrow" w:eastAsia="Times New Roman" w:hAnsi="Arial Narrow" w:cs="Calibri"/>
                    <w:color w:val="000000"/>
                    <w:sz w:val="20"/>
                    <w:szCs w:val="20"/>
                  </w:rPr>
                </w:rPrChange>
              </w:rPr>
            </w:pPr>
            <w:ins w:id="3166" w:author="Hari Laksono" w:date="2018-05-15T15:57:00Z">
              <w:r w:rsidRPr="0000362C">
                <w:rPr>
                  <w:rFonts w:ascii="Arial Narrow" w:eastAsia="Times New Roman" w:hAnsi="Arial Narrow" w:cs="Calibri"/>
                  <w:color w:val="000000"/>
                  <w:sz w:val="16"/>
                  <w:szCs w:val="16"/>
                  <w:rPrChange w:id="3167" w:author="Hari Laksono" w:date="2018-05-15T15:58:00Z">
                    <w:rPr>
                      <w:rFonts w:ascii="Arial Narrow" w:eastAsia="Times New Roman" w:hAnsi="Arial Narrow" w:cs="Calibri"/>
                      <w:color w:val="000000"/>
                      <w:sz w:val="20"/>
                      <w:szCs w:val="20"/>
                    </w:rPr>
                  </w:rPrChange>
                </w:rPr>
                <w:t>Unit Pelaksana Teknis Pendidikan Kecamatan Pasar Kliwon</w:t>
              </w:r>
            </w:ins>
          </w:p>
        </w:tc>
      </w:tr>
      <w:tr w:rsidR="0000362C" w:rsidRPr="0000362C" w14:paraId="3C4E74F7" w14:textId="77777777" w:rsidTr="0000362C">
        <w:trPr>
          <w:trHeight w:val="20"/>
          <w:jc w:val="center"/>
          <w:ins w:id="3168" w:author="Hari Laksono" w:date="2018-05-15T15:57:00Z"/>
          <w:trPrChange w:id="31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1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C45A6F3" w14:textId="77777777" w:rsidR="0000362C" w:rsidRPr="0000362C" w:rsidRDefault="0000362C" w:rsidP="0000362C">
            <w:pPr>
              <w:spacing w:after="0" w:line="240" w:lineRule="auto"/>
              <w:jc w:val="center"/>
              <w:rPr>
                <w:ins w:id="3171" w:author="Hari Laksono" w:date="2018-05-15T15:57:00Z"/>
                <w:rFonts w:ascii="Arial Narrow" w:eastAsia="Times New Roman" w:hAnsi="Arial Narrow" w:cs="Calibri"/>
                <w:color w:val="000000"/>
                <w:sz w:val="16"/>
                <w:szCs w:val="16"/>
                <w:rPrChange w:id="3172" w:author="Hari Laksono" w:date="2018-05-15T15:58:00Z">
                  <w:rPr>
                    <w:ins w:id="3173" w:author="Hari Laksono" w:date="2018-05-15T15:57:00Z"/>
                    <w:rFonts w:ascii="Arial Narrow" w:eastAsia="Times New Roman" w:hAnsi="Arial Narrow" w:cs="Calibri"/>
                    <w:color w:val="000000"/>
                    <w:sz w:val="20"/>
                    <w:szCs w:val="20"/>
                  </w:rPr>
                </w:rPrChange>
              </w:rPr>
            </w:pPr>
            <w:ins w:id="3174" w:author="Hari Laksono" w:date="2018-05-15T15:57:00Z">
              <w:r w:rsidRPr="0000362C">
                <w:rPr>
                  <w:rFonts w:ascii="Arial Narrow" w:eastAsia="Times New Roman" w:hAnsi="Arial Narrow" w:cs="Calibri"/>
                  <w:color w:val="000000"/>
                  <w:sz w:val="16"/>
                  <w:szCs w:val="16"/>
                  <w:rPrChange w:id="3175" w:author="Hari Laksono" w:date="2018-05-15T15:58:00Z">
                    <w:rPr>
                      <w:rFonts w:ascii="Arial Narrow" w:eastAsia="Times New Roman" w:hAnsi="Arial Narrow" w:cs="Calibri"/>
                      <w:color w:val="000000"/>
                      <w:sz w:val="20"/>
                      <w:szCs w:val="20"/>
                    </w:rPr>
                  </w:rPrChange>
                </w:rPr>
                <w:t>103</w:t>
              </w:r>
            </w:ins>
          </w:p>
        </w:tc>
        <w:tc>
          <w:tcPr>
            <w:tcW w:w="3241" w:type="dxa"/>
            <w:tcBorders>
              <w:top w:val="nil"/>
              <w:left w:val="nil"/>
              <w:bottom w:val="single" w:sz="8" w:space="0" w:color="auto"/>
              <w:right w:val="single" w:sz="8" w:space="0" w:color="auto"/>
            </w:tcBorders>
            <w:shd w:val="clear" w:color="auto" w:fill="auto"/>
            <w:vAlign w:val="center"/>
            <w:hideMark/>
            <w:tcPrChange w:id="31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27228784" w14:textId="77777777" w:rsidR="0000362C" w:rsidRPr="0000362C" w:rsidRDefault="0000362C" w:rsidP="0000362C">
            <w:pPr>
              <w:spacing w:after="0" w:line="240" w:lineRule="auto"/>
              <w:rPr>
                <w:ins w:id="3177" w:author="Hari Laksono" w:date="2018-05-15T15:57:00Z"/>
                <w:rFonts w:ascii="Arial Narrow" w:eastAsia="Times New Roman" w:hAnsi="Arial Narrow" w:cs="Calibri"/>
                <w:color w:val="000000"/>
                <w:sz w:val="16"/>
                <w:szCs w:val="16"/>
                <w:rPrChange w:id="3178" w:author="Hari Laksono" w:date="2018-05-15T15:58:00Z">
                  <w:rPr>
                    <w:ins w:id="3179" w:author="Hari Laksono" w:date="2018-05-15T15:57:00Z"/>
                    <w:rFonts w:ascii="Arial Narrow" w:eastAsia="Times New Roman" w:hAnsi="Arial Narrow" w:cs="Calibri"/>
                    <w:color w:val="000000"/>
                    <w:sz w:val="20"/>
                    <w:szCs w:val="20"/>
                  </w:rPr>
                </w:rPrChange>
              </w:rPr>
            </w:pPr>
            <w:ins w:id="3180" w:author="Hari Laksono" w:date="2018-05-15T15:57:00Z">
              <w:r w:rsidRPr="0000362C">
                <w:rPr>
                  <w:rFonts w:ascii="Arial Narrow" w:eastAsia="Times New Roman" w:hAnsi="Arial Narrow" w:cs="Calibri"/>
                  <w:color w:val="000000"/>
                  <w:sz w:val="16"/>
                  <w:szCs w:val="16"/>
                  <w:rPrChange w:id="3181" w:author="Hari Laksono" w:date="2018-05-15T15:58:00Z">
                    <w:rPr>
                      <w:rFonts w:ascii="Arial Narrow" w:eastAsia="Times New Roman" w:hAnsi="Arial Narrow" w:cs="Calibri"/>
                      <w:color w:val="000000"/>
                      <w:sz w:val="20"/>
                      <w:szCs w:val="20"/>
                    </w:rPr>
                  </w:rPrChange>
                </w:rPr>
                <w:t>Unit Pelaksana Teknis Dinas Penjaminan Kesehatan Masyarakat Surakarta</w:t>
              </w:r>
            </w:ins>
          </w:p>
        </w:tc>
        <w:tc>
          <w:tcPr>
            <w:tcW w:w="3260" w:type="dxa"/>
            <w:tcBorders>
              <w:top w:val="nil"/>
              <w:left w:val="nil"/>
              <w:bottom w:val="single" w:sz="8" w:space="0" w:color="auto"/>
              <w:right w:val="single" w:sz="8" w:space="0" w:color="auto"/>
            </w:tcBorders>
            <w:shd w:val="clear" w:color="auto" w:fill="auto"/>
            <w:vAlign w:val="center"/>
            <w:hideMark/>
            <w:tcPrChange w:id="31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2B59CD4" w14:textId="77777777" w:rsidR="0000362C" w:rsidRPr="0000362C" w:rsidRDefault="0000362C" w:rsidP="0000362C">
            <w:pPr>
              <w:spacing w:after="0" w:line="240" w:lineRule="auto"/>
              <w:rPr>
                <w:ins w:id="3183" w:author="Hari Laksono" w:date="2018-05-15T15:57:00Z"/>
                <w:rFonts w:ascii="Arial Narrow" w:eastAsia="Times New Roman" w:hAnsi="Arial Narrow" w:cs="Calibri"/>
                <w:color w:val="000000"/>
                <w:sz w:val="16"/>
                <w:szCs w:val="16"/>
                <w:rPrChange w:id="3184" w:author="Hari Laksono" w:date="2018-05-15T15:58:00Z">
                  <w:rPr>
                    <w:ins w:id="3185" w:author="Hari Laksono" w:date="2018-05-15T15:57:00Z"/>
                    <w:rFonts w:ascii="Arial Narrow" w:eastAsia="Times New Roman" w:hAnsi="Arial Narrow" w:cs="Calibri"/>
                    <w:color w:val="000000"/>
                    <w:sz w:val="20"/>
                    <w:szCs w:val="20"/>
                  </w:rPr>
                </w:rPrChange>
              </w:rPr>
            </w:pPr>
            <w:ins w:id="3186" w:author="Hari Laksono" w:date="2018-05-15T15:57:00Z">
              <w:r w:rsidRPr="0000362C">
                <w:rPr>
                  <w:rFonts w:ascii="Arial Narrow" w:eastAsia="Times New Roman" w:hAnsi="Arial Narrow" w:cs="Calibri"/>
                  <w:color w:val="000000"/>
                  <w:sz w:val="16"/>
                  <w:szCs w:val="16"/>
                  <w:rPrChange w:id="3187" w:author="Hari Laksono" w:date="2018-05-15T15:58:00Z">
                    <w:rPr>
                      <w:rFonts w:ascii="Arial Narrow" w:eastAsia="Times New Roman" w:hAnsi="Arial Narrow" w:cs="Calibri"/>
                      <w:color w:val="000000"/>
                      <w:sz w:val="20"/>
                      <w:szCs w:val="20"/>
                    </w:rPr>
                  </w:rPrChange>
                </w:rPr>
                <w:t>Unit Pelaksana Teknis Penjaminan Kesehatan Masyarakat Surakarta</w:t>
              </w:r>
            </w:ins>
          </w:p>
        </w:tc>
      </w:tr>
      <w:tr w:rsidR="0000362C" w:rsidRPr="0000362C" w14:paraId="3DA2A612" w14:textId="77777777" w:rsidTr="0000362C">
        <w:trPr>
          <w:trHeight w:val="20"/>
          <w:jc w:val="center"/>
          <w:ins w:id="3188" w:author="Hari Laksono" w:date="2018-05-15T15:57:00Z"/>
          <w:trPrChange w:id="31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1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8E9FCA0" w14:textId="77777777" w:rsidR="0000362C" w:rsidRPr="0000362C" w:rsidRDefault="0000362C" w:rsidP="0000362C">
            <w:pPr>
              <w:spacing w:after="0" w:line="240" w:lineRule="auto"/>
              <w:jc w:val="center"/>
              <w:rPr>
                <w:ins w:id="3191" w:author="Hari Laksono" w:date="2018-05-15T15:57:00Z"/>
                <w:rFonts w:ascii="Arial Narrow" w:eastAsia="Times New Roman" w:hAnsi="Arial Narrow" w:cs="Calibri"/>
                <w:color w:val="000000"/>
                <w:sz w:val="16"/>
                <w:szCs w:val="16"/>
                <w:rPrChange w:id="3192" w:author="Hari Laksono" w:date="2018-05-15T15:58:00Z">
                  <w:rPr>
                    <w:ins w:id="3193" w:author="Hari Laksono" w:date="2018-05-15T15:57:00Z"/>
                    <w:rFonts w:ascii="Arial Narrow" w:eastAsia="Times New Roman" w:hAnsi="Arial Narrow" w:cs="Calibri"/>
                    <w:color w:val="000000"/>
                    <w:sz w:val="20"/>
                    <w:szCs w:val="20"/>
                  </w:rPr>
                </w:rPrChange>
              </w:rPr>
            </w:pPr>
            <w:ins w:id="3194" w:author="Hari Laksono" w:date="2018-05-15T15:57:00Z">
              <w:r w:rsidRPr="0000362C">
                <w:rPr>
                  <w:rFonts w:ascii="Arial Narrow" w:eastAsia="Times New Roman" w:hAnsi="Arial Narrow" w:cs="Calibri"/>
                  <w:color w:val="000000"/>
                  <w:sz w:val="16"/>
                  <w:szCs w:val="16"/>
                  <w:rPrChange w:id="3195" w:author="Hari Laksono" w:date="2018-05-15T15:58:00Z">
                    <w:rPr>
                      <w:rFonts w:ascii="Arial Narrow" w:eastAsia="Times New Roman" w:hAnsi="Arial Narrow" w:cs="Calibri"/>
                      <w:color w:val="000000"/>
                      <w:sz w:val="20"/>
                      <w:szCs w:val="20"/>
                    </w:rPr>
                  </w:rPrChange>
                </w:rPr>
                <w:t>104</w:t>
              </w:r>
            </w:ins>
          </w:p>
        </w:tc>
        <w:tc>
          <w:tcPr>
            <w:tcW w:w="3241" w:type="dxa"/>
            <w:tcBorders>
              <w:top w:val="nil"/>
              <w:left w:val="nil"/>
              <w:bottom w:val="single" w:sz="8" w:space="0" w:color="auto"/>
              <w:right w:val="single" w:sz="8" w:space="0" w:color="auto"/>
            </w:tcBorders>
            <w:shd w:val="clear" w:color="auto" w:fill="auto"/>
            <w:vAlign w:val="center"/>
            <w:hideMark/>
            <w:tcPrChange w:id="31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338D583F" w14:textId="77777777" w:rsidR="0000362C" w:rsidRPr="0000362C" w:rsidRDefault="0000362C" w:rsidP="0000362C">
            <w:pPr>
              <w:spacing w:after="0" w:line="240" w:lineRule="auto"/>
              <w:rPr>
                <w:ins w:id="3197" w:author="Hari Laksono" w:date="2018-05-15T15:57:00Z"/>
                <w:rFonts w:ascii="Arial Narrow" w:eastAsia="Times New Roman" w:hAnsi="Arial Narrow" w:cs="Calibri"/>
                <w:color w:val="000000"/>
                <w:sz w:val="16"/>
                <w:szCs w:val="16"/>
                <w:rPrChange w:id="3198" w:author="Hari Laksono" w:date="2018-05-15T15:58:00Z">
                  <w:rPr>
                    <w:ins w:id="3199" w:author="Hari Laksono" w:date="2018-05-15T15:57:00Z"/>
                    <w:rFonts w:ascii="Arial Narrow" w:eastAsia="Times New Roman" w:hAnsi="Arial Narrow" w:cs="Calibri"/>
                    <w:color w:val="000000"/>
                    <w:sz w:val="20"/>
                    <w:szCs w:val="20"/>
                  </w:rPr>
                </w:rPrChange>
              </w:rPr>
            </w:pPr>
            <w:ins w:id="3200" w:author="Hari Laksono" w:date="2018-05-15T15:57:00Z">
              <w:r w:rsidRPr="0000362C">
                <w:rPr>
                  <w:rFonts w:ascii="Arial Narrow" w:eastAsia="Times New Roman" w:hAnsi="Arial Narrow" w:cs="Calibri"/>
                  <w:color w:val="000000"/>
                  <w:sz w:val="16"/>
                  <w:szCs w:val="16"/>
                  <w:rPrChange w:id="3201" w:author="Hari Laksono" w:date="2018-05-15T15:58:00Z">
                    <w:rPr>
                      <w:rFonts w:ascii="Arial Narrow" w:eastAsia="Times New Roman" w:hAnsi="Arial Narrow" w:cs="Calibri"/>
                      <w:color w:val="000000"/>
                      <w:sz w:val="20"/>
                      <w:szCs w:val="20"/>
                    </w:rPr>
                  </w:rPrChange>
                </w:rPr>
                <w:t>Unit Pelaksana Teknis Dinas Pusat Kesehatan Hewan</w:t>
              </w:r>
            </w:ins>
          </w:p>
        </w:tc>
        <w:tc>
          <w:tcPr>
            <w:tcW w:w="3260" w:type="dxa"/>
            <w:tcBorders>
              <w:top w:val="nil"/>
              <w:left w:val="nil"/>
              <w:bottom w:val="single" w:sz="8" w:space="0" w:color="auto"/>
              <w:right w:val="single" w:sz="8" w:space="0" w:color="auto"/>
            </w:tcBorders>
            <w:shd w:val="clear" w:color="auto" w:fill="auto"/>
            <w:vAlign w:val="center"/>
            <w:hideMark/>
            <w:tcPrChange w:id="32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507F45B9" w14:textId="77777777" w:rsidR="0000362C" w:rsidRPr="0000362C" w:rsidRDefault="0000362C" w:rsidP="0000362C">
            <w:pPr>
              <w:spacing w:after="0" w:line="240" w:lineRule="auto"/>
              <w:rPr>
                <w:ins w:id="3203" w:author="Hari Laksono" w:date="2018-05-15T15:57:00Z"/>
                <w:rFonts w:ascii="Arial Narrow" w:eastAsia="Times New Roman" w:hAnsi="Arial Narrow" w:cs="Calibri"/>
                <w:color w:val="000000"/>
                <w:sz w:val="16"/>
                <w:szCs w:val="16"/>
                <w:rPrChange w:id="3204" w:author="Hari Laksono" w:date="2018-05-15T15:58:00Z">
                  <w:rPr>
                    <w:ins w:id="3205" w:author="Hari Laksono" w:date="2018-05-15T15:57:00Z"/>
                    <w:rFonts w:ascii="Arial Narrow" w:eastAsia="Times New Roman" w:hAnsi="Arial Narrow" w:cs="Calibri"/>
                    <w:color w:val="000000"/>
                    <w:sz w:val="20"/>
                    <w:szCs w:val="20"/>
                  </w:rPr>
                </w:rPrChange>
              </w:rPr>
            </w:pPr>
            <w:ins w:id="3206" w:author="Hari Laksono" w:date="2018-05-15T15:57:00Z">
              <w:r w:rsidRPr="0000362C">
                <w:rPr>
                  <w:rFonts w:ascii="Arial Narrow" w:eastAsia="Times New Roman" w:hAnsi="Arial Narrow" w:cs="Calibri"/>
                  <w:color w:val="000000"/>
                  <w:sz w:val="16"/>
                  <w:szCs w:val="16"/>
                  <w:rPrChange w:id="3207" w:author="Hari Laksono" w:date="2018-05-15T15:58:00Z">
                    <w:rPr>
                      <w:rFonts w:ascii="Arial Narrow" w:eastAsia="Times New Roman" w:hAnsi="Arial Narrow" w:cs="Calibri"/>
                      <w:color w:val="000000"/>
                      <w:sz w:val="20"/>
                      <w:szCs w:val="20"/>
                    </w:rPr>
                  </w:rPrChange>
                </w:rPr>
                <w:t>Unit Pelaksana Teknis Pusat Kesehatan Hewan</w:t>
              </w:r>
            </w:ins>
          </w:p>
        </w:tc>
      </w:tr>
      <w:tr w:rsidR="0000362C" w:rsidRPr="0000362C" w14:paraId="3C93C775" w14:textId="77777777" w:rsidTr="0000362C">
        <w:trPr>
          <w:trHeight w:val="20"/>
          <w:jc w:val="center"/>
          <w:ins w:id="3208" w:author="Hari Laksono" w:date="2018-05-15T15:57:00Z"/>
          <w:trPrChange w:id="32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2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3C9CE8B" w14:textId="77777777" w:rsidR="0000362C" w:rsidRPr="0000362C" w:rsidRDefault="0000362C" w:rsidP="0000362C">
            <w:pPr>
              <w:spacing w:after="0" w:line="240" w:lineRule="auto"/>
              <w:jc w:val="center"/>
              <w:rPr>
                <w:ins w:id="3211" w:author="Hari Laksono" w:date="2018-05-15T15:57:00Z"/>
                <w:rFonts w:ascii="Arial Narrow" w:eastAsia="Times New Roman" w:hAnsi="Arial Narrow" w:cs="Calibri"/>
                <w:color w:val="000000"/>
                <w:sz w:val="16"/>
                <w:szCs w:val="16"/>
                <w:rPrChange w:id="3212" w:author="Hari Laksono" w:date="2018-05-15T15:58:00Z">
                  <w:rPr>
                    <w:ins w:id="3213" w:author="Hari Laksono" w:date="2018-05-15T15:57:00Z"/>
                    <w:rFonts w:ascii="Arial Narrow" w:eastAsia="Times New Roman" w:hAnsi="Arial Narrow" w:cs="Calibri"/>
                    <w:color w:val="000000"/>
                    <w:sz w:val="20"/>
                    <w:szCs w:val="20"/>
                  </w:rPr>
                </w:rPrChange>
              </w:rPr>
            </w:pPr>
            <w:ins w:id="3214" w:author="Hari Laksono" w:date="2018-05-15T15:57:00Z">
              <w:r w:rsidRPr="0000362C">
                <w:rPr>
                  <w:rFonts w:ascii="Arial Narrow" w:eastAsia="Times New Roman" w:hAnsi="Arial Narrow" w:cs="Calibri"/>
                  <w:color w:val="000000"/>
                  <w:sz w:val="16"/>
                  <w:szCs w:val="16"/>
                  <w:rPrChange w:id="3215" w:author="Hari Laksono" w:date="2018-05-15T15:58:00Z">
                    <w:rPr>
                      <w:rFonts w:ascii="Arial Narrow" w:eastAsia="Times New Roman" w:hAnsi="Arial Narrow" w:cs="Calibri"/>
                      <w:color w:val="000000"/>
                      <w:sz w:val="20"/>
                      <w:szCs w:val="20"/>
                    </w:rPr>
                  </w:rPrChange>
                </w:rPr>
                <w:t>105</w:t>
              </w:r>
            </w:ins>
          </w:p>
        </w:tc>
        <w:tc>
          <w:tcPr>
            <w:tcW w:w="3241" w:type="dxa"/>
            <w:tcBorders>
              <w:top w:val="nil"/>
              <w:left w:val="nil"/>
              <w:bottom w:val="single" w:sz="8" w:space="0" w:color="auto"/>
              <w:right w:val="single" w:sz="8" w:space="0" w:color="auto"/>
            </w:tcBorders>
            <w:shd w:val="clear" w:color="auto" w:fill="auto"/>
            <w:noWrap/>
            <w:vAlign w:val="center"/>
            <w:hideMark/>
            <w:tcPrChange w:id="321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10056159" w14:textId="77777777" w:rsidR="0000362C" w:rsidRPr="0000362C" w:rsidRDefault="0000362C" w:rsidP="0000362C">
            <w:pPr>
              <w:spacing w:after="0" w:line="240" w:lineRule="auto"/>
              <w:rPr>
                <w:ins w:id="3217" w:author="Hari Laksono" w:date="2018-05-15T15:57:00Z"/>
                <w:rFonts w:ascii="Arial Narrow" w:eastAsia="Times New Roman" w:hAnsi="Arial Narrow" w:cs="Calibri"/>
                <w:color w:val="000000"/>
                <w:sz w:val="16"/>
                <w:szCs w:val="16"/>
                <w:rPrChange w:id="3218" w:author="Hari Laksono" w:date="2018-05-15T15:58:00Z">
                  <w:rPr>
                    <w:ins w:id="3219" w:author="Hari Laksono" w:date="2018-05-15T15:57:00Z"/>
                    <w:rFonts w:ascii="Arial Narrow" w:eastAsia="Times New Roman" w:hAnsi="Arial Narrow" w:cs="Calibri"/>
                    <w:color w:val="000000"/>
                    <w:sz w:val="20"/>
                    <w:szCs w:val="20"/>
                  </w:rPr>
                </w:rPrChange>
              </w:rPr>
            </w:pPr>
            <w:ins w:id="3220" w:author="Hari Laksono" w:date="2018-05-15T15:57:00Z">
              <w:r w:rsidRPr="0000362C">
                <w:rPr>
                  <w:rFonts w:ascii="Arial Narrow" w:eastAsia="Times New Roman" w:hAnsi="Arial Narrow" w:cs="Calibri"/>
                  <w:color w:val="000000"/>
                  <w:sz w:val="16"/>
                  <w:szCs w:val="16"/>
                  <w:rPrChange w:id="3221" w:author="Hari Laksono" w:date="2018-05-15T15:58:00Z">
                    <w:rPr>
                      <w:rFonts w:ascii="Arial Narrow" w:eastAsia="Times New Roman" w:hAnsi="Arial Narrow" w:cs="Calibri"/>
                      <w:color w:val="000000"/>
                      <w:sz w:val="20"/>
                      <w:szCs w:val="20"/>
                    </w:rPr>
                  </w:rPrChange>
                </w:rPr>
                <w:t>-</w:t>
              </w:r>
            </w:ins>
          </w:p>
        </w:tc>
        <w:tc>
          <w:tcPr>
            <w:tcW w:w="3260" w:type="dxa"/>
            <w:tcBorders>
              <w:top w:val="nil"/>
              <w:left w:val="nil"/>
              <w:bottom w:val="single" w:sz="8" w:space="0" w:color="auto"/>
              <w:right w:val="single" w:sz="8" w:space="0" w:color="auto"/>
            </w:tcBorders>
            <w:shd w:val="clear" w:color="auto" w:fill="auto"/>
            <w:vAlign w:val="center"/>
            <w:hideMark/>
            <w:tcPrChange w:id="32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3974454F" w14:textId="77777777" w:rsidR="0000362C" w:rsidRPr="0000362C" w:rsidRDefault="0000362C" w:rsidP="0000362C">
            <w:pPr>
              <w:spacing w:after="0" w:line="240" w:lineRule="auto"/>
              <w:rPr>
                <w:ins w:id="3223" w:author="Hari Laksono" w:date="2018-05-15T15:57:00Z"/>
                <w:rFonts w:ascii="Arial Narrow" w:eastAsia="Times New Roman" w:hAnsi="Arial Narrow" w:cs="Calibri"/>
                <w:color w:val="000000"/>
                <w:sz w:val="16"/>
                <w:szCs w:val="16"/>
                <w:rPrChange w:id="3224" w:author="Hari Laksono" w:date="2018-05-15T15:58:00Z">
                  <w:rPr>
                    <w:ins w:id="3225" w:author="Hari Laksono" w:date="2018-05-15T15:57:00Z"/>
                    <w:rFonts w:ascii="Arial Narrow" w:eastAsia="Times New Roman" w:hAnsi="Arial Narrow" w:cs="Calibri"/>
                    <w:color w:val="000000"/>
                    <w:sz w:val="20"/>
                    <w:szCs w:val="20"/>
                  </w:rPr>
                </w:rPrChange>
              </w:rPr>
            </w:pPr>
            <w:ins w:id="3226" w:author="Hari Laksono" w:date="2018-05-15T15:57:00Z">
              <w:r w:rsidRPr="0000362C">
                <w:rPr>
                  <w:rFonts w:ascii="Arial Narrow" w:eastAsia="Times New Roman" w:hAnsi="Arial Narrow" w:cs="Calibri"/>
                  <w:color w:val="000000"/>
                  <w:sz w:val="16"/>
                  <w:szCs w:val="16"/>
                  <w:rPrChange w:id="3227" w:author="Hari Laksono" w:date="2018-05-15T15:58:00Z">
                    <w:rPr>
                      <w:rFonts w:ascii="Arial Narrow" w:eastAsia="Times New Roman" w:hAnsi="Arial Narrow" w:cs="Calibri"/>
                      <w:color w:val="000000"/>
                      <w:sz w:val="20"/>
                      <w:szCs w:val="20"/>
                    </w:rPr>
                  </w:rPrChange>
                </w:rPr>
                <w:t>Unit Pelaksana Teknis Pusat Layanan Autis</w:t>
              </w:r>
            </w:ins>
          </w:p>
        </w:tc>
      </w:tr>
      <w:tr w:rsidR="0000362C" w:rsidRPr="0000362C" w14:paraId="79B64C82" w14:textId="77777777" w:rsidTr="0000362C">
        <w:trPr>
          <w:trHeight w:val="20"/>
          <w:jc w:val="center"/>
          <w:ins w:id="3228" w:author="Hari Laksono" w:date="2018-05-15T15:57:00Z"/>
          <w:trPrChange w:id="32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2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C57B297" w14:textId="77777777" w:rsidR="0000362C" w:rsidRPr="0000362C" w:rsidRDefault="0000362C" w:rsidP="0000362C">
            <w:pPr>
              <w:spacing w:after="0" w:line="240" w:lineRule="auto"/>
              <w:jc w:val="center"/>
              <w:rPr>
                <w:ins w:id="3231" w:author="Hari Laksono" w:date="2018-05-15T15:57:00Z"/>
                <w:rFonts w:ascii="Arial Narrow" w:eastAsia="Times New Roman" w:hAnsi="Arial Narrow" w:cs="Calibri"/>
                <w:color w:val="000000"/>
                <w:sz w:val="16"/>
                <w:szCs w:val="16"/>
                <w:rPrChange w:id="3232" w:author="Hari Laksono" w:date="2018-05-15T15:58:00Z">
                  <w:rPr>
                    <w:ins w:id="3233" w:author="Hari Laksono" w:date="2018-05-15T15:57:00Z"/>
                    <w:rFonts w:ascii="Arial Narrow" w:eastAsia="Times New Roman" w:hAnsi="Arial Narrow" w:cs="Calibri"/>
                    <w:color w:val="000000"/>
                    <w:sz w:val="20"/>
                    <w:szCs w:val="20"/>
                  </w:rPr>
                </w:rPrChange>
              </w:rPr>
            </w:pPr>
            <w:ins w:id="3234" w:author="Hari Laksono" w:date="2018-05-15T15:57:00Z">
              <w:r w:rsidRPr="0000362C">
                <w:rPr>
                  <w:rFonts w:ascii="Arial Narrow" w:eastAsia="Times New Roman" w:hAnsi="Arial Narrow" w:cs="Calibri"/>
                  <w:color w:val="000000"/>
                  <w:sz w:val="16"/>
                  <w:szCs w:val="16"/>
                  <w:rPrChange w:id="3235" w:author="Hari Laksono" w:date="2018-05-15T15:58:00Z">
                    <w:rPr>
                      <w:rFonts w:ascii="Arial Narrow" w:eastAsia="Times New Roman" w:hAnsi="Arial Narrow" w:cs="Calibri"/>
                      <w:color w:val="000000"/>
                      <w:sz w:val="20"/>
                      <w:szCs w:val="20"/>
                    </w:rPr>
                  </w:rPrChange>
                </w:rPr>
                <w:t>106</w:t>
              </w:r>
            </w:ins>
          </w:p>
        </w:tc>
        <w:tc>
          <w:tcPr>
            <w:tcW w:w="3241" w:type="dxa"/>
            <w:tcBorders>
              <w:top w:val="nil"/>
              <w:left w:val="nil"/>
              <w:bottom w:val="single" w:sz="8" w:space="0" w:color="auto"/>
              <w:right w:val="single" w:sz="8" w:space="0" w:color="auto"/>
            </w:tcBorders>
            <w:shd w:val="clear" w:color="auto" w:fill="auto"/>
            <w:noWrap/>
            <w:vAlign w:val="center"/>
            <w:hideMark/>
            <w:tcPrChange w:id="323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1B6B1197" w14:textId="77777777" w:rsidR="0000362C" w:rsidRPr="0000362C" w:rsidRDefault="0000362C" w:rsidP="0000362C">
            <w:pPr>
              <w:spacing w:after="0" w:line="240" w:lineRule="auto"/>
              <w:rPr>
                <w:ins w:id="3237" w:author="Hari Laksono" w:date="2018-05-15T15:57:00Z"/>
                <w:rFonts w:ascii="Arial Narrow" w:eastAsia="Times New Roman" w:hAnsi="Arial Narrow" w:cs="Calibri"/>
                <w:color w:val="000000"/>
                <w:sz w:val="16"/>
                <w:szCs w:val="16"/>
                <w:rPrChange w:id="3238" w:author="Hari Laksono" w:date="2018-05-15T15:58:00Z">
                  <w:rPr>
                    <w:ins w:id="3239" w:author="Hari Laksono" w:date="2018-05-15T15:57:00Z"/>
                    <w:rFonts w:ascii="Arial Narrow" w:eastAsia="Times New Roman" w:hAnsi="Arial Narrow" w:cs="Calibri"/>
                    <w:color w:val="000000"/>
                    <w:sz w:val="20"/>
                    <w:szCs w:val="20"/>
                  </w:rPr>
                </w:rPrChange>
              </w:rPr>
            </w:pPr>
            <w:ins w:id="3240" w:author="Hari Laksono" w:date="2018-05-15T15:57:00Z">
              <w:r w:rsidRPr="0000362C">
                <w:rPr>
                  <w:rFonts w:ascii="Arial Narrow" w:eastAsia="Times New Roman" w:hAnsi="Arial Narrow" w:cs="Calibri"/>
                  <w:color w:val="000000"/>
                  <w:sz w:val="16"/>
                  <w:szCs w:val="16"/>
                  <w:rPrChange w:id="3241" w:author="Hari Laksono" w:date="2018-05-15T15:58:00Z">
                    <w:rPr>
                      <w:rFonts w:ascii="Arial Narrow" w:eastAsia="Times New Roman" w:hAnsi="Arial Narrow" w:cs="Calibri"/>
                      <w:color w:val="000000"/>
                      <w:sz w:val="20"/>
                      <w:szCs w:val="20"/>
                    </w:rPr>
                  </w:rPrChange>
                </w:rPr>
                <w:t>-</w:t>
              </w:r>
            </w:ins>
          </w:p>
        </w:tc>
        <w:tc>
          <w:tcPr>
            <w:tcW w:w="3260" w:type="dxa"/>
            <w:tcBorders>
              <w:top w:val="nil"/>
              <w:left w:val="nil"/>
              <w:bottom w:val="single" w:sz="8" w:space="0" w:color="auto"/>
              <w:right w:val="single" w:sz="8" w:space="0" w:color="auto"/>
            </w:tcBorders>
            <w:shd w:val="clear" w:color="auto" w:fill="auto"/>
            <w:vAlign w:val="center"/>
            <w:hideMark/>
            <w:tcPrChange w:id="32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58E9350" w14:textId="77777777" w:rsidR="0000362C" w:rsidRPr="0000362C" w:rsidRDefault="0000362C" w:rsidP="0000362C">
            <w:pPr>
              <w:spacing w:after="0" w:line="240" w:lineRule="auto"/>
              <w:rPr>
                <w:ins w:id="3243" w:author="Hari Laksono" w:date="2018-05-15T15:57:00Z"/>
                <w:rFonts w:ascii="Arial Narrow" w:eastAsia="Times New Roman" w:hAnsi="Arial Narrow" w:cs="Calibri"/>
                <w:color w:val="000000"/>
                <w:sz w:val="16"/>
                <w:szCs w:val="16"/>
                <w:rPrChange w:id="3244" w:author="Hari Laksono" w:date="2018-05-15T15:58:00Z">
                  <w:rPr>
                    <w:ins w:id="3245" w:author="Hari Laksono" w:date="2018-05-15T15:57:00Z"/>
                    <w:rFonts w:ascii="Arial Narrow" w:eastAsia="Times New Roman" w:hAnsi="Arial Narrow" w:cs="Calibri"/>
                    <w:color w:val="000000"/>
                    <w:sz w:val="20"/>
                    <w:szCs w:val="20"/>
                  </w:rPr>
                </w:rPrChange>
              </w:rPr>
            </w:pPr>
            <w:ins w:id="3246" w:author="Hari Laksono" w:date="2018-05-15T15:57:00Z">
              <w:r w:rsidRPr="0000362C">
                <w:rPr>
                  <w:rFonts w:ascii="Arial Narrow" w:eastAsia="Times New Roman" w:hAnsi="Arial Narrow" w:cs="Calibri"/>
                  <w:color w:val="000000"/>
                  <w:sz w:val="16"/>
                  <w:szCs w:val="16"/>
                  <w:rPrChange w:id="3247" w:author="Hari Laksono" w:date="2018-05-15T15:58:00Z">
                    <w:rPr>
                      <w:rFonts w:ascii="Arial Narrow" w:eastAsia="Times New Roman" w:hAnsi="Arial Narrow" w:cs="Calibri"/>
                      <w:color w:val="000000"/>
                      <w:sz w:val="20"/>
                      <w:szCs w:val="20"/>
                    </w:rPr>
                  </w:rPrChange>
                </w:rPr>
                <w:t>Unit Pelaksana Teknis Pusat Layanan Usaha Terpadu</w:t>
              </w:r>
            </w:ins>
          </w:p>
        </w:tc>
      </w:tr>
      <w:tr w:rsidR="0000362C" w:rsidRPr="0000362C" w14:paraId="2AC7E08A" w14:textId="77777777" w:rsidTr="0000362C">
        <w:trPr>
          <w:trHeight w:val="20"/>
          <w:jc w:val="center"/>
          <w:ins w:id="3248" w:author="Hari Laksono" w:date="2018-05-15T15:57:00Z"/>
          <w:trPrChange w:id="32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2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1A21F85" w14:textId="77777777" w:rsidR="0000362C" w:rsidRPr="0000362C" w:rsidRDefault="0000362C" w:rsidP="0000362C">
            <w:pPr>
              <w:spacing w:after="0" w:line="240" w:lineRule="auto"/>
              <w:jc w:val="center"/>
              <w:rPr>
                <w:ins w:id="3251" w:author="Hari Laksono" w:date="2018-05-15T15:57:00Z"/>
                <w:rFonts w:ascii="Arial Narrow" w:eastAsia="Times New Roman" w:hAnsi="Arial Narrow" w:cs="Calibri"/>
                <w:color w:val="000000"/>
                <w:sz w:val="16"/>
                <w:szCs w:val="16"/>
                <w:rPrChange w:id="3252" w:author="Hari Laksono" w:date="2018-05-15T15:58:00Z">
                  <w:rPr>
                    <w:ins w:id="3253" w:author="Hari Laksono" w:date="2018-05-15T15:57:00Z"/>
                    <w:rFonts w:ascii="Arial Narrow" w:eastAsia="Times New Roman" w:hAnsi="Arial Narrow" w:cs="Calibri"/>
                    <w:color w:val="000000"/>
                    <w:sz w:val="20"/>
                    <w:szCs w:val="20"/>
                  </w:rPr>
                </w:rPrChange>
              </w:rPr>
            </w:pPr>
            <w:ins w:id="3254" w:author="Hari Laksono" w:date="2018-05-15T15:57:00Z">
              <w:r w:rsidRPr="0000362C">
                <w:rPr>
                  <w:rFonts w:ascii="Arial Narrow" w:eastAsia="Times New Roman" w:hAnsi="Arial Narrow" w:cs="Calibri"/>
                  <w:color w:val="000000"/>
                  <w:sz w:val="16"/>
                  <w:szCs w:val="16"/>
                  <w:rPrChange w:id="3255" w:author="Hari Laksono" w:date="2018-05-15T15:58:00Z">
                    <w:rPr>
                      <w:rFonts w:ascii="Arial Narrow" w:eastAsia="Times New Roman" w:hAnsi="Arial Narrow" w:cs="Calibri"/>
                      <w:color w:val="000000"/>
                      <w:sz w:val="20"/>
                      <w:szCs w:val="20"/>
                    </w:rPr>
                  </w:rPrChange>
                </w:rPr>
                <w:t>107</w:t>
              </w:r>
            </w:ins>
          </w:p>
        </w:tc>
        <w:tc>
          <w:tcPr>
            <w:tcW w:w="3241" w:type="dxa"/>
            <w:tcBorders>
              <w:top w:val="nil"/>
              <w:left w:val="nil"/>
              <w:bottom w:val="single" w:sz="8" w:space="0" w:color="auto"/>
              <w:right w:val="single" w:sz="8" w:space="0" w:color="auto"/>
            </w:tcBorders>
            <w:shd w:val="clear" w:color="auto" w:fill="auto"/>
            <w:vAlign w:val="center"/>
            <w:hideMark/>
            <w:tcPrChange w:id="325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23A01ABE" w14:textId="77777777" w:rsidR="0000362C" w:rsidRPr="0000362C" w:rsidRDefault="0000362C" w:rsidP="0000362C">
            <w:pPr>
              <w:spacing w:after="0" w:line="240" w:lineRule="auto"/>
              <w:rPr>
                <w:ins w:id="3257" w:author="Hari Laksono" w:date="2018-05-15T15:57:00Z"/>
                <w:rFonts w:ascii="Arial Narrow" w:eastAsia="Times New Roman" w:hAnsi="Arial Narrow" w:cs="Calibri"/>
                <w:color w:val="000000"/>
                <w:sz w:val="16"/>
                <w:szCs w:val="16"/>
                <w:rPrChange w:id="3258" w:author="Hari Laksono" w:date="2018-05-15T15:58:00Z">
                  <w:rPr>
                    <w:ins w:id="3259" w:author="Hari Laksono" w:date="2018-05-15T15:57:00Z"/>
                    <w:rFonts w:ascii="Arial Narrow" w:eastAsia="Times New Roman" w:hAnsi="Arial Narrow" w:cs="Calibri"/>
                    <w:color w:val="000000"/>
                    <w:sz w:val="20"/>
                    <w:szCs w:val="20"/>
                  </w:rPr>
                </w:rPrChange>
              </w:rPr>
            </w:pPr>
            <w:ins w:id="3260" w:author="Hari Laksono" w:date="2018-05-15T15:57:00Z">
              <w:r w:rsidRPr="0000362C">
                <w:rPr>
                  <w:rFonts w:ascii="Arial Narrow" w:eastAsia="Times New Roman" w:hAnsi="Arial Narrow" w:cs="Calibri"/>
                  <w:color w:val="000000"/>
                  <w:sz w:val="16"/>
                  <w:szCs w:val="16"/>
                  <w:rPrChange w:id="3261" w:author="Hari Laksono" w:date="2018-05-15T15:58:00Z">
                    <w:rPr>
                      <w:rFonts w:ascii="Arial Narrow" w:eastAsia="Times New Roman" w:hAnsi="Arial Narrow" w:cs="Calibri"/>
                      <w:color w:val="000000"/>
                      <w:sz w:val="20"/>
                      <w:szCs w:val="20"/>
                    </w:rPr>
                  </w:rPrChange>
                </w:rPr>
                <w:t>Unit Pelaksana Teknis Dinas Rumah Potong Hewan</w:t>
              </w:r>
            </w:ins>
          </w:p>
        </w:tc>
        <w:tc>
          <w:tcPr>
            <w:tcW w:w="3260" w:type="dxa"/>
            <w:tcBorders>
              <w:top w:val="nil"/>
              <w:left w:val="nil"/>
              <w:bottom w:val="single" w:sz="8" w:space="0" w:color="auto"/>
              <w:right w:val="single" w:sz="8" w:space="0" w:color="auto"/>
            </w:tcBorders>
            <w:shd w:val="clear" w:color="auto" w:fill="auto"/>
            <w:vAlign w:val="center"/>
            <w:hideMark/>
            <w:tcPrChange w:id="32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502EB44D" w14:textId="77777777" w:rsidR="0000362C" w:rsidRPr="0000362C" w:rsidRDefault="0000362C" w:rsidP="0000362C">
            <w:pPr>
              <w:spacing w:after="0" w:line="240" w:lineRule="auto"/>
              <w:rPr>
                <w:ins w:id="3263" w:author="Hari Laksono" w:date="2018-05-15T15:57:00Z"/>
                <w:rFonts w:ascii="Arial Narrow" w:eastAsia="Times New Roman" w:hAnsi="Arial Narrow" w:cs="Calibri"/>
                <w:color w:val="000000"/>
                <w:sz w:val="16"/>
                <w:szCs w:val="16"/>
                <w:rPrChange w:id="3264" w:author="Hari Laksono" w:date="2018-05-15T15:58:00Z">
                  <w:rPr>
                    <w:ins w:id="3265" w:author="Hari Laksono" w:date="2018-05-15T15:57:00Z"/>
                    <w:rFonts w:ascii="Arial Narrow" w:eastAsia="Times New Roman" w:hAnsi="Arial Narrow" w:cs="Calibri"/>
                    <w:color w:val="000000"/>
                    <w:sz w:val="20"/>
                    <w:szCs w:val="20"/>
                  </w:rPr>
                </w:rPrChange>
              </w:rPr>
            </w:pPr>
            <w:ins w:id="3266" w:author="Hari Laksono" w:date="2018-05-15T15:57:00Z">
              <w:r w:rsidRPr="0000362C">
                <w:rPr>
                  <w:rFonts w:ascii="Arial Narrow" w:eastAsia="Times New Roman" w:hAnsi="Arial Narrow" w:cs="Calibri"/>
                  <w:color w:val="000000"/>
                  <w:sz w:val="16"/>
                  <w:szCs w:val="16"/>
                  <w:rPrChange w:id="3267" w:author="Hari Laksono" w:date="2018-05-15T15:58:00Z">
                    <w:rPr>
                      <w:rFonts w:ascii="Arial Narrow" w:eastAsia="Times New Roman" w:hAnsi="Arial Narrow" w:cs="Calibri"/>
                      <w:color w:val="000000"/>
                      <w:sz w:val="20"/>
                      <w:szCs w:val="20"/>
                    </w:rPr>
                  </w:rPrChange>
                </w:rPr>
                <w:t>Unit Pelaksana Teknis Rumah Potong Hewan</w:t>
              </w:r>
            </w:ins>
          </w:p>
        </w:tc>
      </w:tr>
      <w:tr w:rsidR="0000362C" w:rsidRPr="0000362C" w14:paraId="5C28BF47" w14:textId="77777777" w:rsidTr="0000362C">
        <w:trPr>
          <w:trHeight w:val="20"/>
          <w:jc w:val="center"/>
          <w:ins w:id="3268" w:author="Hari Laksono" w:date="2018-05-15T15:57:00Z"/>
          <w:trPrChange w:id="32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2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0FDDD8E" w14:textId="77777777" w:rsidR="0000362C" w:rsidRPr="0000362C" w:rsidRDefault="0000362C" w:rsidP="0000362C">
            <w:pPr>
              <w:spacing w:after="0" w:line="240" w:lineRule="auto"/>
              <w:jc w:val="center"/>
              <w:rPr>
                <w:ins w:id="3271" w:author="Hari Laksono" w:date="2018-05-15T15:57:00Z"/>
                <w:rFonts w:ascii="Arial Narrow" w:eastAsia="Times New Roman" w:hAnsi="Arial Narrow" w:cs="Calibri"/>
                <w:color w:val="000000"/>
                <w:sz w:val="16"/>
                <w:szCs w:val="16"/>
                <w:rPrChange w:id="3272" w:author="Hari Laksono" w:date="2018-05-15T15:58:00Z">
                  <w:rPr>
                    <w:ins w:id="3273" w:author="Hari Laksono" w:date="2018-05-15T15:57:00Z"/>
                    <w:rFonts w:ascii="Arial Narrow" w:eastAsia="Times New Roman" w:hAnsi="Arial Narrow" w:cs="Calibri"/>
                    <w:color w:val="000000"/>
                    <w:sz w:val="20"/>
                    <w:szCs w:val="20"/>
                  </w:rPr>
                </w:rPrChange>
              </w:rPr>
            </w:pPr>
            <w:ins w:id="3274" w:author="Hari Laksono" w:date="2018-05-15T15:57:00Z">
              <w:r w:rsidRPr="0000362C">
                <w:rPr>
                  <w:rFonts w:ascii="Arial Narrow" w:eastAsia="Times New Roman" w:hAnsi="Arial Narrow" w:cs="Calibri"/>
                  <w:color w:val="000000"/>
                  <w:sz w:val="16"/>
                  <w:szCs w:val="16"/>
                  <w:rPrChange w:id="3275" w:author="Hari Laksono" w:date="2018-05-15T15:58:00Z">
                    <w:rPr>
                      <w:rFonts w:ascii="Arial Narrow" w:eastAsia="Times New Roman" w:hAnsi="Arial Narrow" w:cs="Calibri"/>
                      <w:color w:val="000000"/>
                      <w:sz w:val="20"/>
                      <w:szCs w:val="20"/>
                    </w:rPr>
                  </w:rPrChange>
                </w:rPr>
                <w:t>108</w:t>
              </w:r>
            </w:ins>
          </w:p>
        </w:tc>
        <w:tc>
          <w:tcPr>
            <w:tcW w:w="3241" w:type="dxa"/>
            <w:tcBorders>
              <w:top w:val="nil"/>
              <w:left w:val="nil"/>
              <w:bottom w:val="single" w:sz="8" w:space="0" w:color="auto"/>
              <w:right w:val="single" w:sz="8" w:space="0" w:color="auto"/>
            </w:tcBorders>
            <w:shd w:val="clear" w:color="auto" w:fill="auto"/>
            <w:vAlign w:val="center"/>
            <w:hideMark/>
            <w:tcPrChange w:id="327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36297F1B" w14:textId="77777777" w:rsidR="0000362C" w:rsidRPr="0000362C" w:rsidRDefault="0000362C" w:rsidP="0000362C">
            <w:pPr>
              <w:spacing w:after="0" w:line="240" w:lineRule="auto"/>
              <w:rPr>
                <w:ins w:id="3277" w:author="Hari Laksono" w:date="2018-05-15T15:57:00Z"/>
                <w:rFonts w:ascii="Arial Narrow" w:eastAsia="Times New Roman" w:hAnsi="Arial Narrow" w:cs="Calibri"/>
                <w:color w:val="000000"/>
                <w:sz w:val="16"/>
                <w:szCs w:val="16"/>
                <w:rPrChange w:id="3278" w:author="Hari Laksono" w:date="2018-05-15T15:58:00Z">
                  <w:rPr>
                    <w:ins w:id="3279" w:author="Hari Laksono" w:date="2018-05-15T15:57:00Z"/>
                    <w:rFonts w:ascii="Arial Narrow" w:eastAsia="Times New Roman" w:hAnsi="Arial Narrow" w:cs="Calibri"/>
                    <w:color w:val="000000"/>
                    <w:sz w:val="20"/>
                    <w:szCs w:val="20"/>
                  </w:rPr>
                </w:rPrChange>
              </w:rPr>
            </w:pPr>
            <w:ins w:id="3280" w:author="Hari Laksono" w:date="2018-05-15T15:57:00Z">
              <w:r w:rsidRPr="0000362C">
                <w:rPr>
                  <w:rFonts w:ascii="Arial Narrow" w:eastAsia="Times New Roman" w:hAnsi="Arial Narrow" w:cs="Calibri"/>
                  <w:color w:val="000000"/>
                  <w:sz w:val="16"/>
                  <w:szCs w:val="16"/>
                  <w:rPrChange w:id="3281" w:author="Hari Laksono" w:date="2018-05-15T15:58:00Z">
                    <w:rPr>
                      <w:rFonts w:ascii="Arial Narrow" w:eastAsia="Times New Roman" w:hAnsi="Arial Narrow" w:cs="Calibri"/>
                      <w:color w:val="000000"/>
                      <w:sz w:val="20"/>
                      <w:szCs w:val="20"/>
                    </w:rPr>
                  </w:rPrChange>
                </w:rPr>
                <w:t>Unit Pelaksana Teknis Dinas Rumah Sewa</w:t>
              </w:r>
            </w:ins>
          </w:p>
        </w:tc>
        <w:tc>
          <w:tcPr>
            <w:tcW w:w="3260" w:type="dxa"/>
            <w:tcBorders>
              <w:top w:val="nil"/>
              <w:left w:val="nil"/>
              <w:bottom w:val="single" w:sz="8" w:space="0" w:color="auto"/>
              <w:right w:val="single" w:sz="8" w:space="0" w:color="auto"/>
            </w:tcBorders>
            <w:shd w:val="clear" w:color="auto" w:fill="auto"/>
            <w:vAlign w:val="center"/>
            <w:hideMark/>
            <w:tcPrChange w:id="32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0FE0593" w14:textId="77777777" w:rsidR="0000362C" w:rsidRPr="0000362C" w:rsidRDefault="0000362C" w:rsidP="0000362C">
            <w:pPr>
              <w:spacing w:after="0" w:line="240" w:lineRule="auto"/>
              <w:rPr>
                <w:ins w:id="3283" w:author="Hari Laksono" w:date="2018-05-15T15:57:00Z"/>
                <w:rFonts w:ascii="Arial Narrow" w:eastAsia="Times New Roman" w:hAnsi="Arial Narrow" w:cs="Calibri"/>
                <w:color w:val="000000"/>
                <w:sz w:val="16"/>
                <w:szCs w:val="16"/>
                <w:rPrChange w:id="3284" w:author="Hari Laksono" w:date="2018-05-15T15:58:00Z">
                  <w:rPr>
                    <w:ins w:id="3285" w:author="Hari Laksono" w:date="2018-05-15T15:57:00Z"/>
                    <w:rFonts w:ascii="Arial Narrow" w:eastAsia="Times New Roman" w:hAnsi="Arial Narrow" w:cs="Calibri"/>
                    <w:color w:val="000000"/>
                    <w:sz w:val="20"/>
                    <w:szCs w:val="20"/>
                  </w:rPr>
                </w:rPrChange>
              </w:rPr>
            </w:pPr>
            <w:ins w:id="3286" w:author="Hari Laksono" w:date="2018-05-15T15:57:00Z">
              <w:r w:rsidRPr="0000362C">
                <w:rPr>
                  <w:rFonts w:ascii="Arial Narrow" w:eastAsia="Times New Roman" w:hAnsi="Arial Narrow" w:cs="Calibri"/>
                  <w:color w:val="000000"/>
                  <w:sz w:val="16"/>
                  <w:szCs w:val="16"/>
                  <w:rPrChange w:id="3287" w:author="Hari Laksono" w:date="2018-05-15T15:58:00Z">
                    <w:rPr>
                      <w:rFonts w:ascii="Arial Narrow" w:eastAsia="Times New Roman" w:hAnsi="Arial Narrow" w:cs="Calibri"/>
                      <w:color w:val="000000"/>
                      <w:sz w:val="20"/>
                      <w:szCs w:val="20"/>
                    </w:rPr>
                  </w:rPrChange>
                </w:rPr>
                <w:t>Unit Pelaksana Teknis Rumah Sewa</w:t>
              </w:r>
            </w:ins>
          </w:p>
        </w:tc>
      </w:tr>
      <w:tr w:rsidR="0000362C" w:rsidRPr="0000362C" w14:paraId="78A377B8" w14:textId="77777777" w:rsidTr="0000362C">
        <w:trPr>
          <w:trHeight w:val="20"/>
          <w:jc w:val="center"/>
          <w:ins w:id="3288" w:author="Hari Laksono" w:date="2018-05-15T15:57:00Z"/>
          <w:trPrChange w:id="32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2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23EEFC5" w14:textId="77777777" w:rsidR="0000362C" w:rsidRPr="0000362C" w:rsidRDefault="0000362C" w:rsidP="0000362C">
            <w:pPr>
              <w:spacing w:after="0" w:line="240" w:lineRule="auto"/>
              <w:jc w:val="center"/>
              <w:rPr>
                <w:ins w:id="3291" w:author="Hari Laksono" w:date="2018-05-15T15:57:00Z"/>
                <w:rFonts w:ascii="Arial Narrow" w:eastAsia="Times New Roman" w:hAnsi="Arial Narrow" w:cs="Calibri"/>
                <w:color w:val="000000"/>
                <w:sz w:val="16"/>
                <w:szCs w:val="16"/>
                <w:rPrChange w:id="3292" w:author="Hari Laksono" w:date="2018-05-15T15:58:00Z">
                  <w:rPr>
                    <w:ins w:id="3293" w:author="Hari Laksono" w:date="2018-05-15T15:57:00Z"/>
                    <w:rFonts w:ascii="Arial Narrow" w:eastAsia="Times New Roman" w:hAnsi="Arial Narrow" w:cs="Calibri"/>
                    <w:color w:val="000000"/>
                    <w:sz w:val="20"/>
                    <w:szCs w:val="20"/>
                  </w:rPr>
                </w:rPrChange>
              </w:rPr>
            </w:pPr>
            <w:ins w:id="3294" w:author="Hari Laksono" w:date="2018-05-15T15:57:00Z">
              <w:r w:rsidRPr="0000362C">
                <w:rPr>
                  <w:rFonts w:ascii="Arial Narrow" w:eastAsia="Times New Roman" w:hAnsi="Arial Narrow" w:cs="Calibri"/>
                  <w:color w:val="000000"/>
                  <w:sz w:val="16"/>
                  <w:szCs w:val="16"/>
                  <w:rPrChange w:id="3295" w:author="Hari Laksono" w:date="2018-05-15T15:58:00Z">
                    <w:rPr>
                      <w:rFonts w:ascii="Arial Narrow" w:eastAsia="Times New Roman" w:hAnsi="Arial Narrow" w:cs="Calibri"/>
                      <w:color w:val="000000"/>
                      <w:sz w:val="20"/>
                      <w:szCs w:val="20"/>
                    </w:rPr>
                  </w:rPrChange>
                </w:rPr>
                <w:t>109</w:t>
              </w:r>
            </w:ins>
          </w:p>
        </w:tc>
        <w:tc>
          <w:tcPr>
            <w:tcW w:w="3241" w:type="dxa"/>
            <w:tcBorders>
              <w:top w:val="nil"/>
              <w:left w:val="nil"/>
              <w:bottom w:val="single" w:sz="8" w:space="0" w:color="auto"/>
              <w:right w:val="single" w:sz="8" w:space="0" w:color="auto"/>
            </w:tcBorders>
            <w:shd w:val="clear" w:color="auto" w:fill="auto"/>
            <w:vAlign w:val="center"/>
            <w:hideMark/>
            <w:tcPrChange w:id="3296" w:author="Hari Laksono" w:date="2018-05-15T15:58:00Z">
              <w:tcPr>
                <w:tcW w:w="3241" w:type="dxa"/>
                <w:tcBorders>
                  <w:top w:val="nil"/>
                  <w:left w:val="nil"/>
                  <w:bottom w:val="single" w:sz="8" w:space="0" w:color="auto"/>
                  <w:right w:val="single" w:sz="8" w:space="0" w:color="auto"/>
                </w:tcBorders>
                <w:shd w:val="clear" w:color="auto" w:fill="auto"/>
                <w:vAlign w:val="center"/>
                <w:hideMark/>
              </w:tcPr>
            </w:tcPrChange>
          </w:tcPr>
          <w:p w14:paraId="63811E66" w14:textId="77777777" w:rsidR="0000362C" w:rsidRPr="0000362C" w:rsidRDefault="0000362C" w:rsidP="0000362C">
            <w:pPr>
              <w:spacing w:after="0" w:line="240" w:lineRule="auto"/>
              <w:rPr>
                <w:ins w:id="3297" w:author="Hari Laksono" w:date="2018-05-15T15:57:00Z"/>
                <w:rFonts w:ascii="Arial Narrow" w:eastAsia="Times New Roman" w:hAnsi="Arial Narrow" w:cs="Calibri"/>
                <w:color w:val="000000"/>
                <w:sz w:val="16"/>
                <w:szCs w:val="16"/>
                <w:rPrChange w:id="3298" w:author="Hari Laksono" w:date="2018-05-15T15:58:00Z">
                  <w:rPr>
                    <w:ins w:id="3299" w:author="Hari Laksono" w:date="2018-05-15T15:57:00Z"/>
                    <w:rFonts w:ascii="Arial Narrow" w:eastAsia="Times New Roman" w:hAnsi="Arial Narrow" w:cs="Calibri"/>
                    <w:color w:val="000000"/>
                    <w:sz w:val="20"/>
                    <w:szCs w:val="20"/>
                  </w:rPr>
                </w:rPrChange>
              </w:rPr>
            </w:pPr>
            <w:ins w:id="3300" w:author="Hari Laksono" w:date="2018-05-15T15:57:00Z">
              <w:r w:rsidRPr="0000362C">
                <w:rPr>
                  <w:rFonts w:ascii="Arial Narrow" w:eastAsia="Times New Roman" w:hAnsi="Arial Narrow" w:cs="Calibri"/>
                  <w:color w:val="000000"/>
                  <w:sz w:val="16"/>
                  <w:szCs w:val="16"/>
                  <w:rPrChange w:id="3301" w:author="Hari Laksono" w:date="2018-05-15T15:58:00Z">
                    <w:rPr>
                      <w:rFonts w:ascii="Arial Narrow" w:eastAsia="Times New Roman" w:hAnsi="Arial Narrow" w:cs="Calibri"/>
                      <w:color w:val="000000"/>
                      <w:sz w:val="20"/>
                      <w:szCs w:val="20"/>
                    </w:rPr>
                  </w:rPrChange>
                </w:rPr>
                <w:t>Unit Pelaksana Teknis Dinas Transportasi</w:t>
              </w:r>
            </w:ins>
          </w:p>
        </w:tc>
        <w:tc>
          <w:tcPr>
            <w:tcW w:w="3260" w:type="dxa"/>
            <w:tcBorders>
              <w:top w:val="nil"/>
              <w:left w:val="nil"/>
              <w:bottom w:val="single" w:sz="8" w:space="0" w:color="auto"/>
              <w:right w:val="single" w:sz="8" w:space="0" w:color="auto"/>
            </w:tcBorders>
            <w:shd w:val="clear" w:color="auto" w:fill="auto"/>
            <w:vAlign w:val="center"/>
            <w:hideMark/>
            <w:tcPrChange w:id="33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B7813FB" w14:textId="77777777" w:rsidR="0000362C" w:rsidRPr="0000362C" w:rsidRDefault="0000362C" w:rsidP="0000362C">
            <w:pPr>
              <w:spacing w:after="0" w:line="240" w:lineRule="auto"/>
              <w:rPr>
                <w:ins w:id="3303" w:author="Hari Laksono" w:date="2018-05-15T15:57:00Z"/>
                <w:rFonts w:ascii="Arial Narrow" w:eastAsia="Times New Roman" w:hAnsi="Arial Narrow" w:cs="Calibri"/>
                <w:color w:val="000000"/>
                <w:sz w:val="16"/>
                <w:szCs w:val="16"/>
                <w:rPrChange w:id="3304" w:author="Hari Laksono" w:date="2018-05-15T15:58:00Z">
                  <w:rPr>
                    <w:ins w:id="3305" w:author="Hari Laksono" w:date="2018-05-15T15:57:00Z"/>
                    <w:rFonts w:ascii="Arial Narrow" w:eastAsia="Times New Roman" w:hAnsi="Arial Narrow" w:cs="Calibri"/>
                    <w:color w:val="000000"/>
                    <w:sz w:val="20"/>
                    <w:szCs w:val="20"/>
                  </w:rPr>
                </w:rPrChange>
              </w:rPr>
            </w:pPr>
            <w:ins w:id="3306" w:author="Hari Laksono" w:date="2018-05-15T15:57:00Z">
              <w:r w:rsidRPr="0000362C">
                <w:rPr>
                  <w:rFonts w:ascii="Arial Narrow" w:eastAsia="Times New Roman" w:hAnsi="Arial Narrow" w:cs="Calibri"/>
                  <w:color w:val="000000"/>
                  <w:sz w:val="16"/>
                  <w:szCs w:val="16"/>
                  <w:rPrChange w:id="3307" w:author="Hari Laksono" w:date="2018-05-15T15:58:00Z">
                    <w:rPr>
                      <w:rFonts w:ascii="Arial Narrow" w:eastAsia="Times New Roman" w:hAnsi="Arial Narrow" w:cs="Calibri"/>
                      <w:color w:val="000000"/>
                      <w:sz w:val="20"/>
                      <w:szCs w:val="20"/>
                    </w:rPr>
                  </w:rPrChange>
                </w:rPr>
                <w:t>Unit Pelaksana Teknis Transportasi</w:t>
              </w:r>
            </w:ins>
          </w:p>
        </w:tc>
      </w:tr>
      <w:tr w:rsidR="0000362C" w:rsidRPr="0000362C" w14:paraId="02A81576" w14:textId="77777777" w:rsidTr="0000362C">
        <w:trPr>
          <w:trHeight w:val="20"/>
          <w:jc w:val="center"/>
          <w:ins w:id="3308" w:author="Hari Laksono" w:date="2018-05-15T15:57:00Z"/>
          <w:trPrChange w:id="33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3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3234D1A5" w14:textId="77777777" w:rsidR="0000362C" w:rsidRPr="0000362C" w:rsidRDefault="0000362C" w:rsidP="0000362C">
            <w:pPr>
              <w:spacing w:after="0" w:line="240" w:lineRule="auto"/>
              <w:jc w:val="center"/>
              <w:rPr>
                <w:ins w:id="3311" w:author="Hari Laksono" w:date="2018-05-15T15:57:00Z"/>
                <w:rFonts w:ascii="Arial Narrow" w:eastAsia="Times New Roman" w:hAnsi="Arial Narrow" w:cs="Calibri"/>
                <w:color w:val="000000"/>
                <w:sz w:val="16"/>
                <w:szCs w:val="16"/>
                <w:rPrChange w:id="3312" w:author="Hari Laksono" w:date="2018-05-15T15:58:00Z">
                  <w:rPr>
                    <w:ins w:id="3313" w:author="Hari Laksono" w:date="2018-05-15T15:57:00Z"/>
                    <w:rFonts w:ascii="Arial Narrow" w:eastAsia="Times New Roman" w:hAnsi="Arial Narrow" w:cs="Calibri"/>
                    <w:color w:val="000000"/>
                    <w:sz w:val="20"/>
                    <w:szCs w:val="20"/>
                  </w:rPr>
                </w:rPrChange>
              </w:rPr>
            </w:pPr>
            <w:ins w:id="3314" w:author="Hari Laksono" w:date="2018-05-15T15:57:00Z">
              <w:r w:rsidRPr="0000362C">
                <w:rPr>
                  <w:rFonts w:ascii="Arial Narrow" w:eastAsia="Times New Roman" w:hAnsi="Arial Narrow" w:cs="Calibri"/>
                  <w:color w:val="000000"/>
                  <w:sz w:val="16"/>
                  <w:szCs w:val="16"/>
                  <w:rPrChange w:id="3315" w:author="Hari Laksono" w:date="2018-05-15T15:58:00Z">
                    <w:rPr>
                      <w:rFonts w:ascii="Arial Narrow" w:eastAsia="Times New Roman" w:hAnsi="Arial Narrow" w:cs="Calibri"/>
                      <w:color w:val="000000"/>
                      <w:sz w:val="20"/>
                      <w:szCs w:val="20"/>
                    </w:rPr>
                  </w:rPrChange>
                </w:rPr>
                <w:t>110</w:t>
              </w:r>
            </w:ins>
          </w:p>
        </w:tc>
        <w:tc>
          <w:tcPr>
            <w:tcW w:w="3241" w:type="dxa"/>
            <w:tcBorders>
              <w:top w:val="nil"/>
              <w:left w:val="nil"/>
              <w:bottom w:val="single" w:sz="8" w:space="0" w:color="auto"/>
              <w:right w:val="single" w:sz="8" w:space="0" w:color="auto"/>
            </w:tcBorders>
            <w:shd w:val="clear" w:color="auto" w:fill="auto"/>
            <w:noWrap/>
            <w:vAlign w:val="center"/>
            <w:hideMark/>
            <w:tcPrChange w:id="331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2F5B6DE6" w14:textId="77777777" w:rsidR="0000362C" w:rsidRPr="0000362C" w:rsidRDefault="0000362C" w:rsidP="0000362C">
            <w:pPr>
              <w:spacing w:after="0" w:line="240" w:lineRule="auto"/>
              <w:rPr>
                <w:ins w:id="3317" w:author="Hari Laksono" w:date="2018-05-15T15:57:00Z"/>
                <w:rFonts w:ascii="Arial Narrow" w:eastAsia="Times New Roman" w:hAnsi="Arial Narrow" w:cs="Calibri"/>
                <w:color w:val="000000"/>
                <w:sz w:val="16"/>
                <w:szCs w:val="16"/>
                <w:rPrChange w:id="3318" w:author="Hari Laksono" w:date="2018-05-15T15:58:00Z">
                  <w:rPr>
                    <w:ins w:id="3319" w:author="Hari Laksono" w:date="2018-05-15T15:57:00Z"/>
                    <w:rFonts w:ascii="Arial Narrow" w:eastAsia="Times New Roman" w:hAnsi="Arial Narrow" w:cs="Calibri"/>
                    <w:color w:val="000000"/>
                    <w:sz w:val="20"/>
                    <w:szCs w:val="20"/>
                  </w:rPr>
                </w:rPrChange>
              </w:rPr>
            </w:pPr>
            <w:ins w:id="3320" w:author="Hari Laksono" w:date="2018-05-15T15:57:00Z">
              <w:r w:rsidRPr="0000362C">
                <w:rPr>
                  <w:rFonts w:ascii="Arial Narrow" w:eastAsia="Times New Roman" w:hAnsi="Arial Narrow" w:cs="Calibri"/>
                  <w:color w:val="000000"/>
                  <w:sz w:val="16"/>
                  <w:szCs w:val="16"/>
                  <w:rPrChange w:id="3321" w:author="Hari Laksono" w:date="2018-05-15T15:58:00Z">
                    <w:rPr>
                      <w:rFonts w:ascii="Arial Narrow" w:eastAsia="Times New Roman" w:hAnsi="Arial Narrow" w:cs="Calibri"/>
                      <w:color w:val="000000"/>
                      <w:sz w:val="20"/>
                      <w:szCs w:val="20"/>
                    </w:rPr>
                  </w:rPrChange>
                </w:rPr>
                <w:t>Unit Pelaksana Teknis Dinas Perparkiran</w:t>
              </w:r>
            </w:ins>
          </w:p>
        </w:tc>
        <w:tc>
          <w:tcPr>
            <w:tcW w:w="3260" w:type="dxa"/>
            <w:tcBorders>
              <w:top w:val="nil"/>
              <w:left w:val="nil"/>
              <w:bottom w:val="single" w:sz="8" w:space="0" w:color="auto"/>
              <w:right w:val="single" w:sz="8" w:space="0" w:color="auto"/>
            </w:tcBorders>
            <w:shd w:val="clear" w:color="auto" w:fill="auto"/>
            <w:vAlign w:val="center"/>
            <w:hideMark/>
            <w:tcPrChange w:id="33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193EAEB" w14:textId="77777777" w:rsidR="0000362C" w:rsidRPr="0000362C" w:rsidRDefault="0000362C" w:rsidP="0000362C">
            <w:pPr>
              <w:spacing w:after="0" w:line="240" w:lineRule="auto"/>
              <w:jc w:val="center"/>
              <w:rPr>
                <w:ins w:id="3323" w:author="Hari Laksono" w:date="2018-05-15T15:57:00Z"/>
                <w:rFonts w:ascii="Arial Narrow" w:eastAsia="Times New Roman" w:hAnsi="Arial Narrow" w:cs="Calibri"/>
                <w:color w:val="000000"/>
                <w:sz w:val="16"/>
                <w:szCs w:val="16"/>
                <w:rPrChange w:id="3324" w:author="Hari Laksono" w:date="2018-05-15T15:58:00Z">
                  <w:rPr>
                    <w:ins w:id="3325" w:author="Hari Laksono" w:date="2018-05-15T15:57:00Z"/>
                    <w:rFonts w:ascii="Calibri" w:eastAsia="Times New Roman" w:hAnsi="Calibri" w:cs="Calibri"/>
                    <w:color w:val="000000"/>
                    <w:sz w:val="20"/>
                    <w:szCs w:val="20"/>
                  </w:rPr>
                </w:rPrChange>
              </w:rPr>
            </w:pPr>
            <w:ins w:id="3326" w:author="Hari Laksono" w:date="2018-05-15T15:57:00Z">
              <w:r w:rsidRPr="0000362C">
                <w:rPr>
                  <w:rFonts w:ascii="Arial Narrow" w:eastAsia="Times New Roman" w:hAnsi="Arial Narrow" w:cs="Calibri"/>
                  <w:color w:val="000000"/>
                  <w:sz w:val="16"/>
                  <w:szCs w:val="16"/>
                  <w:rPrChange w:id="3327" w:author="Hari Laksono" w:date="2018-05-15T15:58:00Z">
                    <w:rPr>
                      <w:rFonts w:ascii="Calibri" w:eastAsia="Times New Roman" w:hAnsi="Calibri" w:cs="Calibri"/>
                      <w:color w:val="000000"/>
                      <w:sz w:val="20"/>
                      <w:szCs w:val="20"/>
                    </w:rPr>
                  </w:rPrChange>
                </w:rPr>
                <w:t>_</w:t>
              </w:r>
            </w:ins>
          </w:p>
        </w:tc>
      </w:tr>
      <w:tr w:rsidR="0000362C" w:rsidRPr="0000362C" w14:paraId="47521123" w14:textId="77777777" w:rsidTr="0000362C">
        <w:trPr>
          <w:trHeight w:val="20"/>
          <w:jc w:val="center"/>
          <w:ins w:id="3328" w:author="Hari Laksono" w:date="2018-05-15T15:57:00Z"/>
          <w:trPrChange w:id="33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center"/>
            <w:hideMark/>
            <w:tcPrChange w:id="33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54C0C6A" w14:textId="77777777" w:rsidR="0000362C" w:rsidRPr="0000362C" w:rsidRDefault="0000362C" w:rsidP="0000362C">
            <w:pPr>
              <w:spacing w:after="0" w:line="240" w:lineRule="auto"/>
              <w:jc w:val="center"/>
              <w:rPr>
                <w:ins w:id="3331" w:author="Hari Laksono" w:date="2018-05-15T15:57:00Z"/>
                <w:rFonts w:ascii="Arial Narrow" w:eastAsia="Times New Roman" w:hAnsi="Arial Narrow" w:cs="Calibri"/>
                <w:color w:val="000000"/>
                <w:sz w:val="16"/>
                <w:szCs w:val="16"/>
                <w:rPrChange w:id="3332" w:author="Hari Laksono" w:date="2018-05-15T15:58:00Z">
                  <w:rPr>
                    <w:ins w:id="3333" w:author="Hari Laksono" w:date="2018-05-15T15:57:00Z"/>
                    <w:rFonts w:ascii="Arial Narrow" w:eastAsia="Times New Roman" w:hAnsi="Arial Narrow" w:cs="Calibri"/>
                    <w:color w:val="000000"/>
                    <w:sz w:val="20"/>
                    <w:szCs w:val="20"/>
                  </w:rPr>
                </w:rPrChange>
              </w:rPr>
            </w:pPr>
            <w:ins w:id="3334" w:author="Hari Laksono" w:date="2018-05-15T15:57:00Z">
              <w:r w:rsidRPr="0000362C">
                <w:rPr>
                  <w:rFonts w:ascii="Arial Narrow" w:eastAsia="Times New Roman" w:hAnsi="Arial Narrow" w:cs="Calibri"/>
                  <w:color w:val="000000"/>
                  <w:sz w:val="16"/>
                  <w:szCs w:val="16"/>
                  <w:rPrChange w:id="3335" w:author="Hari Laksono" w:date="2018-05-15T15:58:00Z">
                    <w:rPr>
                      <w:rFonts w:ascii="Arial Narrow" w:eastAsia="Times New Roman" w:hAnsi="Arial Narrow" w:cs="Calibri"/>
                      <w:color w:val="000000"/>
                      <w:sz w:val="20"/>
                      <w:szCs w:val="20"/>
                    </w:rPr>
                  </w:rPrChange>
                </w:rPr>
                <w:t>111</w:t>
              </w:r>
            </w:ins>
          </w:p>
        </w:tc>
        <w:tc>
          <w:tcPr>
            <w:tcW w:w="3241" w:type="dxa"/>
            <w:tcBorders>
              <w:top w:val="nil"/>
              <w:left w:val="nil"/>
              <w:bottom w:val="single" w:sz="8" w:space="0" w:color="auto"/>
              <w:right w:val="single" w:sz="8" w:space="0" w:color="auto"/>
            </w:tcBorders>
            <w:shd w:val="clear" w:color="auto" w:fill="auto"/>
            <w:noWrap/>
            <w:vAlign w:val="center"/>
            <w:hideMark/>
            <w:tcPrChange w:id="333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5184E8FE" w14:textId="77777777" w:rsidR="0000362C" w:rsidRPr="0000362C" w:rsidRDefault="0000362C" w:rsidP="0000362C">
            <w:pPr>
              <w:spacing w:after="0" w:line="240" w:lineRule="auto"/>
              <w:rPr>
                <w:ins w:id="3337" w:author="Hari Laksono" w:date="2018-05-15T15:57:00Z"/>
                <w:rFonts w:ascii="Arial Narrow" w:eastAsia="Times New Roman" w:hAnsi="Arial Narrow" w:cs="Calibri"/>
                <w:color w:val="000000"/>
                <w:sz w:val="16"/>
                <w:szCs w:val="16"/>
                <w:rPrChange w:id="3338" w:author="Hari Laksono" w:date="2018-05-15T15:58:00Z">
                  <w:rPr>
                    <w:ins w:id="3339" w:author="Hari Laksono" w:date="2018-05-15T15:57:00Z"/>
                    <w:rFonts w:ascii="Arial Narrow" w:eastAsia="Times New Roman" w:hAnsi="Arial Narrow" w:cs="Calibri"/>
                    <w:color w:val="000000"/>
                    <w:sz w:val="20"/>
                    <w:szCs w:val="20"/>
                  </w:rPr>
                </w:rPrChange>
              </w:rPr>
            </w:pPr>
            <w:ins w:id="3340" w:author="Hari Laksono" w:date="2018-05-15T15:57:00Z">
              <w:r w:rsidRPr="0000362C">
                <w:rPr>
                  <w:rFonts w:ascii="Arial Narrow" w:eastAsia="Times New Roman" w:hAnsi="Arial Narrow" w:cs="Calibri"/>
                  <w:color w:val="000000"/>
                  <w:sz w:val="16"/>
                  <w:szCs w:val="16"/>
                  <w:rPrChange w:id="3341" w:author="Hari Laksono" w:date="2018-05-15T15:58:00Z">
                    <w:rPr>
                      <w:rFonts w:ascii="Arial Narrow" w:eastAsia="Times New Roman" w:hAnsi="Arial Narrow" w:cs="Calibri"/>
                      <w:color w:val="000000"/>
                      <w:sz w:val="20"/>
                      <w:szCs w:val="20"/>
                    </w:rPr>
                  </w:rPrChange>
                </w:rPr>
                <w:t>Unit Pelaksana Teknis Dinas Terminal</w:t>
              </w:r>
            </w:ins>
          </w:p>
        </w:tc>
        <w:tc>
          <w:tcPr>
            <w:tcW w:w="3260" w:type="dxa"/>
            <w:tcBorders>
              <w:top w:val="nil"/>
              <w:left w:val="nil"/>
              <w:bottom w:val="single" w:sz="8" w:space="0" w:color="auto"/>
              <w:right w:val="single" w:sz="8" w:space="0" w:color="auto"/>
            </w:tcBorders>
            <w:shd w:val="clear" w:color="auto" w:fill="auto"/>
            <w:vAlign w:val="center"/>
            <w:hideMark/>
            <w:tcPrChange w:id="33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72EB48BB" w14:textId="77777777" w:rsidR="0000362C" w:rsidRPr="0000362C" w:rsidRDefault="0000362C" w:rsidP="0000362C">
            <w:pPr>
              <w:spacing w:after="0" w:line="240" w:lineRule="auto"/>
              <w:jc w:val="center"/>
              <w:rPr>
                <w:ins w:id="3343" w:author="Hari Laksono" w:date="2018-05-15T15:57:00Z"/>
                <w:rFonts w:ascii="Arial Narrow" w:eastAsia="Times New Roman" w:hAnsi="Arial Narrow" w:cs="Calibri"/>
                <w:color w:val="000000"/>
                <w:sz w:val="16"/>
                <w:szCs w:val="16"/>
                <w:rPrChange w:id="3344" w:author="Hari Laksono" w:date="2018-05-15T15:58:00Z">
                  <w:rPr>
                    <w:ins w:id="3345" w:author="Hari Laksono" w:date="2018-05-15T15:57:00Z"/>
                    <w:rFonts w:ascii="Calibri" w:eastAsia="Times New Roman" w:hAnsi="Calibri" w:cs="Calibri"/>
                    <w:color w:val="000000"/>
                    <w:sz w:val="20"/>
                    <w:szCs w:val="20"/>
                  </w:rPr>
                </w:rPrChange>
              </w:rPr>
            </w:pPr>
            <w:ins w:id="3346" w:author="Hari Laksono" w:date="2018-05-15T15:57:00Z">
              <w:r w:rsidRPr="0000362C">
                <w:rPr>
                  <w:rFonts w:ascii="Arial Narrow" w:eastAsia="Times New Roman" w:hAnsi="Arial Narrow" w:cs="Calibri"/>
                  <w:color w:val="000000"/>
                  <w:sz w:val="16"/>
                  <w:szCs w:val="16"/>
                  <w:rPrChange w:id="3347" w:author="Hari Laksono" w:date="2018-05-15T15:58:00Z">
                    <w:rPr>
                      <w:rFonts w:ascii="Calibri" w:eastAsia="Times New Roman" w:hAnsi="Calibri" w:cs="Calibri"/>
                      <w:color w:val="000000"/>
                      <w:sz w:val="20"/>
                      <w:szCs w:val="20"/>
                    </w:rPr>
                  </w:rPrChange>
                </w:rPr>
                <w:t>_</w:t>
              </w:r>
            </w:ins>
          </w:p>
        </w:tc>
      </w:tr>
      <w:tr w:rsidR="0000362C" w:rsidRPr="0000362C" w14:paraId="03B67A7A" w14:textId="77777777" w:rsidTr="0000362C">
        <w:trPr>
          <w:trHeight w:val="20"/>
          <w:jc w:val="center"/>
          <w:ins w:id="3348" w:author="Hari Laksono" w:date="2018-05-15T15:57:00Z"/>
          <w:trPrChange w:id="33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3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32685870" w14:textId="77777777" w:rsidR="0000362C" w:rsidRPr="0000362C" w:rsidRDefault="0000362C" w:rsidP="0000362C">
            <w:pPr>
              <w:spacing w:after="0" w:line="240" w:lineRule="auto"/>
              <w:jc w:val="center"/>
              <w:rPr>
                <w:ins w:id="3351" w:author="Hari Laksono" w:date="2018-05-15T15:57:00Z"/>
                <w:rFonts w:ascii="Arial Narrow" w:eastAsia="Times New Roman" w:hAnsi="Arial Narrow" w:cs="Calibri"/>
                <w:color w:val="000000"/>
                <w:sz w:val="16"/>
                <w:szCs w:val="16"/>
                <w:rPrChange w:id="3352" w:author="Hari Laksono" w:date="2018-05-15T15:58:00Z">
                  <w:rPr>
                    <w:ins w:id="3353" w:author="Hari Laksono" w:date="2018-05-15T15:57:00Z"/>
                    <w:rFonts w:ascii="Arial Narrow" w:eastAsia="Times New Roman" w:hAnsi="Arial Narrow" w:cs="Calibri"/>
                    <w:color w:val="000000"/>
                    <w:sz w:val="20"/>
                    <w:szCs w:val="20"/>
                  </w:rPr>
                </w:rPrChange>
              </w:rPr>
            </w:pPr>
            <w:ins w:id="3354" w:author="Hari Laksono" w:date="2018-05-15T15:57:00Z">
              <w:r w:rsidRPr="0000362C">
                <w:rPr>
                  <w:rFonts w:ascii="Arial Narrow" w:eastAsia="Times New Roman" w:hAnsi="Arial Narrow" w:cs="Calibri"/>
                  <w:color w:val="000000"/>
                  <w:sz w:val="16"/>
                  <w:szCs w:val="16"/>
                  <w:rPrChange w:id="3355" w:author="Hari Laksono" w:date="2018-05-15T15:58:00Z">
                    <w:rPr>
                      <w:rFonts w:ascii="Arial Narrow" w:eastAsia="Times New Roman" w:hAnsi="Arial Narrow" w:cs="Calibri"/>
                      <w:color w:val="000000"/>
                      <w:sz w:val="20"/>
                      <w:szCs w:val="20"/>
                    </w:rPr>
                  </w:rPrChange>
                </w:rPr>
                <w:t>112</w:t>
              </w:r>
            </w:ins>
          </w:p>
        </w:tc>
        <w:tc>
          <w:tcPr>
            <w:tcW w:w="3241" w:type="dxa"/>
            <w:tcBorders>
              <w:top w:val="nil"/>
              <w:left w:val="nil"/>
              <w:bottom w:val="single" w:sz="8" w:space="0" w:color="auto"/>
              <w:right w:val="single" w:sz="8" w:space="0" w:color="auto"/>
            </w:tcBorders>
            <w:shd w:val="clear" w:color="auto" w:fill="auto"/>
            <w:noWrap/>
            <w:vAlign w:val="center"/>
            <w:hideMark/>
            <w:tcPrChange w:id="3356" w:author="Hari Laksono" w:date="2018-05-15T15:58:00Z">
              <w:tcPr>
                <w:tcW w:w="3241" w:type="dxa"/>
                <w:tcBorders>
                  <w:top w:val="nil"/>
                  <w:left w:val="nil"/>
                  <w:bottom w:val="single" w:sz="8" w:space="0" w:color="auto"/>
                  <w:right w:val="single" w:sz="8" w:space="0" w:color="auto"/>
                </w:tcBorders>
                <w:shd w:val="clear" w:color="auto" w:fill="auto"/>
                <w:noWrap/>
                <w:vAlign w:val="center"/>
                <w:hideMark/>
              </w:tcPr>
            </w:tcPrChange>
          </w:tcPr>
          <w:p w14:paraId="681589AA" w14:textId="77777777" w:rsidR="0000362C" w:rsidRPr="0000362C" w:rsidRDefault="0000362C" w:rsidP="0000362C">
            <w:pPr>
              <w:spacing w:after="0" w:line="240" w:lineRule="auto"/>
              <w:rPr>
                <w:ins w:id="3357" w:author="Hari Laksono" w:date="2018-05-15T15:57:00Z"/>
                <w:rFonts w:ascii="Arial Narrow" w:eastAsia="Times New Roman" w:hAnsi="Arial Narrow" w:cs="Calibri"/>
                <w:color w:val="000000"/>
                <w:sz w:val="16"/>
                <w:szCs w:val="16"/>
                <w:rPrChange w:id="3358" w:author="Hari Laksono" w:date="2018-05-15T15:58:00Z">
                  <w:rPr>
                    <w:ins w:id="3359" w:author="Hari Laksono" w:date="2018-05-15T15:57:00Z"/>
                    <w:rFonts w:ascii="Arial Narrow" w:eastAsia="Times New Roman" w:hAnsi="Arial Narrow" w:cs="Calibri"/>
                    <w:color w:val="000000"/>
                    <w:sz w:val="20"/>
                    <w:szCs w:val="20"/>
                  </w:rPr>
                </w:rPrChange>
              </w:rPr>
            </w:pPr>
            <w:ins w:id="3360" w:author="Hari Laksono" w:date="2018-05-15T15:57:00Z">
              <w:r w:rsidRPr="0000362C">
                <w:rPr>
                  <w:rFonts w:ascii="Arial Narrow" w:eastAsia="Times New Roman" w:hAnsi="Arial Narrow" w:cs="Calibri"/>
                  <w:color w:val="000000"/>
                  <w:sz w:val="16"/>
                  <w:szCs w:val="16"/>
                  <w:rPrChange w:id="3361" w:author="Hari Laksono" w:date="2018-05-15T15:58:00Z">
                    <w:rPr>
                      <w:rFonts w:ascii="Arial Narrow" w:eastAsia="Times New Roman" w:hAnsi="Arial Narrow" w:cs="Calibri"/>
                      <w:color w:val="000000"/>
                      <w:sz w:val="20"/>
                      <w:szCs w:val="20"/>
                    </w:rPr>
                  </w:rPrChange>
                </w:rPr>
                <w:t>UPTB. Solo Techno Park</w:t>
              </w:r>
            </w:ins>
          </w:p>
        </w:tc>
        <w:tc>
          <w:tcPr>
            <w:tcW w:w="3260" w:type="dxa"/>
            <w:tcBorders>
              <w:top w:val="nil"/>
              <w:left w:val="nil"/>
              <w:bottom w:val="single" w:sz="8" w:space="0" w:color="auto"/>
              <w:right w:val="single" w:sz="8" w:space="0" w:color="auto"/>
            </w:tcBorders>
            <w:shd w:val="clear" w:color="auto" w:fill="auto"/>
            <w:vAlign w:val="bottom"/>
            <w:hideMark/>
            <w:tcPrChange w:id="3362" w:author="Hari Laksono" w:date="2018-05-15T15:58:00Z">
              <w:tcPr>
                <w:tcW w:w="6220" w:type="dxa"/>
                <w:tcBorders>
                  <w:top w:val="nil"/>
                  <w:left w:val="nil"/>
                  <w:bottom w:val="single" w:sz="8" w:space="0" w:color="auto"/>
                  <w:right w:val="single" w:sz="8" w:space="0" w:color="auto"/>
                </w:tcBorders>
                <w:shd w:val="clear" w:color="auto" w:fill="auto"/>
                <w:vAlign w:val="bottom"/>
                <w:hideMark/>
              </w:tcPr>
            </w:tcPrChange>
          </w:tcPr>
          <w:p w14:paraId="1D4F3BD1" w14:textId="77777777" w:rsidR="0000362C" w:rsidRPr="0000362C" w:rsidRDefault="0000362C" w:rsidP="0000362C">
            <w:pPr>
              <w:spacing w:after="0" w:line="240" w:lineRule="auto"/>
              <w:rPr>
                <w:ins w:id="3363" w:author="Hari Laksono" w:date="2018-05-15T15:57:00Z"/>
                <w:rFonts w:ascii="Arial Narrow" w:eastAsia="Times New Roman" w:hAnsi="Arial Narrow" w:cs="Calibri"/>
                <w:color w:val="000000"/>
                <w:sz w:val="16"/>
                <w:szCs w:val="16"/>
                <w:rPrChange w:id="3364" w:author="Hari Laksono" w:date="2018-05-15T15:58:00Z">
                  <w:rPr>
                    <w:ins w:id="3365" w:author="Hari Laksono" w:date="2018-05-15T15:57:00Z"/>
                    <w:rFonts w:ascii="Arial Narrow" w:eastAsia="Times New Roman" w:hAnsi="Arial Narrow" w:cs="Calibri"/>
                    <w:color w:val="000000"/>
                    <w:sz w:val="20"/>
                    <w:szCs w:val="20"/>
                  </w:rPr>
                </w:rPrChange>
              </w:rPr>
            </w:pPr>
            <w:ins w:id="3366" w:author="Hari Laksono" w:date="2018-05-15T15:57:00Z">
              <w:r w:rsidRPr="0000362C">
                <w:rPr>
                  <w:rFonts w:ascii="Arial Narrow" w:eastAsia="Times New Roman" w:hAnsi="Arial Narrow" w:cs="Calibri"/>
                  <w:color w:val="000000"/>
                  <w:sz w:val="16"/>
                  <w:szCs w:val="16"/>
                  <w:rPrChange w:id="3367" w:author="Hari Laksono" w:date="2018-05-15T15:58:00Z">
                    <w:rPr>
                      <w:rFonts w:ascii="Arial Narrow" w:eastAsia="Times New Roman" w:hAnsi="Arial Narrow" w:cs="Calibri"/>
                      <w:color w:val="000000"/>
                      <w:sz w:val="20"/>
                      <w:szCs w:val="20"/>
                    </w:rPr>
                  </w:rPrChange>
                </w:rPr>
                <w:t xml:space="preserve">Solo Tecno Park </w:t>
              </w:r>
            </w:ins>
          </w:p>
        </w:tc>
      </w:tr>
      <w:tr w:rsidR="0000362C" w:rsidRPr="0000362C" w14:paraId="1262ECAE" w14:textId="77777777" w:rsidTr="0000362C">
        <w:trPr>
          <w:trHeight w:val="20"/>
          <w:jc w:val="center"/>
          <w:ins w:id="3368" w:author="Hari Laksono" w:date="2018-05-15T15:57:00Z"/>
          <w:trPrChange w:id="33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3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0A853A9E" w14:textId="77777777" w:rsidR="0000362C" w:rsidRPr="0000362C" w:rsidRDefault="0000362C" w:rsidP="0000362C">
            <w:pPr>
              <w:spacing w:after="0" w:line="240" w:lineRule="auto"/>
              <w:jc w:val="center"/>
              <w:rPr>
                <w:ins w:id="3371" w:author="Hari Laksono" w:date="2018-05-15T15:57:00Z"/>
                <w:rFonts w:ascii="Arial Narrow" w:eastAsia="Times New Roman" w:hAnsi="Arial Narrow" w:cs="Calibri"/>
                <w:color w:val="000000"/>
                <w:sz w:val="16"/>
                <w:szCs w:val="16"/>
                <w:rPrChange w:id="3372" w:author="Hari Laksono" w:date="2018-05-15T15:58:00Z">
                  <w:rPr>
                    <w:ins w:id="3373" w:author="Hari Laksono" w:date="2018-05-15T15:57:00Z"/>
                    <w:rFonts w:ascii="Arial Narrow" w:eastAsia="Times New Roman" w:hAnsi="Arial Narrow" w:cs="Calibri"/>
                    <w:color w:val="000000"/>
                    <w:sz w:val="20"/>
                    <w:szCs w:val="20"/>
                  </w:rPr>
                </w:rPrChange>
              </w:rPr>
            </w:pPr>
            <w:ins w:id="3374" w:author="Hari Laksono" w:date="2018-05-15T15:57:00Z">
              <w:r w:rsidRPr="0000362C">
                <w:rPr>
                  <w:rFonts w:ascii="Arial Narrow" w:eastAsia="Times New Roman" w:hAnsi="Arial Narrow" w:cs="Calibri"/>
                  <w:color w:val="000000"/>
                  <w:sz w:val="16"/>
                  <w:szCs w:val="16"/>
                  <w:rPrChange w:id="3375" w:author="Hari Laksono" w:date="2018-05-15T15:58:00Z">
                    <w:rPr>
                      <w:rFonts w:ascii="Arial Narrow" w:eastAsia="Times New Roman" w:hAnsi="Arial Narrow" w:cs="Calibri"/>
                      <w:color w:val="000000"/>
                      <w:sz w:val="20"/>
                      <w:szCs w:val="20"/>
                    </w:rPr>
                  </w:rPrChange>
                </w:rPr>
                <w:t>113</w:t>
              </w:r>
            </w:ins>
          </w:p>
        </w:tc>
        <w:tc>
          <w:tcPr>
            <w:tcW w:w="3241" w:type="dxa"/>
            <w:tcBorders>
              <w:top w:val="nil"/>
              <w:left w:val="nil"/>
              <w:bottom w:val="single" w:sz="8" w:space="0" w:color="auto"/>
              <w:right w:val="single" w:sz="8" w:space="0" w:color="auto"/>
            </w:tcBorders>
            <w:shd w:val="clear" w:color="auto" w:fill="auto"/>
            <w:noWrap/>
            <w:vAlign w:val="bottom"/>
            <w:hideMark/>
            <w:tcPrChange w:id="3376" w:author="Hari Laksono" w:date="2018-05-15T15:58:00Z">
              <w:tcPr>
                <w:tcW w:w="3241" w:type="dxa"/>
                <w:tcBorders>
                  <w:top w:val="nil"/>
                  <w:left w:val="nil"/>
                  <w:bottom w:val="single" w:sz="8" w:space="0" w:color="auto"/>
                  <w:right w:val="single" w:sz="8" w:space="0" w:color="auto"/>
                </w:tcBorders>
                <w:shd w:val="clear" w:color="auto" w:fill="auto"/>
                <w:noWrap/>
                <w:vAlign w:val="bottom"/>
                <w:hideMark/>
              </w:tcPr>
            </w:tcPrChange>
          </w:tcPr>
          <w:p w14:paraId="34267DE4" w14:textId="77777777" w:rsidR="0000362C" w:rsidRPr="0000362C" w:rsidRDefault="0000362C" w:rsidP="0000362C">
            <w:pPr>
              <w:spacing w:after="0" w:line="240" w:lineRule="auto"/>
              <w:rPr>
                <w:ins w:id="3377" w:author="Hari Laksono" w:date="2018-05-15T15:57:00Z"/>
                <w:rFonts w:ascii="Arial Narrow" w:eastAsia="Times New Roman" w:hAnsi="Arial Narrow" w:cs="Calibri"/>
                <w:color w:val="000000"/>
                <w:sz w:val="16"/>
                <w:szCs w:val="16"/>
                <w:rPrChange w:id="3378" w:author="Hari Laksono" w:date="2018-05-15T15:58:00Z">
                  <w:rPr>
                    <w:ins w:id="3379" w:author="Hari Laksono" w:date="2018-05-15T15:57:00Z"/>
                    <w:rFonts w:ascii="Arial Narrow" w:eastAsia="Times New Roman" w:hAnsi="Arial Narrow" w:cs="Calibri"/>
                    <w:color w:val="000000"/>
                    <w:sz w:val="20"/>
                    <w:szCs w:val="20"/>
                  </w:rPr>
                </w:rPrChange>
              </w:rPr>
            </w:pPr>
            <w:ins w:id="3380" w:author="Hari Laksono" w:date="2018-05-15T15:57:00Z">
              <w:r w:rsidRPr="0000362C">
                <w:rPr>
                  <w:rFonts w:ascii="Arial Narrow" w:eastAsia="Times New Roman" w:hAnsi="Arial Narrow" w:cs="Calibri"/>
                  <w:color w:val="000000"/>
                  <w:sz w:val="16"/>
                  <w:szCs w:val="16"/>
                  <w:rPrChange w:id="3381" w:author="Hari Laksono" w:date="2018-05-15T15:58:00Z">
                    <w:rPr>
                      <w:rFonts w:ascii="Arial Narrow" w:eastAsia="Times New Roman" w:hAnsi="Arial Narrow" w:cs="Calibri"/>
                      <w:color w:val="000000"/>
                      <w:sz w:val="20"/>
                      <w:szCs w:val="20"/>
                    </w:rPr>
                  </w:rPrChange>
                </w:rPr>
                <w:t>UPTD. Puskesmas Pajang</w:t>
              </w:r>
            </w:ins>
          </w:p>
        </w:tc>
        <w:tc>
          <w:tcPr>
            <w:tcW w:w="3260" w:type="dxa"/>
            <w:tcBorders>
              <w:top w:val="nil"/>
              <w:left w:val="nil"/>
              <w:bottom w:val="single" w:sz="8" w:space="0" w:color="auto"/>
              <w:right w:val="single" w:sz="8" w:space="0" w:color="auto"/>
            </w:tcBorders>
            <w:shd w:val="clear" w:color="auto" w:fill="auto"/>
            <w:noWrap/>
            <w:vAlign w:val="bottom"/>
            <w:hideMark/>
            <w:tcPrChange w:id="3382" w:author="Hari Laksono" w:date="2018-05-15T15:58:00Z">
              <w:tcPr>
                <w:tcW w:w="6220" w:type="dxa"/>
                <w:tcBorders>
                  <w:top w:val="nil"/>
                  <w:left w:val="nil"/>
                  <w:bottom w:val="single" w:sz="8" w:space="0" w:color="auto"/>
                  <w:right w:val="single" w:sz="8" w:space="0" w:color="auto"/>
                </w:tcBorders>
                <w:shd w:val="clear" w:color="auto" w:fill="auto"/>
                <w:noWrap/>
                <w:vAlign w:val="bottom"/>
                <w:hideMark/>
              </w:tcPr>
            </w:tcPrChange>
          </w:tcPr>
          <w:p w14:paraId="43B85A09" w14:textId="77777777" w:rsidR="0000362C" w:rsidRPr="0000362C" w:rsidRDefault="0000362C" w:rsidP="0000362C">
            <w:pPr>
              <w:spacing w:after="0" w:line="240" w:lineRule="auto"/>
              <w:rPr>
                <w:ins w:id="3383" w:author="Hari Laksono" w:date="2018-05-15T15:57:00Z"/>
                <w:rFonts w:ascii="Arial Narrow" w:eastAsia="Times New Roman" w:hAnsi="Arial Narrow" w:cs="Calibri"/>
                <w:color w:val="000000"/>
                <w:sz w:val="16"/>
                <w:szCs w:val="16"/>
                <w:rPrChange w:id="3384" w:author="Hari Laksono" w:date="2018-05-15T15:58:00Z">
                  <w:rPr>
                    <w:ins w:id="3385" w:author="Hari Laksono" w:date="2018-05-15T15:57:00Z"/>
                    <w:rFonts w:ascii="Arial Narrow" w:eastAsia="Times New Roman" w:hAnsi="Arial Narrow" w:cs="Calibri"/>
                    <w:color w:val="000000"/>
                    <w:sz w:val="20"/>
                    <w:szCs w:val="20"/>
                  </w:rPr>
                </w:rPrChange>
              </w:rPr>
            </w:pPr>
            <w:ins w:id="3386" w:author="Hari Laksono" w:date="2018-05-15T15:57:00Z">
              <w:r w:rsidRPr="0000362C">
                <w:rPr>
                  <w:rFonts w:ascii="Arial Narrow" w:eastAsia="Times New Roman" w:hAnsi="Arial Narrow" w:cs="Calibri"/>
                  <w:color w:val="000000"/>
                  <w:sz w:val="16"/>
                  <w:szCs w:val="16"/>
                  <w:rPrChange w:id="3387" w:author="Hari Laksono" w:date="2018-05-15T15:58:00Z">
                    <w:rPr>
                      <w:rFonts w:ascii="Arial Narrow" w:eastAsia="Times New Roman" w:hAnsi="Arial Narrow" w:cs="Calibri"/>
                      <w:color w:val="000000"/>
                      <w:sz w:val="20"/>
                      <w:szCs w:val="20"/>
                    </w:rPr>
                  </w:rPrChange>
                </w:rPr>
                <w:t>UPT. Puskesmas Pajang</w:t>
              </w:r>
            </w:ins>
          </w:p>
        </w:tc>
      </w:tr>
      <w:tr w:rsidR="0000362C" w:rsidRPr="0000362C" w14:paraId="5C3A5691" w14:textId="77777777" w:rsidTr="0000362C">
        <w:trPr>
          <w:trHeight w:val="20"/>
          <w:jc w:val="center"/>
          <w:ins w:id="3388" w:author="Hari Laksono" w:date="2018-05-15T15:57:00Z"/>
          <w:trPrChange w:id="33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3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781E87C7" w14:textId="77777777" w:rsidR="0000362C" w:rsidRPr="0000362C" w:rsidRDefault="0000362C" w:rsidP="0000362C">
            <w:pPr>
              <w:spacing w:after="0" w:line="240" w:lineRule="auto"/>
              <w:jc w:val="center"/>
              <w:rPr>
                <w:ins w:id="3391" w:author="Hari Laksono" w:date="2018-05-15T15:57:00Z"/>
                <w:rFonts w:ascii="Arial Narrow" w:eastAsia="Times New Roman" w:hAnsi="Arial Narrow" w:cs="Calibri"/>
                <w:color w:val="000000"/>
                <w:sz w:val="16"/>
                <w:szCs w:val="16"/>
                <w:rPrChange w:id="3392" w:author="Hari Laksono" w:date="2018-05-15T15:58:00Z">
                  <w:rPr>
                    <w:ins w:id="3393" w:author="Hari Laksono" w:date="2018-05-15T15:57:00Z"/>
                    <w:rFonts w:ascii="Arial Narrow" w:eastAsia="Times New Roman" w:hAnsi="Arial Narrow" w:cs="Calibri"/>
                    <w:color w:val="000000"/>
                    <w:sz w:val="20"/>
                    <w:szCs w:val="20"/>
                  </w:rPr>
                </w:rPrChange>
              </w:rPr>
            </w:pPr>
            <w:ins w:id="3394" w:author="Hari Laksono" w:date="2018-05-15T15:57:00Z">
              <w:r w:rsidRPr="0000362C">
                <w:rPr>
                  <w:rFonts w:ascii="Arial Narrow" w:eastAsia="Times New Roman" w:hAnsi="Arial Narrow" w:cs="Calibri"/>
                  <w:color w:val="000000"/>
                  <w:sz w:val="16"/>
                  <w:szCs w:val="16"/>
                  <w:rPrChange w:id="3395" w:author="Hari Laksono" w:date="2018-05-15T15:58:00Z">
                    <w:rPr>
                      <w:rFonts w:ascii="Arial Narrow" w:eastAsia="Times New Roman" w:hAnsi="Arial Narrow" w:cs="Calibri"/>
                      <w:color w:val="000000"/>
                      <w:sz w:val="20"/>
                      <w:szCs w:val="20"/>
                    </w:rPr>
                  </w:rPrChange>
                </w:rPr>
                <w:t>114</w:t>
              </w:r>
            </w:ins>
          </w:p>
        </w:tc>
        <w:tc>
          <w:tcPr>
            <w:tcW w:w="3241" w:type="dxa"/>
            <w:tcBorders>
              <w:top w:val="nil"/>
              <w:left w:val="nil"/>
              <w:bottom w:val="single" w:sz="8" w:space="0" w:color="auto"/>
              <w:right w:val="single" w:sz="8" w:space="0" w:color="auto"/>
            </w:tcBorders>
            <w:shd w:val="clear" w:color="auto" w:fill="auto"/>
            <w:noWrap/>
            <w:vAlign w:val="bottom"/>
            <w:hideMark/>
            <w:tcPrChange w:id="3396" w:author="Hari Laksono" w:date="2018-05-15T15:58:00Z">
              <w:tcPr>
                <w:tcW w:w="3241" w:type="dxa"/>
                <w:tcBorders>
                  <w:top w:val="nil"/>
                  <w:left w:val="nil"/>
                  <w:bottom w:val="single" w:sz="8" w:space="0" w:color="auto"/>
                  <w:right w:val="single" w:sz="8" w:space="0" w:color="auto"/>
                </w:tcBorders>
                <w:shd w:val="clear" w:color="auto" w:fill="auto"/>
                <w:noWrap/>
                <w:vAlign w:val="bottom"/>
                <w:hideMark/>
              </w:tcPr>
            </w:tcPrChange>
          </w:tcPr>
          <w:p w14:paraId="464BE2D1" w14:textId="77777777" w:rsidR="0000362C" w:rsidRPr="0000362C" w:rsidRDefault="0000362C" w:rsidP="0000362C">
            <w:pPr>
              <w:spacing w:after="0" w:line="240" w:lineRule="auto"/>
              <w:rPr>
                <w:ins w:id="3397" w:author="Hari Laksono" w:date="2018-05-15T15:57:00Z"/>
                <w:rFonts w:ascii="Arial Narrow" w:eastAsia="Times New Roman" w:hAnsi="Arial Narrow" w:cs="Calibri"/>
                <w:color w:val="000000"/>
                <w:sz w:val="16"/>
                <w:szCs w:val="16"/>
                <w:rPrChange w:id="3398" w:author="Hari Laksono" w:date="2018-05-15T15:58:00Z">
                  <w:rPr>
                    <w:ins w:id="3399" w:author="Hari Laksono" w:date="2018-05-15T15:57:00Z"/>
                    <w:rFonts w:ascii="Arial Narrow" w:eastAsia="Times New Roman" w:hAnsi="Arial Narrow" w:cs="Calibri"/>
                    <w:color w:val="000000"/>
                    <w:sz w:val="20"/>
                    <w:szCs w:val="20"/>
                  </w:rPr>
                </w:rPrChange>
              </w:rPr>
            </w:pPr>
            <w:ins w:id="3400" w:author="Hari Laksono" w:date="2018-05-15T15:57:00Z">
              <w:r w:rsidRPr="0000362C">
                <w:rPr>
                  <w:rFonts w:ascii="Arial Narrow" w:eastAsia="Times New Roman" w:hAnsi="Arial Narrow" w:cs="Calibri"/>
                  <w:color w:val="000000"/>
                  <w:sz w:val="16"/>
                  <w:szCs w:val="16"/>
                  <w:rPrChange w:id="3401" w:author="Hari Laksono" w:date="2018-05-15T15:58:00Z">
                    <w:rPr>
                      <w:rFonts w:ascii="Arial Narrow" w:eastAsia="Times New Roman" w:hAnsi="Arial Narrow" w:cs="Calibri"/>
                      <w:color w:val="000000"/>
                      <w:sz w:val="20"/>
                      <w:szCs w:val="20"/>
                    </w:rPr>
                  </w:rPrChange>
                </w:rPr>
                <w:t>UPTD. Puskesmas Penumping</w:t>
              </w:r>
            </w:ins>
          </w:p>
        </w:tc>
        <w:tc>
          <w:tcPr>
            <w:tcW w:w="3260" w:type="dxa"/>
            <w:tcBorders>
              <w:top w:val="nil"/>
              <w:left w:val="nil"/>
              <w:bottom w:val="single" w:sz="8" w:space="0" w:color="auto"/>
              <w:right w:val="single" w:sz="8" w:space="0" w:color="auto"/>
            </w:tcBorders>
            <w:shd w:val="clear" w:color="auto" w:fill="auto"/>
            <w:noWrap/>
            <w:vAlign w:val="bottom"/>
            <w:hideMark/>
            <w:tcPrChange w:id="3402" w:author="Hari Laksono" w:date="2018-05-15T15:58:00Z">
              <w:tcPr>
                <w:tcW w:w="6220" w:type="dxa"/>
                <w:tcBorders>
                  <w:top w:val="nil"/>
                  <w:left w:val="nil"/>
                  <w:bottom w:val="single" w:sz="8" w:space="0" w:color="auto"/>
                  <w:right w:val="single" w:sz="8" w:space="0" w:color="auto"/>
                </w:tcBorders>
                <w:shd w:val="clear" w:color="auto" w:fill="auto"/>
                <w:noWrap/>
                <w:vAlign w:val="bottom"/>
                <w:hideMark/>
              </w:tcPr>
            </w:tcPrChange>
          </w:tcPr>
          <w:p w14:paraId="684939C6" w14:textId="77777777" w:rsidR="0000362C" w:rsidRPr="0000362C" w:rsidRDefault="0000362C" w:rsidP="0000362C">
            <w:pPr>
              <w:spacing w:after="0" w:line="240" w:lineRule="auto"/>
              <w:rPr>
                <w:ins w:id="3403" w:author="Hari Laksono" w:date="2018-05-15T15:57:00Z"/>
                <w:rFonts w:ascii="Arial Narrow" w:eastAsia="Times New Roman" w:hAnsi="Arial Narrow" w:cs="Calibri"/>
                <w:color w:val="000000"/>
                <w:sz w:val="16"/>
                <w:szCs w:val="16"/>
                <w:rPrChange w:id="3404" w:author="Hari Laksono" w:date="2018-05-15T15:58:00Z">
                  <w:rPr>
                    <w:ins w:id="3405" w:author="Hari Laksono" w:date="2018-05-15T15:57:00Z"/>
                    <w:rFonts w:ascii="Arial Narrow" w:eastAsia="Times New Roman" w:hAnsi="Arial Narrow" w:cs="Calibri"/>
                    <w:color w:val="000000"/>
                    <w:sz w:val="20"/>
                    <w:szCs w:val="20"/>
                  </w:rPr>
                </w:rPrChange>
              </w:rPr>
            </w:pPr>
            <w:ins w:id="3406" w:author="Hari Laksono" w:date="2018-05-15T15:57:00Z">
              <w:r w:rsidRPr="0000362C">
                <w:rPr>
                  <w:rFonts w:ascii="Arial Narrow" w:eastAsia="Times New Roman" w:hAnsi="Arial Narrow" w:cs="Calibri"/>
                  <w:color w:val="000000"/>
                  <w:sz w:val="16"/>
                  <w:szCs w:val="16"/>
                  <w:rPrChange w:id="3407" w:author="Hari Laksono" w:date="2018-05-15T15:58:00Z">
                    <w:rPr>
                      <w:rFonts w:ascii="Arial Narrow" w:eastAsia="Times New Roman" w:hAnsi="Arial Narrow" w:cs="Calibri"/>
                      <w:color w:val="000000"/>
                      <w:sz w:val="20"/>
                      <w:szCs w:val="20"/>
                    </w:rPr>
                  </w:rPrChange>
                </w:rPr>
                <w:t>UPT. Puskesmas Penumping</w:t>
              </w:r>
            </w:ins>
          </w:p>
        </w:tc>
      </w:tr>
      <w:tr w:rsidR="0000362C" w:rsidRPr="0000362C" w14:paraId="27BBAA6E" w14:textId="77777777" w:rsidTr="0000362C">
        <w:trPr>
          <w:trHeight w:val="20"/>
          <w:jc w:val="center"/>
          <w:ins w:id="3408" w:author="Hari Laksono" w:date="2018-05-15T15:57:00Z"/>
          <w:trPrChange w:id="34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4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4517D942" w14:textId="77777777" w:rsidR="0000362C" w:rsidRPr="0000362C" w:rsidRDefault="0000362C" w:rsidP="0000362C">
            <w:pPr>
              <w:spacing w:after="0" w:line="240" w:lineRule="auto"/>
              <w:jc w:val="center"/>
              <w:rPr>
                <w:ins w:id="3411" w:author="Hari Laksono" w:date="2018-05-15T15:57:00Z"/>
                <w:rFonts w:ascii="Arial Narrow" w:eastAsia="Times New Roman" w:hAnsi="Arial Narrow" w:cs="Calibri"/>
                <w:color w:val="000000"/>
                <w:sz w:val="16"/>
                <w:szCs w:val="16"/>
                <w:rPrChange w:id="3412" w:author="Hari Laksono" w:date="2018-05-15T15:58:00Z">
                  <w:rPr>
                    <w:ins w:id="3413" w:author="Hari Laksono" w:date="2018-05-15T15:57:00Z"/>
                    <w:rFonts w:ascii="Arial Narrow" w:eastAsia="Times New Roman" w:hAnsi="Arial Narrow" w:cs="Calibri"/>
                    <w:color w:val="000000"/>
                    <w:sz w:val="20"/>
                    <w:szCs w:val="20"/>
                  </w:rPr>
                </w:rPrChange>
              </w:rPr>
            </w:pPr>
            <w:ins w:id="3414" w:author="Hari Laksono" w:date="2018-05-15T15:57:00Z">
              <w:r w:rsidRPr="0000362C">
                <w:rPr>
                  <w:rFonts w:ascii="Arial Narrow" w:eastAsia="Times New Roman" w:hAnsi="Arial Narrow" w:cs="Calibri"/>
                  <w:color w:val="000000"/>
                  <w:sz w:val="16"/>
                  <w:szCs w:val="16"/>
                  <w:rPrChange w:id="3415" w:author="Hari Laksono" w:date="2018-05-15T15:58:00Z">
                    <w:rPr>
                      <w:rFonts w:ascii="Arial Narrow" w:eastAsia="Times New Roman" w:hAnsi="Arial Narrow" w:cs="Calibri"/>
                      <w:color w:val="000000"/>
                      <w:sz w:val="20"/>
                      <w:szCs w:val="20"/>
                    </w:rPr>
                  </w:rPrChange>
                </w:rPr>
                <w:t>115</w:t>
              </w:r>
            </w:ins>
          </w:p>
        </w:tc>
        <w:tc>
          <w:tcPr>
            <w:tcW w:w="3241" w:type="dxa"/>
            <w:tcBorders>
              <w:top w:val="nil"/>
              <w:left w:val="nil"/>
              <w:bottom w:val="single" w:sz="8" w:space="0" w:color="auto"/>
              <w:right w:val="single" w:sz="8" w:space="0" w:color="auto"/>
            </w:tcBorders>
            <w:shd w:val="clear" w:color="auto" w:fill="auto"/>
            <w:noWrap/>
            <w:vAlign w:val="bottom"/>
            <w:hideMark/>
            <w:tcPrChange w:id="3416" w:author="Hari Laksono" w:date="2018-05-15T15:58:00Z">
              <w:tcPr>
                <w:tcW w:w="3241" w:type="dxa"/>
                <w:tcBorders>
                  <w:top w:val="nil"/>
                  <w:left w:val="nil"/>
                  <w:bottom w:val="single" w:sz="8" w:space="0" w:color="auto"/>
                  <w:right w:val="single" w:sz="8" w:space="0" w:color="auto"/>
                </w:tcBorders>
                <w:shd w:val="clear" w:color="auto" w:fill="auto"/>
                <w:noWrap/>
                <w:vAlign w:val="bottom"/>
                <w:hideMark/>
              </w:tcPr>
            </w:tcPrChange>
          </w:tcPr>
          <w:p w14:paraId="3EF697FC" w14:textId="77777777" w:rsidR="0000362C" w:rsidRPr="0000362C" w:rsidRDefault="0000362C" w:rsidP="0000362C">
            <w:pPr>
              <w:spacing w:after="0" w:line="240" w:lineRule="auto"/>
              <w:rPr>
                <w:ins w:id="3417" w:author="Hari Laksono" w:date="2018-05-15T15:57:00Z"/>
                <w:rFonts w:ascii="Arial Narrow" w:eastAsia="Times New Roman" w:hAnsi="Arial Narrow" w:cs="Calibri"/>
                <w:color w:val="000000"/>
                <w:sz w:val="16"/>
                <w:szCs w:val="16"/>
                <w:rPrChange w:id="3418" w:author="Hari Laksono" w:date="2018-05-15T15:58:00Z">
                  <w:rPr>
                    <w:ins w:id="3419" w:author="Hari Laksono" w:date="2018-05-15T15:57:00Z"/>
                    <w:rFonts w:ascii="Arial Narrow" w:eastAsia="Times New Roman" w:hAnsi="Arial Narrow" w:cs="Calibri"/>
                    <w:color w:val="000000"/>
                    <w:sz w:val="20"/>
                    <w:szCs w:val="20"/>
                  </w:rPr>
                </w:rPrChange>
              </w:rPr>
            </w:pPr>
            <w:ins w:id="3420" w:author="Hari Laksono" w:date="2018-05-15T15:57:00Z">
              <w:r w:rsidRPr="0000362C">
                <w:rPr>
                  <w:rFonts w:ascii="Arial Narrow" w:eastAsia="Times New Roman" w:hAnsi="Arial Narrow" w:cs="Calibri"/>
                  <w:color w:val="000000"/>
                  <w:sz w:val="16"/>
                  <w:szCs w:val="16"/>
                  <w:rPrChange w:id="3421" w:author="Hari Laksono" w:date="2018-05-15T15:58:00Z">
                    <w:rPr>
                      <w:rFonts w:ascii="Arial Narrow" w:eastAsia="Times New Roman" w:hAnsi="Arial Narrow" w:cs="Calibri"/>
                      <w:color w:val="000000"/>
                      <w:sz w:val="20"/>
                      <w:szCs w:val="20"/>
                    </w:rPr>
                  </w:rPrChange>
                </w:rPr>
                <w:t>UPTD. Puskesmas Purwosari</w:t>
              </w:r>
            </w:ins>
          </w:p>
        </w:tc>
        <w:tc>
          <w:tcPr>
            <w:tcW w:w="3260" w:type="dxa"/>
            <w:tcBorders>
              <w:top w:val="nil"/>
              <w:left w:val="nil"/>
              <w:bottom w:val="single" w:sz="8" w:space="0" w:color="auto"/>
              <w:right w:val="single" w:sz="8" w:space="0" w:color="auto"/>
            </w:tcBorders>
            <w:shd w:val="clear" w:color="auto" w:fill="auto"/>
            <w:noWrap/>
            <w:vAlign w:val="bottom"/>
            <w:hideMark/>
            <w:tcPrChange w:id="3422" w:author="Hari Laksono" w:date="2018-05-15T15:58:00Z">
              <w:tcPr>
                <w:tcW w:w="6220" w:type="dxa"/>
                <w:tcBorders>
                  <w:top w:val="nil"/>
                  <w:left w:val="nil"/>
                  <w:bottom w:val="single" w:sz="8" w:space="0" w:color="auto"/>
                  <w:right w:val="single" w:sz="8" w:space="0" w:color="auto"/>
                </w:tcBorders>
                <w:shd w:val="clear" w:color="auto" w:fill="auto"/>
                <w:noWrap/>
                <w:vAlign w:val="bottom"/>
                <w:hideMark/>
              </w:tcPr>
            </w:tcPrChange>
          </w:tcPr>
          <w:p w14:paraId="153184AD" w14:textId="77777777" w:rsidR="0000362C" w:rsidRPr="0000362C" w:rsidRDefault="0000362C" w:rsidP="0000362C">
            <w:pPr>
              <w:spacing w:after="0" w:line="240" w:lineRule="auto"/>
              <w:rPr>
                <w:ins w:id="3423" w:author="Hari Laksono" w:date="2018-05-15T15:57:00Z"/>
                <w:rFonts w:ascii="Arial Narrow" w:eastAsia="Times New Roman" w:hAnsi="Arial Narrow" w:cs="Calibri"/>
                <w:color w:val="000000"/>
                <w:sz w:val="16"/>
                <w:szCs w:val="16"/>
                <w:rPrChange w:id="3424" w:author="Hari Laksono" w:date="2018-05-15T15:58:00Z">
                  <w:rPr>
                    <w:ins w:id="3425" w:author="Hari Laksono" w:date="2018-05-15T15:57:00Z"/>
                    <w:rFonts w:ascii="Arial Narrow" w:eastAsia="Times New Roman" w:hAnsi="Arial Narrow" w:cs="Calibri"/>
                    <w:color w:val="000000"/>
                    <w:sz w:val="20"/>
                    <w:szCs w:val="20"/>
                  </w:rPr>
                </w:rPrChange>
              </w:rPr>
            </w:pPr>
            <w:ins w:id="3426" w:author="Hari Laksono" w:date="2018-05-15T15:57:00Z">
              <w:r w:rsidRPr="0000362C">
                <w:rPr>
                  <w:rFonts w:ascii="Arial Narrow" w:eastAsia="Times New Roman" w:hAnsi="Arial Narrow" w:cs="Calibri"/>
                  <w:color w:val="000000"/>
                  <w:sz w:val="16"/>
                  <w:szCs w:val="16"/>
                  <w:rPrChange w:id="3427" w:author="Hari Laksono" w:date="2018-05-15T15:58:00Z">
                    <w:rPr>
                      <w:rFonts w:ascii="Arial Narrow" w:eastAsia="Times New Roman" w:hAnsi="Arial Narrow" w:cs="Calibri"/>
                      <w:color w:val="000000"/>
                      <w:sz w:val="20"/>
                      <w:szCs w:val="20"/>
                    </w:rPr>
                  </w:rPrChange>
                </w:rPr>
                <w:t>UPT. Puskesmas Purwosari</w:t>
              </w:r>
            </w:ins>
          </w:p>
        </w:tc>
      </w:tr>
      <w:tr w:rsidR="0000362C" w:rsidRPr="0000362C" w14:paraId="285DF951" w14:textId="77777777" w:rsidTr="0000362C">
        <w:trPr>
          <w:trHeight w:val="20"/>
          <w:jc w:val="center"/>
          <w:ins w:id="3428" w:author="Hari Laksono" w:date="2018-05-15T15:57:00Z"/>
          <w:trPrChange w:id="34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4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6585FFAC" w14:textId="77777777" w:rsidR="0000362C" w:rsidRPr="0000362C" w:rsidRDefault="0000362C" w:rsidP="0000362C">
            <w:pPr>
              <w:spacing w:after="0" w:line="240" w:lineRule="auto"/>
              <w:jc w:val="center"/>
              <w:rPr>
                <w:ins w:id="3431" w:author="Hari Laksono" w:date="2018-05-15T15:57:00Z"/>
                <w:rFonts w:ascii="Arial Narrow" w:eastAsia="Times New Roman" w:hAnsi="Arial Narrow" w:cs="Calibri"/>
                <w:color w:val="000000"/>
                <w:sz w:val="16"/>
                <w:szCs w:val="16"/>
                <w:rPrChange w:id="3432" w:author="Hari Laksono" w:date="2018-05-15T15:58:00Z">
                  <w:rPr>
                    <w:ins w:id="3433" w:author="Hari Laksono" w:date="2018-05-15T15:57:00Z"/>
                    <w:rFonts w:ascii="Arial Narrow" w:eastAsia="Times New Roman" w:hAnsi="Arial Narrow" w:cs="Calibri"/>
                    <w:color w:val="000000"/>
                    <w:sz w:val="20"/>
                    <w:szCs w:val="20"/>
                  </w:rPr>
                </w:rPrChange>
              </w:rPr>
            </w:pPr>
            <w:ins w:id="3434" w:author="Hari Laksono" w:date="2018-05-15T15:57:00Z">
              <w:r w:rsidRPr="0000362C">
                <w:rPr>
                  <w:rFonts w:ascii="Arial Narrow" w:eastAsia="Times New Roman" w:hAnsi="Arial Narrow" w:cs="Calibri"/>
                  <w:color w:val="000000"/>
                  <w:sz w:val="16"/>
                  <w:szCs w:val="16"/>
                  <w:rPrChange w:id="3435" w:author="Hari Laksono" w:date="2018-05-15T15:58:00Z">
                    <w:rPr>
                      <w:rFonts w:ascii="Arial Narrow" w:eastAsia="Times New Roman" w:hAnsi="Arial Narrow" w:cs="Calibri"/>
                      <w:color w:val="000000"/>
                      <w:sz w:val="20"/>
                      <w:szCs w:val="20"/>
                    </w:rPr>
                  </w:rPrChange>
                </w:rPr>
                <w:t>116</w:t>
              </w:r>
            </w:ins>
          </w:p>
        </w:tc>
        <w:tc>
          <w:tcPr>
            <w:tcW w:w="3241" w:type="dxa"/>
            <w:tcBorders>
              <w:top w:val="nil"/>
              <w:left w:val="nil"/>
              <w:bottom w:val="single" w:sz="8" w:space="0" w:color="auto"/>
              <w:right w:val="single" w:sz="8" w:space="0" w:color="auto"/>
            </w:tcBorders>
            <w:shd w:val="clear" w:color="auto" w:fill="auto"/>
            <w:noWrap/>
            <w:vAlign w:val="bottom"/>
            <w:hideMark/>
            <w:tcPrChange w:id="3436" w:author="Hari Laksono" w:date="2018-05-15T15:58:00Z">
              <w:tcPr>
                <w:tcW w:w="3241" w:type="dxa"/>
                <w:tcBorders>
                  <w:top w:val="nil"/>
                  <w:left w:val="nil"/>
                  <w:bottom w:val="single" w:sz="8" w:space="0" w:color="auto"/>
                  <w:right w:val="single" w:sz="8" w:space="0" w:color="auto"/>
                </w:tcBorders>
                <w:shd w:val="clear" w:color="auto" w:fill="auto"/>
                <w:noWrap/>
                <w:vAlign w:val="bottom"/>
                <w:hideMark/>
              </w:tcPr>
            </w:tcPrChange>
          </w:tcPr>
          <w:p w14:paraId="60AE4EC9" w14:textId="77777777" w:rsidR="0000362C" w:rsidRPr="0000362C" w:rsidRDefault="0000362C" w:rsidP="0000362C">
            <w:pPr>
              <w:spacing w:after="0" w:line="240" w:lineRule="auto"/>
              <w:rPr>
                <w:ins w:id="3437" w:author="Hari Laksono" w:date="2018-05-15T15:57:00Z"/>
                <w:rFonts w:ascii="Arial Narrow" w:eastAsia="Times New Roman" w:hAnsi="Arial Narrow" w:cs="Calibri"/>
                <w:color w:val="000000"/>
                <w:sz w:val="16"/>
                <w:szCs w:val="16"/>
                <w:rPrChange w:id="3438" w:author="Hari Laksono" w:date="2018-05-15T15:58:00Z">
                  <w:rPr>
                    <w:ins w:id="3439" w:author="Hari Laksono" w:date="2018-05-15T15:57:00Z"/>
                    <w:rFonts w:ascii="Arial Narrow" w:eastAsia="Times New Roman" w:hAnsi="Arial Narrow" w:cs="Calibri"/>
                    <w:color w:val="000000"/>
                    <w:sz w:val="20"/>
                    <w:szCs w:val="20"/>
                  </w:rPr>
                </w:rPrChange>
              </w:rPr>
            </w:pPr>
            <w:ins w:id="3440" w:author="Hari Laksono" w:date="2018-05-15T15:57:00Z">
              <w:r w:rsidRPr="0000362C">
                <w:rPr>
                  <w:rFonts w:ascii="Arial Narrow" w:eastAsia="Times New Roman" w:hAnsi="Arial Narrow" w:cs="Calibri"/>
                  <w:color w:val="000000"/>
                  <w:sz w:val="16"/>
                  <w:szCs w:val="16"/>
                  <w:rPrChange w:id="3441" w:author="Hari Laksono" w:date="2018-05-15T15:58:00Z">
                    <w:rPr>
                      <w:rFonts w:ascii="Arial Narrow" w:eastAsia="Times New Roman" w:hAnsi="Arial Narrow" w:cs="Calibri"/>
                      <w:color w:val="000000"/>
                      <w:sz w:val="20"/>
                      <w:szCs w:val="20"/>
                    </w:rPr>
                  </w:rPrChange>
                </w:rPr>
                <w:t>UPTD. Puskesmas Jayenggan</w:t>
              </w:r>
            </w:ins>
          </w:p>
        </w:tc>
        <w:tc>
          <w:tcPr>
            <w:tcW w:w="3260" w:type="dxa"/>
            <w:tcBorders>
              <w:top w:val="nil"/>
              <w:left w:val="nil"/>
              <w:bottom w:val="single" w:sz="8" w:space="0" w:color="auto"/>
              <w:right w:val="single" w:sz="8" w:space="0" w:color="auto"/>
            </w:tcBorders>
            <w:shd w:val="clear" w:color="auto" w:fill="auto"/>
            <w:noWrap/>
            <w:vAlign w:val="bottom"/>
            <w:hideMark/>
            <w:tcPrChange w:id="3442" w:author="Hari Laksono" w:date="2018-05-15T15:58:00Z">
              <w:tcPr>
                <w:tcW w:w="6220" w:type="dxa"/>
                <w:tcBorders>
                  <w:top w:val="nil"/>
                  <w:left w:val="nil"/>
                  <w:bottom w:val="single" w:sz="8" w:space="0" w:color="auto"/>
                  <w:right w:val="single" w:sz="8" w:space="0" w:color="auto"/>
                </w:tcBorders>
                <w:shd w:val="clear" w:color="auto" w:fill="auto"/>
                <w:noWrap/>
                <w:vAlign w:val="bottom"/>
                <w:hideMark/>
              </w:tcPr>
            </w:tcPrChange>
          </w:tcPr>
          <w:p w14:paraId="1A11650A" w14:textId="77777777" w:rsidR="0000362C" w:rsidRPr="0000362C" w:rsidRDefault="0000362C" w:rsidP="0000362C">
            <w:pPr>
              <w:spacing w:after="0" w:line="240" w:lineRule="auto"/>
              <w:rPr>
                <w:ins w:id="3443" w:author="Hari Laksono" w:date="2018-05-15T15:57:00Z"/>
                <w:rFonts w:ascii="Arial Narrow" w:eastAsia="Times New Roman" w:hAnsi="Arial Narrow" w:cs="Calibri"/>
                <w:color w:val="000000"/>
                <w:sz w:val="16"/>
                <w:szCs w:val="16"/>
                <w:rPrChange w:id="3444" w:author="Hari Laksono" w:date="2018-05-15T15:58:00Z">
                  <w:rPr>
                    <w:ins w:id="3445" w:author="Hari Laksono" w:date="2018-05-15T15:57:00Z"/>
                    <w:rFonts w:ascii="Arial Narrow" w:eastAsia="Times New Roman" w:hAnsi="Arial Narrow" w:cs="Calibri"/>
                    <w:color w:val="000000"/>
                    <w:sz w:val="20"/>
                    <w:szCs w:val="20"/>
                  </w:rPr>
                </w:rPrChange>
              </w:rPr>
            </w:pPr>
            <w:ins w:id="3446" w:author="Hari Laksono" w:date="2018-05-15T15:57:00Z">
              <w:r w:rsidRPr="0000362C">
                <w:rPr>
                  <w:rFonts w:ascii="Arial Narrow" w:eastAsia="Times New Roman" w:hAnsi="Arial Narrow" w:cs="Calibri"/>
                  <w:color w:val="000000"/>
                  <w:sz w:val="16"/>
                  <w:szCs w:val="16"/>
                  <w:rPrChange w:id="3447" w:author="Hari Laksono" w:date="2018-05-15T15:58:00Z">
                    <w:rPr>
                      <w:rFonts w:ascii="Arial Narrow" w:eastAsia="Times New Roman" w:hAnsi="Arial Narrow" w:cs="Calibri"/>
                      <w:color w:val="000000"/>
                      <w:sz w:val="20"/>
                      <w:szCs w:val="20"/>
                    </w:rPr>
                  </w:rPrChange>
                </w:rPr>
                <w:t>UPT. Puskesmas Jayenggan</w:t>
              </w:r>
            </w:ins>
          </w:p>
        </w:tc>
      </w:tr>
      <w:tr w:rsidR="0000362C" w:rsidRPr="0000362C" w14:paraId="6110E30E" w14:textId="77777777" w:rsidTr="0000362C">
        <w:trPr>
          <w:trHeight w:val="20"/>
          <w:jc w:val="center"/>
          <w:ins w:id="3448" w:author="Hari Laksono" w:date="2018-05-15T15:57:00Z"/>
          <w:trPrChange w:id="34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4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3832533F" w14:textId="77777777" w:rsidR="0000362C" w:rsidRPr="0000362C" w:rsidRDefault="0000362C" w:rsidP="0000362C">
            <w:pPr>
              <w:spacing w:after="0" w:line="240" w:lineRule="auto"/>
              <w:jc w:val="center"/>
              <w:rPr>
                <w:ins w:id="3451" w:author="Hari Laksono" w:date="2018-05-15T15:57:00Z"/>
                <w:rFonts w:ascii="Arial Narrow" w:eastAsia="Times New Roman" w:hAnsi="Arial Narrow" w:cs="Calibri"/>
                <w:color w:val="000000"/>
                <w:sz w:val="16"/>
                <w:szCs w:val="16"/>
                <w:rPrChange w:id="3452" w:author="Hari Laksono" w:date="2018-05-15T15:58:00Z">
                  <w:rPr>
                    <w:ins w:id="3453" w:author="Hari Laksono" w:date="2018-05-15T15:57:00Z"/>
                    <w:rFonts w:ascii="Arial Narrow" w:eastAsia="Times New Roman" w:hAnsi="Arial Narrow" w:cs="Calibri"/>
                    <w:color w:val="000000"/>
                    <w:sz w:val="20"/>
                    <w:szCs w:val="20"/>
                  </w:rPr>
                </w:rPrChange>
              </w:rPr>
            </w:pPr>
            <w:ins w:id="3454" w:author="Hari Laksono" w:date="2018-05-15T15:57:00Z">
              <w:r w:rsidRPr="0000362C">
                <w:rPr>
                  <w:rFonts w:ascii="Arial Narrow" w:eastAsia="Times New Roman" w:hAnsi="Arial Narrow" w:cs="Calibri"/>
                  <w:color w:val="000000"/>
                  <w:sz w:val="16"/>
                  <w:szCs w:val="16"/>
                  <w:rPrChange w:id="3455" w:author="Hari Laksono" w:date="2018-05-15T15:58:00Z">
                    <w:rPr>
                      <w:rFonts w:ascii="Arial Narrow" w:eastAsia="Times New Roman" w:hAnsi="Arial Narrow" w:cs="Calibri"/>
                      <w:color w:val="000000"/>
                      <w:sz w:val="20"/>
                      <w:szCs w:val="20"/>
                    </w:rPr>
                  </w:rPrChange>
                </w:rPr>
                <w:t>117</w:t>
              </w:r>
            </w:ins>
          </w:p>
        </w:tc>
        <w:tc>
          <w:tcPr>
            <w:tcW w:w="3241" w:type="dxa"/>
            <w:tcBorders>
              <w:top w:val="nil"/>
              <w:left w:val="nil"/>
              <w:bottom w:val="single" w:sz="8" w:space="0" w:color="auto"/>
              <w:right w:val="single" w:sz="8" w:space="0" w:color="auto"/>
            </w:tcBorders>
            <w:shd w:val="clear" w:color="auto" w:fill="auto"/>
            <w:noWrap/>
            <w:vAlign w:val="bottom"/>
            <w:hideMark/>
            <w:tcPrChange w:id="3456" w:author="Hari Laksono" w:date="2018-05-15T15:58:00Z">
              <w:tcPr>
                <w:tcW w:w="3241" w:type="dxa"/>
                <w:tcBorders>
                  <w:top w:val="nil"/>
                  <w:left w:val="nil"/>
                  <w:bottom w:val="single" w:sz="8" w:space="0" w:color="auto"/>
                  <w:right w:val="single" w:sz="8" w:space="0" w:color="auto"/>
                </w:tcBorders>
                <w:shd w:val="clear" w:color="auto" w:fill="auto"/>
                <w:noWrap/>
                <w:vAlign w:val="bottom"/>
                <w:hideMark/>
              </w:tcPr>
            </w:tcPrChange>
          </w:tcPr>
          <w:p w14:paraId="7DB061EA" w14:textId="77777777" w:rsidR="0000362C" w:rsidRPr="0000362C" w:rsidRDefault="0000362C" w:rsidP="0000362C">
            <w:pPr>
              <w:spacing w:after="0" w:line="240" w:lineRule="auto"/>
              <w:rPr>
                <w:ins w:id="3457" w:author="Hari Laksono" w:date="2018-05-15T15:57:00Z"/>
                <w:rFonts w:ascii="Arial Narrow" w:eastAsia="Times New Roman" w:hAnsi="Arial Narrow" w:cs="Calibri"/>
                <w:color w:val="000000"/>
                <w:sz w:val="16"/>
                <w:szCs w:val="16"/>
                <w:rPrChange w:id="3458" w:author="Hari Laksono" w:date="2018-05-15T15:58:00Z">
                  <w:rPr>
                    <w:ins w:id="3459" w:author="Hari Laksono" w:date="2018-05-15T15:57:00Z"/>
                    <w:rFonts w:ascii="Arial Narrow" w:eastAsia="Times New Roman" w:hAnsi="Arial Narrow" w:cs="Calibri"/>
                    <w:color w:val="000000"/>
                    <w:sz w:val="20"/>
                    <w:szCs w:val="20"/>
                  </w:rPr>
                </w:rPrChange>
              </w:rPr>
            </w:pPr>
            <w:ins w:id="3460" w:author="Hari Laksono" w:date="2018-05-15T15:57:00Z">
              <w:r w:rsidRPr="0000362C">
                <w:rPr>
                  <w:rFonts w:ascii="Arial Narrow" w:eastAsia="Times New Roman" w:hAnsi="Arial Narrow" w:cs="Calibri"/>
                  <w:color w:val="000000"/>
                  <w:sz w:val="16"/>
                  <w:szCs w:val="16"/>
                  <w:rPrChange w:id="3461" w:author="Hari Laksono" w:date="2018-05-15T15:58:00Z">
                    <w:rPr>
                      <w:rFonts w:ascii="Arial Narrow" w:eastAsia="Times New Roman" w:hAnsi="Arial Narrow" w:cs="Calibri"/>
                      <w:color w:val="000000"/>
                      <w:sz w:val="20"/>
                      <w:szCs w:val="20"/>
                    </w:rPr>
                  </w:rPrChange>
                </w:rPr>
                <w:t>UPTD. Puskesmas Kratonan</w:t>
              </w:r>
            </w:ins>
          </w:p>
        </w:tc>
        <w:tc>
          <w:tcPr>
            <w:tcW w:w="3260" w:type="dxa"/>
            <w:tcBorders>
              <w:top w:val="nil"/>
              <w:left w:val="nil"/>
              <w:bottom w:val="single" w:sz="8" w:space="0" w:color="auto"/>
              <w:right w:val="single" w:sz="8" w:space="0" w:color="auto"/>
            </w:tcBorders>
            <w:shd w:val="clear" w:color="auto" w:fill="auto"/>
            <w:noWrap/>
            <w:vAlign w:val="bottom"/>
            <w:hideMark/>
            <w:tcPrChange w:id="3462" w:author="Hari Laksono" w:date="2018-05-15T15:58:00Z">
              <w:tcPr>
                <w:tcW w:w="6220" w:type="dxa"/>
                <w:tcBorders>
                  <w:top w:val="nil"/>
                  <w:left w:val="nil"/>
                  <w:bottom w:val="single" w:sz="8" w:space="0" w:color="auto"/>
                  <w:right w:val="single" w:sz="8" w:space="0" w:color="auto"/>
                </w:tcBorders>
                <w:shd w:val="clear" w:color="auto" w:fill="auto"/>
                <w:noWrap/>
                <w:vAlign w:val="bottom"/>
                <w:hideMark/>
              </w:tcPr>
            </w:tcPrChange>
          </w:tcPr>
          <w:p w14:paraId="72A93987" w14:textId="77777777" w:rsidR="0000362C" w:rsidRPr="0000362C" w:rsidRDefault="0000362C" w:rsidP="0000362C">
            <w:pPr>
              <w:spacing w:after="0" w:line="240" w:lineRule="auto"/>
              <w:rPr>
                <w:ins w:id="3463" w:author="Hari Laksono" w:date="2018-05-15T15:57:00Z"/>
                <w:rFonts w:ascii="Arial Narrow" w:eastAsia="Times New Roman" w:hAnsi="Arial Narrow" w:cs="Calibri"/>
                <w:color w:val="000000"/>
                <w:sz w:val="16"/>
                <w:szCs w:val="16"/>
                <w:rPrChange w:id="3464" w:author="Hari Laksono" w:date="2018-05-15T15:58:00Z">
                  <w:rPr>
                    <w:ins w:id="3465" w:author="Hari Laksono" w:date="2018-05-15T15:57:00Z"/>
                    <w:rFonts w:ascii="Arial Narrow" w:eastAsia="Times New Roman" w:hAnsi="Arial Narrow" w:cs="Calibri"/>
                    <w:color w:val="000000"/>
                    <w:sz w:val="20"/>
                    <w:szCs w:val="20"/>
                  </w:rPr>
                </w:rPrChange>
              </w:rPr>
            </w:pPr>
            <w:ins w:id="3466" w:author="Hari Laksono" w:date="2018-05-15T15:57:00Z">
              <w:r w:rsidRPr="0000362C">
                <w:rPr>
                  <w:rFonts w:ascii="Arial Narrow" w:eastAsia="Times New Roman" w:hAnsi="Arial Narrow" w:cs="Calibri"/>
                  <w:color w:val="000000"/>
                  <w:sz w:val="16"/>
                  <w:szCs w:val="16"/>
                  <w:rPrChange w:id="3467" w:author="Hari Laksono" w:date="2018-05-15T15:58:00Z">
                    <w:rPr>
                      <w:rFonts w:ascii="Arial Narrow" w:eastAsia="Times New Roman" w:hAnsi="Arial Narrow" w:cs="Calibri"/>
                      <w:color w:val="000000"/>
                      <w:sz w:val="20"/>
                      <w:szCs w:val="20"/>
                    </w:rPr>
                  </w:rPrChange>
                </w:rPr>
                <w:t>UPT. Puskesmas Kratonan</w:t>
              </w:r>
            </w:ins>
          </w:p>
        </w:tc>
      </w:tr>
      <w:tr w:rsidR="0000362C" w:rsidRPr="0000362C" w14:paraId="33EA0A64" w14:textId="77777777" w:rsidTr="0000362C">
        <w:trPr>
          <w:trHeight w:val="20"/>
          <w:jc w:val="center"/>
          <w:ins w:id="3468" w:author="Hari Laksono" w:date="2018-05-15T15:57:00Z"/>
          <w:trPrChange w:id="34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4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5FE38965" w14:textId="77777777" w:rsidR="0000362C" w:rsidRPr="0000362C" w:rsidRDefault="0000362C" w:rsidP="0000362C">
            <w:pPr>
              <w:spacing w:after="0" w:line="240" w:lineRule="auto"/>
              <w:jc w:val="center"/>
              <w:rPr>
                <w:ins w:id="3471" w:author="Hari Laksono" w:date="2018-05-15T15:57:00Z"/>
                <w:rFonts w:ascii="Arial Narrow" w:eastAsia="Times New Roman" w:hAnsi="Arial Narrow" w:cs="Calibri"/>
                <w:color w:val="000000"/>
                <w:sz w:val="16"/>
                <w:szCs w:val="16"/>
                <w:rPrChange w:id="3472" w:author="Hari Laksono" w:date="2018-05-15T15:58:00Z">
                  <w:rPr>
                    <w:ins w:id="3473" w:author="Hari Laksono" w:date="2018-05-15T15:57:00Z"/>
                    <w:rFonts w:ascii="Arial Narrow" w:eastAsia="Times New Roman" w:hAnsi="Arial Narrow" w:cs="Calibri"/>
                    <w:color w:val="000000"/>
                    <w:sz w:val="20"/>
                    <w:szCs w:val="20"/>
                  </w:rPr>
                </w:rPrChange>
              </w:rPr>
            </w:pPr>
            <w:ins w:id="3474" w:author="Hari Laksono" w:date="2018-05-15T15:57:00Z">
              <w:r w:rsidRPr="0000362C">
                <w:rPr>
                  <w:rFonts w:ascii="Arial Narrow" w:eastAsia="Times New Roman" w:hAnsi="Arial Narrow" w:cs="Calibri"/>
                  <w:color w:val="000000"/>
                  <w:sz w:val="16"/>
                  <w:szCs w:val="16"/>
                  <w:rPrChange w:id="3475" w:author="Hari Laksono" w:date="2018-05-15T15:58:00Z">
                    <w:rPr>
                      <w:rFonts w:ascii="Arial Narrow" w:eastAsia="Times New Roman" w:hAnsi="Arial Narrow" w:cs="Calibri"/>
                      <w:color w:val="000000"/>
                      <w:sz w:val="20"/>
                      <w:szCs w:val="20"/>
                    </w:rPr>
                  </w:rPrChange>
                </w:rPr>
                <w:t>118</w:t>
              </w:r>
            </w:ins>
          </w:p>
        </w:tc>
        <w:tc>
          <w:tcPr>
            <w:tcW w:w="3241" w:type="dxa"/>
            <w:tcBorders>
              <w:top w:val="nil"/>
              <w:left w:val="nil"/>
              <w:bottom w:val="single" w:sz="8" w:space="0" w:color="auto"/>
              <w:right w:val="single" w:sz="8" w:space="0" w:color="auto"/>
            </w:tcBorders>
            <w:shd w:val="clear" w:color="auto" w:fill="auto"/>
            <w:noWrap/>
            <w:vAlign w:val="bottom"/>
            <w:hideMark/>
            <w:tcPrChange w:id="3476" w:author="Hari Laksono" w:date="2018-05-15T15:58:00Z">
              <w:tcPr>
                <w:tcW w:w="3241" w:type="dxa"/>
                <w:tcBorders>
                  <w:top w:val="nil"/>
                  <w:left w:val="nil"/>
                  <w:bottom w:val="single" w:sz="8" w:space="0" w:color="auto"/>
                  <w:right w:val="single" w:sz="8" w:space="0" w:color="auto"/>
                </w:tcBorders>
                <w:shd w:val="clear" w:color="auto" w:fill="auto"/>
                <w:noWrap/>
                <w:vAlign w:val="bottom"/>
                <w:hideMark/>
              </w:tcPr>
            </w:tcPrChange>
          </w:tcPr>
          <w:p w14:paraId="371AC474" w14:textId="77777777" w:rsidR="0000362C" w:rsidRPr="0000362C" w:rsidRDefault="0000362C" w:rsidP="0000362C">
            <w:pPr>
              <w:spacing w:after="0" w:line="240" w:lineRule="auto"/>
              <w:rPr>
                <w:ins w:id="3477" w:author="Hari Laksono" w:date="2018-05-15T15:57:00Z"/>
                <w:rFonts w:ascii="Arial Narrow" w:eastAsia="Times New Roman" w:hAnsi="Arial Narrow" w:cs="Calibri"/>
                <w:color w:val="000000"/>
                <w:sz w:val="16"/>
                <w:szCs w:val="16"/>
                <w:rPrChange w:id="3478" w:author="Hari Laksono" w:date="2018-05-15T15:58:00Z">
                  <w:rPr>
                    <w:ins w:id="3479" w:author="Hari Laksono" w:date="2018-05-15T15:57:00Z"/>
                    <w:rFonts w:ascii="Arial Narrow" w:eastAsia="Times New Roman" w:hAnsi="Arial Narrow" w:cs="Calibri"/>
                    <w:color w:val="000000"/>
                    <w:sz w:val="20"/>
                    <w:szCs w:val="20"/>
                  </w:rPr>
                </w:rPrChange>
              </w:rPr>
            </w:pPr>
            <w:ins w:id="3480" w:author="Hari Laksono" w:date="2018-05-15T15:57:00Z">
              <w:r w:rsidRPr="0000362C">
                <w:rPr>
                  <w:rFonts w:ascii="Arial Narrow" w:eastAsia="Times New Roman" w:hAnsi="Arial Narrow" w:cs="Calibri"/>
                  <w:color w:val="000000"/>
                  <w:sz w:val="16"/>
                  <w:szCs w:val="16"/>
                  <w:rPrChange w:id="3481" w:author="Hari Laksono" w:date="2018-05-15T15:58:00Z">
                    <w:rPr>
                      <w:rFonts w:ascii="Arial Narrow" w:eastAsia="Times New Roman" w:hAnsi="Arial Narrow" w:cs="Calibri"/>
                      <w:color w:val="000000"/>
                      <w:sz w:val="20"/>
                      <w:szCs w:val="20"/>
                    </w:rPr>
                  </w:rPrChange>
                </w:rPr>
                <w:t>UPTD. Puskesmas Gajahan</w:t>
              </w:r>
            </w:ins>
          </w:p>
        </w:tc>
        <w:tc>
          <w:tcPr>
            <w:tcW w:w="3260" w:type="dxa"/>
            <w:tcBorders>
              <w:top w:val="nil"/>
              <w:left w:val="nil"/>
              <w:bottom w:val="single" w:sz="8" w:space="0" w:color="auto"/>
              <w:right w:val="single" w:sz="8" w:space="0" w:color="auto"/>
            </w:tcBorders>
            <w:shd w:val="clear" w:color="auto" w:fill="auto"/>
            <w:noWrap/>
            <w:vAlign w:val="bottom"/>
            <w:hideMark/>
            <w:tcPrChange w:id="3482" w:author="Hari Laksono" w:date="2018-05-15T15:58:00Z">
              <w:tcPr>
                <w:tcW w:w="6220" w:type="dxa"/>
                <w:tcBorders>
                  <w:top w:val="nil"/>
                  <w:left w:val="nil"/>
                  <w:bottom w:val="single" w:sz="8" w:space="0" w:color="auto"/>
                  <w:right w:val="single" w:sz="8" w:space="0" w:color="auto"/>
                </w:tcBorders>
                <w:shd w:val="clear" w:color="auto" w:fill="auto"/>
                <w:noWrap/>
                <w:vAlign w:val="bottom"/>
                <w:hideMark/>
              </w:tcPr>
            </w:tcPrChange>
          </w:tcPr>
          <w:p w14:paraId="18EF6B09" w14:textId="77777777" w:rsidR="0000362C" w:rsidRPr="0000362C" w:rsidRDefault="0000362C" w:rsidP="0000362C">
            <w:pPr>
              <w:spacing w:after="0" w:line="240" w:lineRule="auto"/>
              <w:rPr>
                <w:ins w:id="3483" w:author="Hari Laksono" w:date="2018-05-15T15:57:00Z"/>
                <w:rFonts w:ascii="Arial Narrow" w:eastAsia="Times New Roman" w:hAnsi="Arial Narrow" w:cs="Calibri"/>
                <w:color w:val="000000"/>
                <w:sz w:val="16"/>
                <w:szCs w:val="16"/>
                <w:rPrChange w:id="3484" w:author="Hari Laksono" w:date="2018-05-15T15:58:00Z">
                  <w:rPr>
                    <w:ins w:id="3485" w:author="Hari Laksono" w:date="2018-05-15T15:57:00Z"/>
                    <w:rFonts w:ascii="Arial Narrow" w:eastAsia="Times New Roman" w:hAnsi="Arial Narrow" w:cs="Calibri"/>
                    <w:color w:val="000000"/>
                    <w:sz w:val="20"/>
                    <w:szCs w:val="20"/>
                  </w:rPr>
                </w:rPrChange>
              </w:rPr>
            </w:pPr>
            <w:ins w:id="3486" w:author="Hari Laksono" w:date="2018-05-15T15:57:00Z">
              <w:r w:rsidRPr="0000362C">
                <w:rPr>
                  <w:rFonts w:ascii="Arial Narrow" w:eastAsia="Times New Roman" w:hAnsi="Arial Narrow" w:cs="Calibri"/>
                  <w:color w:val="000000"/>
                  <w:sz w:val="16"/>
                  <w:szCs w:val="16"/>
                  <w:rPrChange w:id="3487" w:author="Hari Laksono" w:date="2018-05-15T15:58:00Z">
                    <w:rPr>
                      <w:rFonts w:ascii="Arial Narrow" w:eastAsia="Times New Roman" w:hAnsi="Arial Narrow" w:cs="Calibri"/>
                      <w:color w:val="000000"/>
                      <w:sz w:val="20"/>
                      <w:szCs w:val="20"/>
                    </w:rPr>
                  </w:rPrChange>
                </w:rPr>
                <w:t>UPT. Puskesmas Gajahan</w:t>
              </w:r>
            </w:ins>
          </w:p>
        </w:tc>
      </w:tr>
      <w:tr w:rsidR="0000362C" w:rsidRPr="0000362C" w14:paraId="767FB48C" w14:textId="77777777" w:rsidTr="0000362C">
        <w:trPr>
          <w:trHeight w:val="20"/>
          <w:jc w:val="center"/>
          <w:ins w:id="3488" w:author="Hari Laksono" w:date="2018-05-15T15:57:00Z"/>
          <w:trPrChange w:id="34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4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349D7B2A" w14:textId="77777777" w:rsidR="0000362C" w:rsidRPr="0000362C" w:rsidRDefault="0000362C" w:rsidP="0000362C">
            <w:pPr>
              <w:spacing w:after="0" w:line="240" w:lineRule="auto"/>
              <w:jc w:val="center"/>
              <w:rPr>
                <w:ins w:id="3491" w:author="Hari Laksono" w:date="2018-05-15T15:57:00Z"/>
                <w:rFonts w:ascii="Arial Narrow" w:eastAsia="Times New Roman" w:hAnsi="Arial Narrow" w:cs="Calibri"/>
                <w:color w:val="000000"/>
                <w:sz w:val="16"/>
                <w:szCs w:val="16"/>
                <w:rPrChange w:id="3492" w:author="Hari Laksono" w:date="2018-05-15T15:58:00Z">
                  <w:rPr>
                    <w:ins w:id="3493" w:author="Hari Laksono" w:date="2018-05-15T15:57:00Z"/>
                    <w:rFonts w:ascii="Arial Narrow" w:eastAsia="Times New Roman" w:hAnsi="Arial Narrow" w:cs="Calibri"/>
                    <w:color w:val="000000"/>
                    <w:sz w:val="20"/>
                    <w:szCs w:val="20"/>
                  </w:rPr>
                </w:rPrChange>
              </w:rPr>
            </w:pPr>
            <w:ins w:id="3494" w:author="Hari Laksono" w:date="2018-05-15T15:57:00Z">
              <w:r w:rsidRPr="0000362C">
                <w:rPr>
                  <w:rFonts w:ascii="Arial Narrow" w:eastAsia="Times New Roman" w:hAnsi="Arial Narrow" w:cs="Calibri"/>
                  <w:color w:val="000000"/>
                  <w:sz w:val="16"/>
                  <w:szCs w:val="16"/>
                  <w:rPrChange w:id="3495" w:author="Hari Laksono" w:date="2018-05-15T15:58:00Z">
                    <w:rPr>
                      <w:rFonts w:ascii="Arial Narrow" w:eastAsia="Times New Roman" w:hAnsi="Arial Narrow" w:cs="Calibri"/>
                      <w:color w:val="000000"/>
                      <w:sz w:val="20"/>
                      <w:szCs w:val="20"/>
                    </w:rPr>
                  </w:rPrChange>
                </w:rPr>
                <w:t>119</w:t>
              </w:r>
            </w:ins>
          </w:p>
        </w:tc>
        <w:tc>
          <w:tcPr>
            <w:tcW w:w="3241" w:type="dxa"/>
            <w:tcBorders>
              <w:top w:val="nil"/>
              <w:left w:val="nil"/>
              <w:bottom w:val="single" w:sz="8" w:space="0" w:color="auto"/>
              <w:right w:val="single" w:sz="8" w:space="0" w:color="auto"/>
            </w:tcBorders>
            <w:shd w:val="clear" w:color="auto" w:fill="auto"/>
            <w:noWrap/>
            <w:vAlign w:val="bottom"/>
            <w:hideMark/>
            <w:tcPrChange w:id="3496" w:author="Hari Laksono" w:date="2018-05-15T15:58:00Z">
              <w:tcPr>
                <w:tcW w:w="3241" w:type="dxa"/>
                <w:tcBorders>
                  <w:top w:val="nil"/>
                  <w:left w:val="nil"/>
                  <w:bottom w:val="single" w:sz="8" w:space="0" w:color="auto"/>
                  <w:right w:val="single" w:sz="8" w:space="0" w:color="auto"/>
                </w:tcBorders>
                <w:shd w:val="clear" w:color="auto" w:fill="auto"/>
                <w:noWrap/>
                <w:vAlign w:val="bottom"/>
                <w:hideMark/>
              </w:tcPr>
            </w:tcPrChange>
          </w:tcPr>
          <w:p w14:paraId="188AD61F" w14:textId="77777777" w:rsidR="0000362C" w:rsidRPr="0000362C" w:rsidRDefault="0000362C" w:rsidP="0000362C">
            <w:pPr>
              <w:spacing w:after="0" w:line="240" w:lineRule="auto"/>
              <w:rPr>
                <w:ins w:id="3497" w:author="Hari Laksono" w:date="2018-05-15T15:57:00Z"/>
                <w:rFonts w:ascii="Arial Narrow" w:eastAsia="Times New Roman" w:hAnsi="Arial Narrow" w:cs="Calibri"/>
                <w:color w:val="000000"/>
                <w:sz w:val="16"/>
                <w:szCs w:val="16"/>
                <w:rPrChange w:id="3498" w:author="Hari Laksono" w:date="2018-05-15T15:58:00Z">
                  <w:rPr>
                    <w:ins w:id="3499" w:author="Hari Laksono" w:date="2018-05-15T15:57:00Z"/>
                    <w:rFonts w:ascii="Arial Narrow" w:eastAsia="Times New Roman" w:hAnsi="Arial Narrow" w:cs="Calibri"/>
                    <w:color w:val="000000"/>
                    <w:sz w:val="20"/>
                    <w:szCs w:val="20"/>
                  </w:rPr>
                </w:rPrChange>
              </w:rPr>
            </w:pPr>
            <w:ins w:id="3500" w:author="Hari Laksono" w:date="2018-05-15T15:57:00Z">
              <w:r w:rsidRPr="0000362C">
                <w:rPr>
                  <w:rFonts w:ascii="Arial Narrow" w:eastAsia="Times New Roman" w:hAnsi="Arial Narrow" w:cs="Calibri"/>
                  <w:color w:val="000000"/>
                  <w:sz w:val="16"/>
                  <w:szCs w:val="16"/>
                  <w:rPrChange w:id="3501" w:author="Hari Laksono" w:date="2018-05-15T15:58:00Z">
                    <w:rPr>
                      <w:rFonts w:ascii="Arial Narrow" w:eastAsia="Times New Roman" w:hAnsi="Arial Narrow" w:cs="Calibri"/>
                      <w:color w:val="000000"/>
                      <w:sz w:val="20"/>
                      <w:szCs w:val="20"/>
                    </w:rPr>
                  </w:rPrChange>
                </w:rPr>
                <w:t>UPTD. Puskesmas Sangkrah</w:t>
              </w:r>
            </w:ins>
          </w:p>
        </w:tc>
        <w:tc>
          <w:tcPr>
            <w:tcW w:w="3260" w:type="dxa"/>
            <w:tcBorders>
              <w:top w:val="nil"/>
              <w:left w:val="nil"/>
              <w:bottom w:val="single" w:sz="8" w:space="0" w:color="auto"/>
              <w:right w:val="single" w:sz="8" w:space="0" w:color="auto"/>
            </w:tcBorders>
            <w:shd w:val="clear" w:color="auto" w:fill="auto"/>
            <w:noWrap/>
            <w:vAlign w:val="bottom"/>
            <w:hideMark/>
            <w:tcPrChange w:id="3502" w:author="Hari Laksono" w:date="2018-05-15T15:58:00Z">
              <w:tcPr>
                <w:tcW w:w="6220" w:type="dxa"/>
                <w:tcBorders>
                  <w:top w:val="nil"/>
                  <w:left w:val="nil"/>
                  <w:bottom w:val="single" w:sz="8" w:space="0" w:color="auto"/>
                  <w:right w:val="single" w:sz="8" w:space="0" w:color="auto"/>
                </w:tcBorders>
                <w:shd w:val="clear" w:color="auto" w:fill="auto"/>
                <w:noWrap/>
                <w:vAlign w:val="bottom"/>
                <w:hideMark/>
              </w:tcPr>
            </w:tcPrChange>
          </w:tcPr>
          <w:p w14:paraId="21453144" w14:textId="77777777" w:rsidR="0000362C" w:rsidRPr="0000362C" w:rsidRDefault="0000362C" w:rsidP="0000362C">
            <w:pPr>
              <w:spacing w:after="0" w:line="240" w:lineRule="auto"/>
              <w:rPr>
                <w:ins w:id="3503" w:author="Hari Laksono" w:date="2018-05-15T15:57:00Z"/>
                <w:rFonts w:ascii="Arial Narrow" w:eastAsia="Times New Roman" w:hAnsi="Arial Narrow" w:cs="Calibri"/>
                <w:color w:val="000000"/>
                <w:sz w:val="16"/>
                <w:szCs w:val="16"/>
                <w:rPrChange w:id="3504" w:author="Hari Laksono" w:date="2018-05-15T15:58:00Z">
                  <w:rPr>
                    <w:ins w:id="3505" w:author="Hari Laksono" w:date="2018-05-15T15:57:00Z"/>
                    <w:rFonts w:ascii="Arial Narrow" w:eastAsia="Times New Roman" w:hAnsi="Arial Narrow" w:cs="Calibri"/>
                    <w:color w:val="000000"/>
                    <w:sz w:val="20"/>
                    <w:szCs w:val="20"/>
                  </w:rPr>
                </w:rPrChange>
              </w:rPr>
            </w:pPr>
            <w:ins w:id="3506" w:author="Hari Laksono" w:date="2018-05-15T15:57:00Z">
              <w:r w:rsidRPr="0000362C">
                <w:rPr>
                  <w:rFonts w:ascii="Arial Narrow" w:eastAsia="Times New Roman" w:hAnsi="Arial Narrow" w:cs="Calibri"/>
                  <w:color w:val="000000"/>
                  <w:sz w:val="16"/>
                  <w:szCs w:val="16"/>
                  <w:rPrChange w:id="3507" w:author="Hari Laksono" w:date="2018-05-15T15:58:00Z">
                    <w:rPr>
                      <w:rFonts w:ascii="Arial Narrow" w:eastAsia="Times New Roman" w:hAnsi="Arial Narrow" w:cs="Calibri"/>
                      <w:color w:val="000000"/>
                      <w:sz w:val="20"/>
                      <w:szCs w:val="20"/>
                    </w:rPr>
                  </w:rPrChange>
                </w:rPr>
                <w:t>UPT. Puskesmas Sangkrah</w:t>
              </w:r>
            </w:ins>
          </w:p>
        </w:tc>
      </w:tr>
      <w:tr w:rsidR="0000362C" w:rsidRPr="0000362C" w14:paraId="6429BCBF" w14:textId="77777777" w:rsidTr="0000362C">
        <w:trPr>
          <w:trHeight w:val="20"/>
          <w:jc w:val="center"/>
          <w:ins w:id="3508" w:author="Hari Laksono" w:date="2018-05-15T15:57:00Z"/>
          <w:trPrChange w:id="35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5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1C3E5D91" w14:textId="77777777" w:rsidR="0000362C" w:rsidRPr="0000362C" w:rsidRDefault="0000362C" w:rsidP="0000362C">
            <w:pPr>
              <w:spacing w:after="0" w:line="240" w:lineRule="auto"/>
              <w:jc w:val="center"/>
              <w:rPr>
                <w:ins w:id="3511" w:author="Hari Laksono" w:date="2018-05-15T15:57:00Z"/>
                <w:rFonts w:ascii="Arial Narrow" w:eastAsia="Times New Roman" w:hAnsi="Arial Narrow" w:cs="Calibri"/>
                <w:color w:val="000000"/>
                <w:sz w:val="16"/>
                <w:szCs w:val="16"/>
                <w:rPrChange w:id="3512" w:author="Hari Laksono" w:date="2018-05-15T15:58:00Z">
                  <w:rPr>
                    <w:ins w:id="3513" w:author="Hari Laksono" w:date="2018-05-15T15:57:00Z"/>
                    <w:rFonts w:ascii="Arial Narrow" w:eastAsia="Times New Roman" w:hAnsi="Arial Narrow" w:cs="Calibri"/>
                    <w:color w:val="000000"/>
                    <w:sz w:val="20"/>
                    <w:szCs w:val="20"/>
                  </w:rPr>
                </w:rPrChange>
              </w:rPr>
            </w:pPr>
            <w:ins w:id="3514" w:author="Hari Laksono" w:date="2018-05-15T15:57:00Z">
              <w:r w:rsidRPr="0000362C">
                <w:rPr>
                  <w:rFonts w:ascii="Arial Narrow" w:eastAsia="Times New Roman" w:hAnsi="Arial Narrow" w:cs="Calibri"/>
                  <w:color w:val="000000"/>
                  <w:sz w:val="16"/>
                  <w:szCs w:val="16"/>
                  <w:rPrChange w:id="3515" w:author="Hari Laksono" w:date="2018-05-15T15:58:00Z">
                    <w:rPr>
                      <w:rFonts w:ascii="Arial Narrow" w:eastAsia="Times New Roman" w:hAnsi="Arial Narrow" w:cs="Calibri"/>
                      <w:color w:val="000000"/>
                      <w:sz w:val="20"/>
                      <w:szCs w:val="20"/>
                    </w:rPr>
                  </w:rPrChange>
                </w:rPr>
                <w:t>120</w:t>
              </w:r>
            </w:ins>
          </w:p>
        </w:tc>
        <w:tc>
          <w:tcPr>
            <w:tcW w:w="3241" w:type="dxa"/>
            <w:tcBorders>
              <w:top w:val="nil"/>
              <w:left w:val="nil"/>
              <w:bottom w:val="single" w:sz="8" w:space="0" w:color="auto"/>
              <w:right w:val="single" w:sz="8" w:space="0" w:color="auto"/>
            </w:tcBorders>
            <w:shd w:val="clear" w:color="auto" w:fill="auto"/>
            <w:noWrap/>
            <w:vAlign w:val="bottom"/>
            <w:hideMark/>
            <w:tcPrChange w:id="3516" w:author="Hari Laksono" w:date="2018-05-15T15:58:00Z">
              <w:tcPr>
                <w:tcW w:w="3241" w:type="dxa"/>
                <w:tcBorders>
                  <w:top w:val="nil"/>
                  <w:left w:val="nil"/>
                  <w:bottom w:val="single" w:sz="8" w:space="0" w:color="auto"/>
                  <w:right w:val="single" w:sz="8" w:space="0" w:color="auto"/>
                </w:tcBorders>
                <w:shd w:val="clear" w:color="auto" w:fill="auto"/>
                <w:noWrap/>
                <w:vAlign w:val="bottom"/>
                <w:hideMark/>
              </w:tcPr>
            </w:tcPrChange>
          </w:tcPr>
          <w:p w14:paraId="1F983D26" w14:textId="77777777" w:rsidR="0000362C" w:rsidRPr="0000362C" w:rsidRDefault="0000362C" w:rsidP="0000362C">
            <w:pPr>
              <w:spacing w:after="0" w:line="240" w:lineRule="auto"/>
              <w:rPr>
                <w:ins w:id="3517" w:author="Hari Laksono" w:date="2018-05-15T15:57:00Z"/>
                <w:rFonts w:ascii="Arial Narrow" w:eastAsia="Times New Roman" w:hAnsi="Arial Narrow" w:cs="Calibri"/>
                <w:color w:val="000000"/>
                <w:sz w:val="16"/>
                <w:szCs w:val="16"/>
                <w:rPrChange w:id="3518" w:author="Hari Laksono" w:date="2018-05-15T15:58:00Z">
                  <w:rPr>
                    <w:ins w:id="3519" w:author="Hari Laksono" w:date="2018-05-15T15:57:00Z"/>
                    <w:rFonts w:ascii="Arial Narrow" w:eastAsia="Times New Roman" w:hAnsi="Arial Narrow" w:cs="Calibri"/>
                    <w:color w:val="000000"/>
                    <w:sz w:val="20"/>
                    <w:szCs w:val="20"/>
                  </w:rPr>
                </w:rPrChange>
              </w:rPr>
            </w:pPr>
            <w:ins w:id="3520" w:author="Hari Laksono" w:date="2018-05-15T15:57:00Z">
              <w:r w:rsidRPr="0000362C">
                <w:rPr>
                  <w:rFonts w:ascii="Arial Narrow" w:eastAsia="Times New Roman" w:hAnsi="Arial Narrow" w:cs="Calibri"/>
                  <w:color w:val="000000"/>
                  <w:sz w:val="16"/>
                  <w:szCs w:val="16"/>
                  <w:rPrChange w:id="3521" w:author="Hari Laksono" w:date="2018-05-15T15:58:00Z">
                    <w:rPr>
                      <w:rFonts w:ascii="Arial Narrow" w:eastAsia="Times New Roman" w:hAnsi="Arial Narrow" w:cs="Calibri"/>
                      <w:color w:val="000000"/>
                      <w:sz w:val="20"/>
                      <w:szCs w:val="20"/>
                    </w:rPr>
                  </w:rPrChange>
                </w:rPr>
                <w:t>UPTD. Puskesmas Ngoresan</w:t>
              </w:r>
            </w:ins>
          </w:p>
        </w:tc>
        <w:tc>
          <w:tcPr>
            <w:tcW w:w="3260" w:type="dxa"/>
            <w:tcBorders>
              <w:top w:val="nil"/>
              <w:left w:val="nil"/>
              <w:bottom w:val="single" w:sz="8" w:space="0" w:color="auto"/>
              <w:right w:val="single" w:sz="8" w:space="0" w:color="auto"/>
            </w:tcBorders>
            <w:shd w:val="clear" w:color="auto" w:fill="auto"/>
            <w:noWrap/>
            <w:vAlign w:val="bottom"/>
            <w:hideMark/>
            <w:tcPrChange w:id="3522" w:author="Hari Laksono" w:date="2018-05-15T15:58:00Z">
              <w:tcPr>
                <w:tcW w:w="6220" w:type="dxa"/>
                <w:tcBorders>
                  <w:top w:val="nil"/>
                  <w:left w:val="nil"/>
                  <w:bottom w:val="single" w:sz="8" w:space="0" w:color="auto"/>
                  <w:right w:val="single" w:sz="8" w:space="0" w:color="auto"/>
                </w:tcBorders>
                <w:shd w:val="clear" w:color="auto" w:fill="auto"/>
                <w:noWrap/>
                <w:vAlign w:val="bottom"/>
                <w:hideMark/>
              </w:tcPr>
            </w:tcPrChange>
          </w:tcPr>
          <w:p w14:paraId="2E6E9A7F" w14:textId="77777777" w:rsidR="0000362C" w:rsidRPr="0000362C" w:rsidRDefault="0000362C" w:rsidP="0000362C">
            <w:pPr>
              <w:spacing w:after="0" w:line="240" w:lineRule="auto"/>
              <w:rPr>
                <w:ins w:id="3523" w:author="Hari Laksono" w:date="2018-05-15T15:57:00Z"/>
                <w:rFonts w:ascii="Arial Narrow" w:eastAsia="Times New Roman" w:hAnsi="Arial Narrow" w:cs="Calibri"/>
                <w:color w:val="000000"/>
                <w:sz w:val="16"/>
                <w:szCs w:val="16"/>
                <w:rPrChange w:id="3524" w:author="Hari Laksono" w:date="2018-05-15T15:58:00Z">
                  <w:rPr>
                    <w:ins w:id="3525" w:author="Hari Laksono" w:date="2018-05-15T15:57:00Z"/>
                    <w:rFonts w:ascii="Arial Narrow" w:eastAsia="Times New Roman" w:hAnsi="Arial Narrow" w:cs="Calibri"/>
                    <w:color w:val="000000"/>
                    <w:sz w:val="20"/>
                    <w:szCs w:val="20"/>
                  </w:rPr>
                </w:rPrChange>
              </w:rPr>
            </w:pPr>
            <w:ins w:id="3526" w:author="Hari Laksono" w:date="2018-05-15T15:57:00Z">
              <w:r w:rsidRPr="0000362C">
                <w:rPr>
                  <w:rFonts w:ascii="Arial Narrow" w:eastAsia="Times New Roman" w:hAnsi="Arial Narrow" w:cs="Calibri"/>
                  <w:color w:val="000000"/>
                  <w:sz w:val="16"/>
                  <w:szCs w:val="16"/>
                  <w:rPrChange w:id="3527" w:author="Hari Laksono" w:date="2018-05-15T15:58:00Z">
                    <w:rPr>
                      <w:rFonts w:ascii="Arial Narrow" w:eastAsia="Times New Roman" w:hAnsi="Arial Narrow" w:cs="Calibri"/>
                      <w:color w:val="000000"/>
                      <w:sz w:val="20"/>
                      <w:szCs w:val="20"/>
                    </w:rPr>
                  </w:rPrChange>
                </w:rPr>
                <w:t>UPT. Puskesmas Ngoresan</w:t>
              </w:r>
            </w:ins>
          </w:p>
        </w:tc>
      </w:tr>
      <w:tr w:rsidR="0000362C" w:rsidRPr="0000362C" w14:paraId="203F276A" w14:textId="77777777" w:rsidTr="0000362C">
        <w:trPr>
          <w:trHeight w:val="20"/>
          <w:jc w:val="center"/>
          <w:ins w:id="3528" w:author="Hari Laksono" w:date="2018-05-15T15:57:00Z"/>
          <w:trPrChange w:id="35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5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303AD796" w14:textId="77777777" w:rsidR="0000362C" w:rsidRPr="0000362C" w:rsidRDefault="0000362C" w:rsidP="0000362C">
            <w:pPr>
              <w:spacing w:after="0" w:line="240" w:lineRule="auto"/>
              <w:jc w:val="center"/>
              <w:rPr>
                <w:ins w:id="3531" w:author="Hari Laksono" w:date="2018-05-15T15:57:00Z"/>
                <w:rFonts w:ascii="Arial Narrow" w:eastAsia="Times New Roman" w:hAnsi="Arial Narrow" w:cs="Calibri"/>
                <w:color w:val="000000"/>
                <w:sz w:val="16"/>
                <w:szCs w:val="16"/>
                <w:rPrChange w:id="3532" w:author="Hari Laksono" w:date="2018-05-15T15:58:00Z">
                  <w:rPr>
                    <w:ins w:id="3533" w:author="Hari Laksono" w:date="2018-05-15T15:57:00Z"/>
                    <w:rFonts w:ascii="Arial Narrow" w:eastAsia="Times New Roman" w:hAnsi="Arial Narrow" w:cs="Calibri"/>
                    <w:color w:val="000000"/>
                    <w:sz w:val="20"/>
                    <w:szCs w:val="20"/>
                  </w:rPr>
                </w:rPrChange>
              </w:rPr>
            </w:pPr>
            <w:ins w:id="3534" w:author="Hari Laksono" w:date="2018-05-15T15:57:00Z">
              <w:r w:rsidRPr="0000362C">
                <w:rPr>
                  <w:rFonts w:ascii="Arial Narrow" w:eastAsia="Times New Roman" w:hAnsi="Arial Narrow" w:cs="Calibri"/>
                  <w:color w:val="000000"/>
                  <w:sz w:val="16"/>
                  <w:szCs w:val="16"/>
                  <w:rPrChange w:id="3535" w:author="Hari Laksono" w:date="2018-05-15T15:58:00Z">
                    <w:rPr>
                      <w:rFonts w:ascii="Arial Narrow" w:eastAsia="Times New Roman" w:hAnsi="Arial Narrow" w:cs="Calibri"/>
                      <w:color w:val="000000"/>
                      <w:sz w:val="20"/>
                      <w:szCs w:val="20"/>
                    </w:rPr>
                  </w:rPrChange>
                </w:rPr>
                <w:t>121</w:t>
              </w:r>
            </w:ins>
          </w:p>
        </w:tc>
        <w:tc>
          <w:tcPr>
            <w:tcW w:w="3241" w:type="dxa"/>
            <w:tcBorders>
              <w:top w:val="nil"/>
              <w:left w:val="nil"/>
              <w:bottom w:val="single" w:sz="8" w:space="0" w:color="auto"/>
              <w:right w:val="single" w:sz="8" w:space="0" w:color="auto"/>
            </w:tcBorders>
            <w:shd w:val="clear" w:color="auto" w:fill="auto"/>
            <w:noWrap/>
            <w:vAlign w:val="bottom"/>
            <w:hideMark/>
            <w:tcPrChange w:id="3536" w:author="Hari Laksono" w:date="2018-05-15T15:58:00Z">
              <w:tcPr>
                <w:tcW w:w="3241" w:type="dxa"/>
                <w:tcBorders>
                  <w:top w:val="nil"/>
                  <w:left w:val="nil"/>
                  <w:bottom w:val="single" w:sz="8" w:space="0" w:color="auto"/>
                  <w:right w:val="single" w:sz="8" w:space="0" w:color="auto"/>
                </w:tcBorders>
                <w:shd w:val="clear" w:color="auto" w:fill="auto"/>
                <w:noWrap/>
                <w:vAlign w:val="bottom"/>
                <w:hideMark/>
              </w:tcPr>
            </w:tcPrChange>
          </w:tcPr>
          <w:p w14:paraId="5C6D540E" w14:textId="77777777" w:rsidR="0000362C" w:rsidRPr="0000362C" w:rsidRDefault="0000362C" w:rsidP="0000362C">
            <w:pPr>
              <w:spacing w:after="0" w:line="240" w:lineRule="auto"/>
              <w:rPr>
                <w:ins w:id="3537" w:author="Hari Laksono" w:date="2018-05-15T15:57:00Z"/>
                <w:rFonts w:ascii="Arial Narrow" w:eastAsia="Times New Roman" w:hAnsi="Arial Narrow" w:cs="Calibri"/>
                <w:color w:val="000000"/>
                <w:sz w:val="16"/>
                <w:szCs w:val="16"/>
                <w:rPrChange w:id="3538" w:author="Hari Laksono" w:date="2018-05-15T15:58:00Z">
                  <w:rPr>
                    <w:ins w:id="3539" w:author="Hari Laksono" w:date="2018-05-15T15:57:00Z"/>
                    <w:rFonts w:ascii="Arial Narrow" w:eastAsia="Times New Roman" w:hAnsi="Arial Narrow" w:cs="Calibri"/>
                    <w:color w:val="000000"/>
                    <w:sz w:val="20"/>
                    <w:szCs w:val="20"/>
                  </w:rPr>
                </w:rPrChange>
              </w:rPr>
            </w:pPr>
            <w:ins w:id="3540" w:author="Hari Laksono" w:date="2018-05-15T15:57:00Z">
              <w:r w:rsidRPr="0000362C">
                <w:rPr>
                  <w:rFonts w:ascii="Arial Narrow" w:eastAsia="Times New Roman" w:hAnsi="Arial Narrow" w:cs="Calibri"/>
                  <w:color w:val="000000"/>
                  <w:sz w:val="16"/>
                  <w:szCs w:val="16"/>
                  <w:rPrChange w:id="3541" w:author="Hari Laksono" w:date="2018-05-15T15:58:00Z">
                    <w:rPr>
                      <w:rFonts w:ascii="Arial Narrow" w:eastAsia="Times New Roman" w:hAnsi="Arial Narrow" w:cs="Calibri"/>
                      <w:color w:val="000000"/>
                      <w:sz w:val="20"/>
                      <w:szCs w:val="20"/>
                    </w:rPr>
                  </w:rPrChange>
                </w:rPr>
                <w:t>UPTD. Puskesmas Nusukan</w:t>
              </w:r>
            </w:ins>
          </w:p>
        </w:tc>
        <w:tc>
          <w:tcPr>
            <w:tcW w:w="3260" w:type="dxa"/>
            <w:tcBorders>
              <w:top w:val="nil"/>
              <w:left w:val="nil"/>
              <w:bottom w:val="single" w:sz="8" w:space="0" w:color="auto"/>
              <w:right w:val="single" w:sz="8" w:space="0" w:color="auto"/>
            </w:tcBorders>
            <w:shd w:val="clear" w:color="auto" w:fill="auto"/>
            <w:noWrap/>
            <w:vAlign w:val="bottom"/>
            <w:hideMark/>
            <w:tcPrChange w:id="3542" w:author="Hari Laksono" w:date="2018-05-15T15:58:00Z">
              <w:tcPr>
                <w:tcW w:w="6220" w:type="dxa"/>
                <w:tcBorders>
                  <w:top w:val="nil"/>
                  <w:left w:val="nil"/>
                  <w:bottom w:val="single" w:sz="8" w:space="0" w:color="auto"/>
                  <w:right w:val="single" w:sz="8" w:space="0" w:color="auto"/>
                </w:tcBorders>
                <w:shd w:val="clear" w:color="auto" w:fill="auto"/>
                <w:noWrap/>
                <w:vAlign w:val="bottom"/>
                <w:hideMark/>
              </w:tcPr>
            </w:tcPrChange>
          </w:tcPr>
          <w:p w14:paraId="693E90A0" w14:textId="77777777" w:rsidR="0000362C" w:rsidRPr="0000362C" w:rsidRDefault="0000362C" w:rsidP="0000362C">
            <w:pPr>
              <w:spacing w:after="0" w:line="240" w:lineRule="auto"/>
              <w:rPr>
                <w:ins w:id="3543" w:author="Hari Laksono" w:date="2018-05-15T15:57:00Z"/>
                <w:rFonts w:ascii="Arial Narrow" w:eastAsia="Times New Roman" w:hAnsi="Arial Narrow" w:cs="Calibri"/>
                <w:color w:val="000000"/>
                <w:sz w:val="16"/>
                <w:szCs w:val="16"/>
                <w:rPrChange w:id="3544" w:author="Hari Laksono" w:date="2018-05-15T15:58:00Z">
                  <w:rPr>
                    <w:ins w:id="3545" w:author="Hari Laksono" w:date="2018-05-15T15:57:00Z"/>
                    <w:rFonts w:ascii="Arial Narrow" w:eastAsia="Times New Roman" w:hAnsi="Arial Narrow" w:cs="Calibri"/>
                    <w:color w:val="000000"/>
                    <w:sz w:val="20"/>
                    <w:szCs w:val="20"/>
                  </w:rPr>
                </w:rPrChange>
              </w:rPr>
            </w:pPr>
            <w:ins w:id="3546" w:author="Hari Laksono" w:date="2018-05-15T15:57:00Z">
              <w:r w:rsidRPr="0000362C">
                <w:rPr>
                  <w:rFonts w:ascii="Arial Narrow" w:eastAsia="Times New Roman" w:hAnsi="Arial Narrow" w:cs="Calibri"/>
                  <w:color w:val="000000"/>
                  <w:sz w:val="16"/>
                  <w:szCs w:val="16"/>
                  <w:rPrChange w:id="3547" w:author="Hari Laksono" w:date="2018-05-15T15:58:00Z">
                    <w:rPr>
                      <w:rFonts w:ascii="Arial Narrow" w:eastAsia="Times New Roman" w:hAnsi="Arial Narrow" w:cs="Calibri"/>
                      <w:color w:val="000000"/>
                      <w:sz w:val="20"/>
                      <w:szCs w:val="20"/>
                    </w:rPr>
                  </w:rPrChange>
                </w:rPr>
                <w:t>UPT. Puskesmas Nusukan</w:t>
              </w:r>
            </w:ins>
          </w:p>
        </w:tc>
      </w:tr>
      <w:tr w:rsidR="0000362C" w:rsidRPr="0000362C" w14:paraId="2E9FBF53" w14:textId="77777777" w:rsidTr="0000362C">
        <w:trPr>
          <w:trHeight w:val="20"/>
          <w:jc w:val="center"/>
          <w:ins w:id="3548" w:author="Hari Laksono" w:date="2018-05-15T15:57:00Z"/>
          <w:trPrChange w:id="35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5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31D7C674" w14:textId="77777777" w:rsidR="0000362C" w:rsidRPr="0000362C" w:rsidRDefault="0000362C" w:rsidP="0000362C">
            <w:pPr>
              <w:spacing w:after="0" w:line="240" w:lineRule="auto"/>
              <w:jc w:val="center"/>
              <w:rPr>
                <w:ins w:id="3551" w:author="Hari Laksono" w:date="2018-05-15T15:57:00Z"/>
                <w:rFonts w:ascii="Arial Narrow" w:eastAsia="Times New Roman" w:hAnsi="Arial Narrow" w:cs="Calibri"/>
                <w:color w:val="000000"/>
                <w:sz w:val="16"/>
                <w:szCs w:val="16"/>
                <w:rPrChange w:id="3552" w:author="Hari Laksono" w:date="2018-05-15T15:58:00Z">
                  <w:rPr>
                    <w:ins w:id="3553" w:author="Hari Laksono" w:date="2018-05-15T15:57:00Z"/>
                    <w:rFonts w:ascii="Arial Narrow" w:eastAsia="Times New Roman" w:hAnsi="Arial Narrow" w:cs="Calibri"/>
                    <w:color w:val="000000"/>
                    <w:sz w:val="20"/>
                    <w:szCs w:val="20"/>
                  </w:rPr>
                </w:rPrChange>
              </w:rPr>
            </w:pPr>
            <w:ins w:id="3554" w:author="Hari Laksono" w:date="2018-05-15T15:57:00Z">
              <w:r w:rsidRPr="0000362C">
                <w:rPr>
                  <w:rFonts w:ascii="Arial Narrow" w:eastAsia="Times New Roman" w:hAnsi="Arial Narrow" w:cs="Calibri"/>
                  <w:color w:val="000000"/>
                  <w:sz w:val="16"/>
                  <w:szCs w:val="16"/>
                  <w:rPrChange w:id="3555" w:author="Hari Laksono" w:date="2018-05-15T15:58:00Z">
                    <w:rPr>
                      <w:rFonts w:ascii="Arial Narrow" w:eastAsia="Times New Roman" w:hAnsi="Arial Narrow" w:cs="Calibri"/>
                      <w:color w:val="000000"/>
                      <w:sz w:val="20"/>
                      <w:szCs w:val="20"/>
                    </w:rPr>
                  </w:rPrChange>
                </w:rPr>
                <w:t>122</w:t>
              </w:r>
            </w:ins>
          </w:p>
        </w:tc>
        <w:tc>
          <w:tcPr>
            <w:tcW w:w="3241" w:type="dxa"/>
            <w:tcBorders>
              <w:top w:val="nil"/>
              <w:left w:val="nil"/>
              <w:bottom w:val="single" w:sz="8" w:space="0" w:color="auto"/>
              <w:right w:val="single" w:sz="8" w:space="0" w:color="auto"/>
            </w:tcBorders>
            <w:shd w:val="clear" w:color="auto" w:fill="auto"/>
            <w:noWrap/>
            <w:vAlign w:val="bottom"/>
            <w:hideMark/>
            <w:tcPrChange w:id="3556" w:author="Hari Laksono" w:date="2018-05-15T15:58:00Z">
              <w:tcPr>
                <w:tcW w:w="3241" w:type="dxa"/>
                <w:tcBorders>
                  <w:top w:val="nil"/>
                  <w:left w:val="nil"/>
                  <w:bottom w:val="single" w:sz="8" w:space="0" w:color="auto"/>
                  <w:right w:val="single" w:sz="8" w:space="0" w:color="auto"/>
                </w:tcBorders>
                <w:shd w:val="clear" w:color="auto" w:fill="auto"/>
                <w:noWrap/>
                <w:vAlign w:val="bottom"/>
                <w:hideMark/>
              </w:tcPr>
            </w:tcPrChange>
          </w:tcPr>
          <w:p w14:paraId="3DE52BC7" w14:textId="77777777" w:rsidR="0000362C" w:rsidRPr="0000362C" w:rsidRDefault="0000362C" w:rsidP="0000362C">
            <w:pPr>
              <w:spacing w:after="0" w:line="240" w:lineRule="auto"/>
              <w:rPr>
                <w:ins w:id="3557" w:author="Hari Laksono" w:date="2018-05-15T15:57:00Z"/>
                <w:rFonts w:ascii="Arial Narrow" w:eastAsia="Times New Roman" w:hAnsi="Arial Narrow" w:cs="Calibri"/>
                <w:color w:val="000000"/>
                <w:sz w:val="16"/>
                <w:szCs w:val="16"/>
                <w:rPrChange w:id="3558" w:author="Hari Laksono" w:date="2018-05-15T15:58:00Z">
                  <w:rPr>
                    <w:ins w:id="3559" w:author="Hari Laksono" w:date="2018-05-15T15:57:00Z"/>
                    <w:rFonts w:ascii="Arial Narrow" w:eastAsia="Times New Roman" w:hAnsi="Arial Narrow" w:cs="Calibri"/>
                    <w:color w:val="000000"/>
                    <w:sz w:val="20"/>
                    <w:szCs w:val="20"/>
                  </w:rPr>
                </w:rPrChange>
              </w:rPr>
            </w:pPr>
            <w:ins w:id="3560" w:author="Hari Laksono" w:date="2018-05-15T15:57:00Z">
              <w:r w:rsidRPr="0000362C">
                <w:rPr>
                  <w:rFonts w:ascii="Arial Narrow" w:eastAsia="Times New Roman" w:hAnsi="Arial Narrow" w:cs="Calibri"/>
                  <w:color w:val="000000"/>
                  <w:sz w:val="16"/>
                  <w:szCs w:val="16"/>
                  <w:rPrChange w:id="3561" w:author="Hari Laksono" w:date="2018-05-15T15:58:00Z">
                    <w:rPr>
                      <w:rFonts w:ascii="Arial Narrow" w:eastAsia="Times New Roman" w:hAnsi="Arial Narrow" w:cs="Calibri"/>
                      <w:color w:val="000000"/>
                      <w:sz w:val="20"/>
                      <w:szCs w:val="20"/>
                    </w:rPr>
                  </w:rPrChange>
                </w:rPr>
                <w:t>UPTD. Puskesmas Manahan</w:t>
              </w:r>
            </w:ins>
          </w:p>
        </w:tc>
        <w:tc>
          <w:tcPr>
            <w:tcW w:w="3260" w:type="dxa"/>
            <w:tcBorders>
              <w:top w:val="nil"/>
              <w:left w:val="nil"/>
              <w:bottom w:val="single" w:sz="8" w:space="0" w:color="auto"/>
              <w:right w:val="single" w:sz="8" w:space="0" w:color="auto"/>
            </w:tcBorders>
            <w:shd w:val="clear" w:color="auto" w:fill="auto"/>
            <w:noWrap/>
            <w:vAlign w:val="bottom"/>
            <w:hideMark/>
            <w:tcPrChange w:id="3562" w:author="Hari Laksono" w:date="2018-05-15T15:58:00Z">
              <w:tcPr>
                <w:tcW w:w="6220" w:type="dxa"/>
                <w:tcBorders>
                  <w:top w:val="nil"/>
                  <w:left w:val="nil"/>
                  <w:bottom w:val="single" w:sz="8" w:space="0" w:color="auto"/>
                  <w:right w:val="single" w:sz="8" w:space="0" w:color="auto"/>
                </w:tcBorders>
                <w:shd w:val="clear" w:color="auto" w:fill="auto"/>
                <w:noWrap/>
                <w:vAlign w:val="bottom"/>
                <w:hideMark/>
              </w:tcPr>
            </w:tcPrChange>
          </w:tcPr>
          <w:p w14:paraId="1BCD50C1" w14:textId="77777777" w:rsidR="0000362C" w:rsidRPr="0000362C" w:rsidRDefault="0000362C" w:rsidP="0000362C">
            <w:pPr>
              <w:spacing w:after="0" w:line="240" w:lineRule="auto"/>
              <w:rPr>
                <w:ins w:id="3563" w:author="Hari Laksono" w:date="2018-05-15T15:57:00Z"/>
                <w:rFonts w:ascii="Arial Narrow" w:eastAsia="Times New Roman" w:hAnsi="Arial Narrow" w:cs="Calibri"/>
                <w:color w:val="000000"/>
                <w:sz w:val="16"/>
                <w:szCs w:val="16"/>
                <w:rPrChange w:id="3564" w:author="Hari Laksono" w:date="2018-05-15T15:58:00Z">
                  <w:rPr>
                    <w:ins w:id="3565" w:author="Hari Laksono" w:date="2018-05-15T15:57:00Z"/>
                    <w:rFonts w:ascii="Arial Narrow" w:eastAsia="Times New Roman" w:hAnsi="Arial Narrow" w:cs="Calibri"/>
                    <w:color w:val="000000"/>
                    <w:sz w:val="20"/>
                    <w:szCs w:val="20"/>
                  </w:rPr>
                </w:rPrChange>
              </w:rPr>
            </w:pPr>
            <w:ins w:id="3566" w:author="Hari Laksono" w:date="2018-05-15T15:57:00Z">
              <w:r w:rsidRPr="0000362C">
                <w:rPr>
                  <w:rFonts w:ascii="Arial Narrow" w:eastAsia="Times New Roman" w:hAnsi="Arial Narrow" w:cs="Calibri"/>
                  <w:color w:val="000000"/>
                  <w:sz w:val="16"/>
                  <w:szCs w:val="16"/>
                  <w:rPrChange w:id="3567" w:author="Hari Laksono" w:date="2018-05-15T15:58:00Z">
                    <w:rPr>
                      <w:rFonts w:ascii="Arial Narrow" w:eastAsia="Times New Roman" w:hAnsi="Arial Narrow" w:cs="Calibri"/>
                      <w:color w:val="000000"/>
                      <w:sz w:val="20"/>
                      <w:szCs w:val="20"/>
                    </w:rPr>
                  </w:rPrChange>
                </w:rPr>
                <w:t>UPT. Puskesmas Manahan</w:t>
              </w:r>
            </w:ins>
          </w:p>
        </w:tc>
      </w:tr>
      <w:tr w:rsidR="0000362C" w:rsidRPr="0000362C" w14:paraId="46A91577" w14:textId="77777777" w:rsidTr="0000362C">
        <w:trPr>
          <w:trHeight w:val="20"/>
          <w:jc w:val="center"/>
          <w:ins w:id="3568" w:author="Hari Laksono" w:date="2018-05-15T15:57:00Z"/>
          <w:trPrChange w:id="35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5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417BAA5E" w14:textId="77777777" w:rsidR="0000362C" w:rsidRPr="0000362C" w:rsidRDefault="0000362C" w:rsidP="0000362C">
            <w:pPr>
              <w:spacing w:after="0" w:line="240" w:lineRule="auto"/>
              <w:jc w:val="center"/>
              <w:rPr>
                <w:ins w:id="3571" w:author="Hari Laksono" w:date="2018-05-15T15:57:00Z"/>
                <w:rFonts w:ascii="Arial Narrow" w:eastAsia="Times New Roman" w:hAnsi="Arial Narrow" w:cs="Calibri"/>
                <w:color w:val="000000"/>
                <w:sz w:val="16"/>
                <w:szCs w:val="16"/>
                <w:rPrChange w:id="3572" w:author="Hari Laksono" w:date="2018-05-15T15:58:00Z">
                  <w:rPr>
                    <w:ins w:id="3573" w:author="Hari Laksono" w:date="2018-05-15T15:57:00Z"/>
                    <w:rFonts w:ascii="Arial Narrow" w:eastAsia="Times New Roman" w:hAnsi="Arial Narrow" w:cs="Calibri"/>
                    <w:color w:val="000000"/>
                    <w:sz w:val="20"/>
                    <w:szCs w:val="20"/>
                  </w:rPr>
                </w:rPrChange>
              </w:rPr>
            </w:pPr>
            <w:ins w:id="3574" w:author="Hari Laksono" w:date="2018-05-15T15:57:00Z">
              <w:r w:rsidRPr="0000362C">
                <w:rPr>
                  <w:rFonts w:ascii="Arial Narrow" w:eastAsia="Times New Roman" w:hAnsi="Arial Narrow" w:cs="Calibri"/>
                  <w:color w:val="000000"/>
                  <w:sz w:val="16"/>
                  <w:szCs w:val="16"/>
                  <w:rPrChange w:id="3575" w:author="Hari Laksono" w:date="2018-05-15T15:58:00Z">
                    <w:rPr>
                      <w:rFonts w:ascii="Arial Narrow" w:eastAsia="Times New Roman" w:hAnsi="Arial Narrow" w:cs="Calibri"/>
                      <w:color w:val="000000"/>
                      <w:sz w:val="20"/>
                      <w:szCs w:val="20"/>
                    </w:rPr>
                  </w:rPrChange>
                </w:rPr>
                <w:t>123</w:t>
              </w:r>
            </w:ins>
          </w:p>
        </w:tc>
        <w:tc>
          <w:tcPr>
            <w:tcW w:w="3241" w:type="dxa"/>
            <w:tcBorders>
              <w:top w:val="nil"/>
              <w:left w:val="nil"/>
              <w:bottom w:val="single" w:sz="8" w:space="0" w:color="auto"/>
              <w:right w:val="single" w:sz="8" w:space="0" w:color="auto"/>
            </w:tcBorders>
            <w:shd w:val="clear" w:color="auto" w:fill="auto"/>
            <w:noWrap/>
            <w:vAlign w:val="bottom"/>
            <w:hideMark/>
            <w:tcPrChange w:id="3576" w:author="Hari Laksono" w:date="2018-05-15T15:58:00Z">
              <w:tcPr>
                <w:tcW w:w="3241" w:type="dxa"/>
                <w:tcBorders>
                  <w:top w:val="nil"/>
                  <w:left w:val="nil"/>
                  <w:bottom w:val="single" w:sz="8" w:space="0" w:color="auto"/>
                  <w:right w:val="single" w:sz="8" w:space="0" w:color="auto"/>
                </w:tcBorders>
                <w:shd w:val="clear" w:color="auto" w:fill="auto"/>
                <w:noWrap/>
                <w:vAlign w:val="bottom"/>
                <w:hideMark/>
              </w:tcPr>
            </w:tcPrChange>
          </w:tcPr>
          <w:p w14:paraId="4043C279" w14:textId="77777777" w:rsidR="0000362C" w:rsidRPr="0000362C" w:rsidRDefault="0000362C" w:rsidP="0000362C">
            <w:pPr>
              <w:spacing w:after="0" w:line="240" w:lineRule="auto"/>
              <w:rPr>
                <w:ins w:id="3577" w:author="Hari Laksono" w:date="2018-05-15T15:57:00Z"/>
                <w:rFonts w:ascii="Arial Narrow" w:eastAsia="Times New Roman" w:hAnsi="Arial Narrow" w:cs="Calibri"/>
                <w:color w:val="000000"/>
                <w:sz w:val="16"/>
                <w:szCs w:val="16"/>
                <w:rPrChange w:id="3578" w:author="Hari Laksono" w:date="2018-05-15T15:58:00Z">
                  <w:rPr>
                    <w:ins w:id="3579" w:author="Hari Laksono" w:date="2018-05-15T15:57:00Z"/>
                    <w:rFonts w:ascii="Arial Narrow" w:eastAsia="Times New Roman" w:hAnsi="Arial Narrow" w:cs="Calibri"/>
                    <w:color w:val="000000"/>
                    <w:sz w:val="20"/>
                    <w:szCs w:val="20"/>
                  </w:rPr>
                </w:rPrChange>
              </w:rPr>
            </w:pPr>
            <w:ins w:id="3580" w:author="Hari Laksono" w:date="2018-05-15T15:57:00Z">
              <w:r w:rsidRPr="0000362C">
                <w:rPr>
                  <w:rFonts w:ascii="Arial Narrow" w:eastAsia="Times New Roman" w:hAnsi="Arial Narrow" w:cs="Calibri"/>
                  <w:color w:val="000000"/>
                  <w:sz w:val="16"/>
                  <w:szCs w:val="16"/>
                  <w:rPrChange w:id="3581" w:author="Hari Laksono" w:date="2018-05-15T15:58:00Z">
                    <w:rPr>
                      <w:rFonts w:ascii="Arial Narrow" w:eastAsia="Times New Roman" w:hAnsi="Arial Narrow" w:cs="Calibri"/>
                      <w:color w:val="000000"/>
                      <w:sz w:val="20"/>
                      <w:szCs w:val="20"/>
                    </w:rPr>
                  </w:rPrChange>
                </w:rPr>
                <w:t>UPTD. Puskesmas Gilingan</w:t>
              </w:r>
            </w:ins>
          </w:p>
        </w:tc>
        <w:tc>
          <w:tcPr>
            <w:tcW w:w="3260" w:type="dxa"/>
            <w:tcBorders>
              <w:top w:val="nil"/>
              <w:left w:val="nil"/>
              <w:bottom w:val="single" w:sz="8" w:space="0" w:color="auto"/>
              <w:right w:val="single" w:sz="8" w:space="0" w:color="auto"/>
            </w:tcBorders>
            <w:shd w:val="clear" w:color="auto" w:fill="auto"/>
            <w:noWrap/>
            <w:vAlign w:val="bottom"/>
            <w:hideMark/>
            <w:tcPrChange w:id="3582" w:author="Hari Laksono" w:date="2018-05-15T15:58:00Z">
              <w:tcPr>
                <w:tcW w:w="6220" w:type="dxa"/>
                <w:tcBorders>
                  <w:top w:val="nil"/>
                  <w:left w:val="nil"/>
                  <w:bottom w:val="single" w:sz="8" w:space="0" w:color="auto"/>
                  <w:right w:val="single" w:sz="8" w:space="0" w:color="auto"/>
                </w:tcBorders>
                <w:shd w:val="clear" w:color="auto" w:fill="auto"/>
                <w:noWrap/>
                <w:vAlign w:val="bottom"/>
                <w:hideMark/>
              </w:tcPr>
            </w:tcPrChange>
          </w:tcPr>
          <w:p w14:paraId="02886C22" w14:textId="77777777" w:rsidR="0000362C" w:rsidRPr="0000362C" w:rsidRDefault="0000362C" w:rsidP="0000362C">
            <w:pPr>
              <w:spacing w:after="0" w:line="240" w:lineRule="auto"/>
              <w:rPr>
                <w:ins w:id="3583" w:author="Hari Laksono" w:date="2018-05-15T15:57:00Z"/>
                <w:rFonts w:ascii="Arial Narrow" w:eastAsia="Times New Roman" w:hAnsi="Arial Narrow" w:cs="Calibri"/>
                <w:color w:val="000000"/>
                <w:sz w:val="16"/>
                <w:szCs w:val="16"/>
                <w:rPrChange w:id="3584" w:author="Hari Laksono" w:date="2018-05-15T15:58:00Z">
                  <w:rPr>
                    <w:ins w:id="3585" w:author="Hari Laksono" w:date="2018-05-15T15:57:00Z"/>
                    <w:rFonts w:ascii="Arial Narrow" w:eastAsia="Times New Roman" w:hAnsi="Arial Narrow" w:cs="Calibri"/>
                    <w:color w:val="000000"/>
                    <w:sz w:val="20"/>
                    <w:szCs w:val="20"/>
                  </w:rPr>
                </w:rPrChange>
              </w:rPr>
            </w:pPr>
            <w:ins w:id="3586" w:author="Hari Laksono" w:date="2018-05-15T15:57:00Z">
              <w:r w:rsidRPr="0000362C">
                <w:rPr>
                  <w:rFonts w:ascii="Arial Narrow" w:eastAsia="Times New Roman" w:hAnsi="Arial Narrow" w:cs="Calibri"/>
                  <w:color w:val="000000"/>
                  <w:sz w:val="16"/>
                  <w:szCs w:val="16"/>
                  <w:rPrChange w:id="3587" w:author="Hari Laksono" w:date="2018-05-15T15:58:00Z">
                    <w:rPr>
                      <w:rFonts w:ascii="Arial Narrow" w:eastAsia="Times New Roman" w:hAnsi="Arial Narrow" w:cs="Calibri"/>
                      <w:color w:val="000000"/>
                      <w:sz w:val="20"/>
                      <w:szCs w:val="20"/>
                    </w:rPr>
                  </w:rPrChange>
                </w:rPr>
                <w:t>UPT. Puskesmas Gilingan</w:t>
              </w:r>
            </w:ins>
          </w:p>
        </w:tc>
      </w:tr>
      <w:tr w:rsidR="0000362C" w:rsidRPr="0000362C" w14:paraId="0BC41872" w14:textId="77777777" w:rsidTr="0000362C">
        <w:trPr>
          <w:trHeight w:val="20"/>
          <w:jc w:val="center"/>
          <w:ins w:id="3588" w:author="Hari Laksono" w:date="2018-05-15T15:57:00Z"/>
          <w:trPrChange w:id="35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5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5FA94A27" w14:textId="77777777" w:rsidR="0000362C" w:rsidRPr="0000362C" w:rsidRDefault="0000362C" w:rsidP="0000362C">
            <w:pPr>
              <w:spacing w:after="0" w:line="240" w:lineRule="auto"/>
              <w:jc w:val="center"/>
              <w:rPr>
                <w:ins w:id="3591" w:author="Hari Laksono" w:date="2018-05-15T15:57:00Z"/>
                <w:rFonts w:ascii="Arial Narrow" w:eastAsia="Times New Roman" w:hAnsi="Arial Narrow" w:cs="Calibri"/>
                <w:color w:val="000000"/>
                <w:sz w:val="16"/>
                <w:szCs w:val="16"/>
                <w:rPrChange w:id="3592" w:author="Hari Laksono" w:date="2018-05-15T15:58:00Z">
                  <w:rPr>
                    <w:ins w:id="3593" w:author="Hari Laksono" w:date="2018-05-15T15:57:00Z"/>
                    <w:rFonts w:ascii="Arial Narrow" w:eastAsia="Times New Roman" w:hAnsi="Arial Narrow" w:cs="Calibri"/>
                    <w:color w:val="000000"/>
                    <w:sz w:val="20"/>
                    <w:szCs w:val="20"/>
                  </w:rPr>
                </w:rPrChange>
              </w:rPr>
            </w:pPr>
            <w:ins w:id="3594" w:author="Hari Laksono" w:date="2018-05-15T15:57:00Z">
              <w:r w:rsidRPr="0000362C">
                <w:rPr>
                  <w:rFonts w:ascii="Arial Narrow" w:eastAsia="Times New Roman" w:hAnsi="Arial Narrow" w:cs="Calibri"/>
                  <w:color w:val="000000"/>
                  <w:sz w:val="16"/>
                  <w:szCs w:val="16"/>
                  <w:rPrChange w:id="3595" w:author="Hari Laksono" w:date="2018-05-15T15:58:00Z">
                    <w:rPr>
                      <w:rFonts w:ascii="Arial Narrow" w:eastAsia="Times New Roman" w:hAnsi="Arial Narrow" w:cs="Calibri"/>
                      <w:color w:val="000000"/>
                      <w:sz w:val="20"/>
                      <w:szCs w:val="20"/>
                    </w:rPr>
                  </w:rPrChange>
                </w:rPr>
                <w:t>124</w:t>
              </w:r>
            </w:ins>
          </w:p>
        </w:tc>
        <w:tc>
          <w:tcPr>
            <w:tcW w:w="3241" w:type="dxa"/>
            <w:tcBorders>
              <w:top w:val="nil"/>
              <w:left w:val="nil"/>
              <w:bottom w:val="single" w:sz="8" w:space="0" w:color="auto"/>
              <w:right w:val="single" w:sz="8" w:space="0" w:color="auto"/>
            </w:tcBorders>
            <w:shd w:val="clear" w:color="auto" w:fill="auto"/>
            <w:noWrap/>
            <w:vAlign w:val="bottom"/>
            <w:hideMark/>
            <w:tcPrChange w:id="3596" w:author="Hari Laksono" w:date="2018-05-15T15:58:00Z">
              <w:tcPr>
                <w:tcW w:w="3241" w:type="dxa"/>
                <w:tcBorders>
                  <w:top w:val="nil"/>
                  <w:left w:val="nil"/>
                  <w:bottom w:val="single" w:sz="8" w:space="0" w:color="auto"/>
                  <w:right w:val="single" w:sz="8" w:space="0" w:color="auto"/>
                </w:tcBorders>
                <w:shd w:val="clear" w:color="auto" w:fill="auto"/>
                <w:noWrap/>
                <w:vAlign w:val="bottom"/>
                <w:hideMark/>
              </w:tcPr>
            </w:tcPrChange>
          </w:tcPr>
          <w:p w14:paraId="7C8E956D" w14:textId="77777777" w:rsidR="0000362C" w:rsidRPr="0000362C" w:rsidRDefault="0000362C" w:rsidP="0000362C">
            <w:pPr>
              <w:spacing w:after="0" w:line="240" w:lineRule="auto"/>
              <w:rPr>
                <w:ins w:id="3597" w:author="Hari Laksono" w:date="2018-05-15T15:57:00Z"/>
                <w:rFonts w:ascii="Arial Narrow" w:eastAsia="Times New Roman" w:hAnsi="Arial Narrow" w:cs="Calibri"/>
                <w:color w:val="000000"/>
                <w:sz w:val="16"/>
                <w:szCs w:val="16"/>
                <w:rPrChange w:id="3598" w:author="Hari Laksono" w:date="2018-05-15T15:58:00Z">
                  <w:rPr>
                    <w:ins w:id="3599" w:author="Hari Laksono" w:date="2018-05-15T15:57:00Z"/>
                    <w:rFonts w:ascii="Arial Narrow" w:eastAsia="Times New Roman" w:hAnsi="Arial Narrow" w:cs="Calibri"/>
                    <w:color w:val="000000"/>
                    <w:sz w:val="20"/>
                    <w:szCs w:val="20"/>
                  </w:rPr>
                </w:rPrChange>
              </w:rPr>
            </w:pPr>
            <w:ins w:id="3600" w:author="Hari Laksono" w:date="2018-05-15T15:57:00Z">
              <w:r w:rsidRPr="0000362C">
                <w:rPr>
                  <w:rFonts w:ascii="Arial Narrow" w:eastAsia="Times New Roman" w:hAnsi="Arial Narrow" w:cs="Calibri"/>
                  <w:color w:val="000000"/>
                  <w:sz w:val="16"/>
                  <w:szCs w:val="16"/>
                  <w:rPrChange w:id="3601" w:author="Hari Laksono" w:date="2018-05-15T15:58:00Z">
                    <w:rPr>
                      <w:rFonts w:ascii="Arial Narrow" w:eastAsia="Times New Roman" w:hAnsi="Arial Narrow" w:cs="Calibri"/>
                      <w:color w:val="000000"/>
                      <w:sz w:val="20"/>
                      <w:szCs w:val="20"/>
                    </w:rPr>
                  </w:rPrChange>
                </w:rPr>
                <w:t>UPTD. Puskesmas Stabelan</w:t>
              </w:r>
            </w:ins>
          </w:p>
        </w:tc>
        <w:tc>
          <w:tcPr>
            <w:tcW w:w="3260" w:type="dxa"/>
            <w:tcBorders>
              <w:top w:val="nil"/>
              <w:left w:val="nil"/>
              <w:bottom w:val="single" w:sz="8" w:space="0" w:color="auto"/>
              <w:right w:val="single" w:sz="8" w:space="0" w:color="auto"/>
            </w:tcBorders>
            <w:shd w:val="clear" w:color="auto" w:fill="auto"/>
            <w:noWrap/>
            <w:vAlign w:val="bottom"/>
            <w:hideMark/>
            <w:tcPrChange w:id="3602" w:author="Hari Laksono" w:date="2018-05-15T15:58:00Z">
              <w:tcPr>
                <w:tcW w:w="6220" w:type="dxa"/>
                <w:tcBorders>
                  <w:top w:val="nil"/>
                  <w:left w:val="nil"/>
                  <w:bottom w:val="single" w:sz="8" w:space="0" w:color="auto"/>
                  <w:right w:val="single" w:sz="8" w:space="0" w:color="auto"/>
                </w:tcBorders>
                <w:shd w:val="clear" w:color="auto" w:fill="auto"/>
                <w:noWrap/>
                <w:vAlign w:val="bottom"/>
                <w:hideMark/>
              </w:tcPr>
            </w:tcPrChange>
          </w:tcPr>
          <w:p w14:paraId="05077FF2" w14:textId="77777777" w:rsidR="0000362C" w:rsidRPr="0000362C" w:rsidRDefault="0000362C" w:rsidP="0000362C">
            <w:pPr>
              <w:spacing w:after="0" w:line="240" w:lineRule="auto"/>
              <w:rPr>
                <w:ins w:id="3603" w:author="Hari Laksono" w:date="2018-05-15T15:57:00Z"/>
                <w:rFonts w:ascii="Arial Narrow" w:eastAsia="Times New Roman" w:hAnsi="Arial Narrow" w:cs="Calibri"/>
                <w:color w:val="000000"/>
                <w:sz w:val="16"/>
                <w:szCs w:val="16"/>
                <w:rPrChange w:id="3604" w:author="Hari Laksono" w:date="2018-05-15T15:58:00Z">
                  <w:rPr>
                    <w:ins w:id="3605" w:author="Hari Laksono" w:date="2018-05-15T15:57:00Z"/>
                    <w:rFonts w:ascii="Arial Narrow" w:eastAsia="Times New Roman" w:hAnsi="Arial Narrow" w:cs="Calibri"/>
                    <w:color w:val="000000"/>
                    <w:sz w:val="20"/>
                    <w:szCs w:val="20"/>
                  </w:rPr>
                </w:rPrChange>
              </w:rPr>
            </w:pPr>
            <w:ins w:id="3606" w:author="Hari Laksono" w:date="2018-05-15T15:57:00Z">
              <w:r w:rsidRPr="0000362C">
                <w:rPr>
                  <w:rFonts w:ascii="Arial Narrow" w:eastAsia="Times New Roman" w:hAnsi="Arial Narrow" w:cs="Calibri"/>
                  <w:color w:val="000000"/>
                  <w:sz w:val="16"/>
                  <w:szCs w:val="16"/>
                  <w:rPrChange w:id="3607" w:author="Hari Laksono" w:date="2018-05-15T15:58:00Z">
                    <w:rPr>
                      <w:rFonts w:ascii="Arial Narrow" w:eastAsia="Times New Roman" w:hAnsi="Arial Narrow" w:cs="Calibri"/>
                      <w:color w:val="000000"/>
                      <w:sz w:val="20"/>
                      <w:szCs w:val="20"/>
                    </w:rPr>
                  </w:rPrChange>
                </w:rPr>
                <w:t>UPT. Puskesmas Stabelan</w:t>
              </w:r>
            </w:ins>
          </w:p>
        </w:tc>
      </w:tr>
      <w:tr w:rsidR="0000362C" w:rsidRPr="0000362C" w14:paraId="5439169D" w14:textId="77777777" w:rsidTr="0000362C">
        <w:trPr>
          <w:trHeight w:val="20"/>
          <w:jc w:val="center"/>
          <w:ins w:id="3608" w:author="Hari Laksono" w:date="2018-05-15T15:57:00Z"/>
          <w:trPrChange w:id="36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6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7CEA835C" w14:textId="77777777" w:rsidR="0000362C" w:rsidRPr="0000362C" w:rsidRDefault="0000362C" w:rsidP="0000362C">
            <w:pPr>
              <w:spacing w:after="0" w:line="240" w:lineRule="auto"/>
              <w:jc w:val="center"/>
              <w:rPr>
                <w:ins w:id="3611" w:author="Hari Laksono" w:date="2018-05-15T15:57:00Z"/>
                <w:rFonts w:ascii="Arial Narrow" w:eastAsia="Times New Roman" w:hAnsi="Arial Narrow" w:cs="Calibri"/>
                <w:color w:val="000000"/>
                <w:sz w:val="16"/>
                <w:szCs w:val="16"/>
                <w:rPrChange w:id="3612" w:author="Hari Laksono" w:date="2018-05-15T15:58:00Z">
                  <w:rPr>
                    <w:ins w:id="3613" w:author="Hari Laksono" w:date="2018-05-15T15:57:00Z"/>
                    <w:rFonts w:ascii="Arial Narrow" w:eastAsia="Times New Roman" w:hAnsi="Arial Narrow" w:cs="Calibri"/>
                    <w:color w:val="000000"/>
                    <w:sz w:val="20"/>
                    <w:szCs w:val="20"/>
                  </w:rPr>
                </w:rPrChange>
              </w:rPr>
            </w:pPr>
            <w:ins w:id="3614" w:author="Hari Laksono" w:date="2018-05-15T15:57:00Z">
              <w:r w:rsidRPr="0000362C">
                <w:rPr>
                  <w:rFonts w:ascii="Arial Narrow" w:eastAsia="Times New Roman" w:hAnsi="Arial Narrow" w:cs="Calibri"/>
                  <w:color w:val="000000"/>
                  <w:sz w:val="16"/>
                  <w:szCs w:val="16"/>
                  <w:rPrChange w:id="3615" w:author="Hari Laksono" w:date="2018-05-15T15:58:00Z">
                    <w:rPr>
                      <w:rFonts w:ascii="Arial Narrow" w:eastAsia="Times New Roman" w:hAnsi="Arial Narrow" w:cs="Calibri"/>
                      <w:color w:val="000000"/>
                      <w:sz w:val="20"/>
                      <w:szCs w:val="20"/>
                    </w:rPr>
                  </w:rPrChange>
                </w:rPr>
                <w:t>125</w:t>
              </w:r>
            </w:ins>
          </w:p>
        </w:tc>
        <w:tc>
          <w:tcPr>
            <w:tcW w:w="3241" w:type="dxa"/>
            <w:tcBorders>
              <w:top w:val="nil"/>
              <w:left w:val="nil"/>
              <w:bottom w:val="single" w:sz="8" w:space="0" w:color="auto"/>
              <w:right w:val="single" w:sz="8" w:space="0" w:color="auto"/>
            </w:tcBorders>
            <w:shd w:val="clear" w:color="auto" w:fill="auto"/>
            <w:noWrap/>
            <w:vAlign w:val="bottom"/>
            <w:hideMark/>
            <w:tcPrChange w:id="3616" w:author="Hari Laksono" w:date="2018-05-15T15:58:00Z">
              <w:tcPr>
                <w:tcW w:w="3241" w:type="dxa"/>
                <w:tcBorders>
                  <w:top w:val="nil"/>
                  <w:left w:val="nil"/>
                  <w:bottom w:val="single" w:sz="8" w:space="0" w:color="auto"/>
                  <w:right w:val="single" w:sz="8" w:space="0" w:color="auto"/>
                </w:tcBorders>
                <w:shd w:val="clear" w:color="auto" w:fill="auto"/>
                <w:noWrap/>
                <w:vAlign w:val="bottom"/>
                <w:hideMark/>
              </w:tcPr>
            </w:tcPrChange>
          </w:tcPr>
          <w:p w14:paraId="4BBE583B" w14:textId="77777777" w:rsidR="0000362C" w:rsidRPr="0000362C" w:rsidRDefault="0000362C" w:rsidP="0000362C">
            <w:pPr>
              <w:spacing w:after="0" w:line="240" w:lineRule="auto"/>
              <w:rPr>
                <w:ins w:id="3617" w:author="Hari Laksono" w:date="2018-05-15T15:57:00Z"/>
                <w:rFonts w:ascii="Arial Narrow" w:eastAsia="Times New Roman" w:hAnsi="Arial Narrow" w:cs="Calibri"/>
                <w:color w:val="000000"/>
                <w:sz w:val="16"/>
                <w:szCs w:val="16"/>
                <w:rPrChange w:id="3618" w:author="Hari Laksono" w:date="2018-05-15T15:58:00Z">
                  <w:rPr>
                    <w:ins w:id="3619" w:author="Hari Laksono" w:date="2018-05-15T15:57:00Z"/>
                    <w:rFonts w:ascii="Arial Narrow" w:eastAsia="Times New Roman" w:hAnsi="Arial Narrow" w:cs="Calibri"/>
                    <w:color w:val="000000"/>
                    <w:sz w:val="20"/>
                    <w:szCs w:val="20"/>
                  </w:rPr>
                </w:rPrChange>
              </w:rPr>
            </w:pPr>
            <w:ins w:id="3620" w:author="Hari Laksono" w:date="2018-05-15T15:57:00Z">
              <w:r w:rsidRPr="0000362C">
                <w:rPr>
                  <w:rFonts w:ascii="Arial Narrow" w:eastAsia="Times New Roman" w:hAnsi="Arial Narrow" w:cs="Calibri"/>
                  <w:color w:val="000000"/>
                  <w:sz w:val="16"/>
                  <w:szCs w:val="16"/>
                  <w:rPrChange w:id="3621" w:author="Hari Laksono" w:date="2018-05-15T15:58:00Z">
                    <w:rPr>
                      <w:rFonts w:ascii="Arial Narrow" w:eastAsia="Times New Roman" w:hAnsi="Arial Narrow" w:cs="Calibri"/>
                      <w:color w:val="000000"/>
                      <w:sz w:val="20"/>
                      <w:szCs w:val="20"/>
                    </w:rPr>
                  </w:rPrChange>
                </w:rPr>
                <w:t>UPTD. Puskesmas Banyuanyar</w:t>
              </w:r>
            </w:ins>
          </w:p>
        </w:tc>
        <w:tc>
          <w:tcPr>
            <w:tcW w:w="3260" w:type="dxa"/>
            <w:tcBorders>
              <w:top w:val="nil"/>
              <w:left w:val="nil"/>
              <w:bottom w:val="single" w:sz="8" w:space="0" w:color="auto"/>
              <w:right w:val="single" w:sz="8" w:space="0" w:color="auto"/>
            </w:tcBorders>
            <w:shd w:val="clear" w:color="auto" w:fill="auto"/>
            <w:noWrap/>
            <w:vAlign w:val="bottom"/>
            <w:hideMark/>
            <w:tcPrChange w:id="3622" w:author="Hari Laksono" w:date="2018-05-15T15:58:00Z">
              <w:tcPr>
                <w:tcW w:w="6220" w:type="dxa"/>
                <w:tcBorders>
                  <w:top w:val="nil"/>
                  <w:left w:val="nil"/>
                  <w:bottom w:val="single" w:sz="8" w:space="0" w:color="auto"/>
                  <w:right w:val="single" w:sz="8" w:space="0" w:color="auto"/>
                </w:tcBorders>
                <w:shd w:val="clear" w:color="auto" w:fill="auto"/>
                <w:noWrap/>
                <w:vAlign w:val="bottom"/>
                <w:hideMark/>
              </w:tcPr>
            </w:tcPrChange>
          </w:tcPr>
          <w:p w14:paraId="604BBA5B" w14:textId="77777777" w:rsidR="0000362C" w:rsidRPr="0000362C" w:rsidRDefault="0000362C" w:rsidP="0000362C">
            <w:pPr>
              <w:spacing w:after="0" w:line="240" w:lineRule="auto"/>
              <w:rPr>
                <w:ins w:id="3623" w:author="Hari Laksono" w:date="2018-05-15T15:57:00Z"/>
                <w:rFonts w:ascii="Arial Narrow" w:eastAsia="Times New Roman" w:hAnsi="Arial Narrow" w:cs="Calibri"/>
                <w:color w:val="000000"/>
                <w:sz w:val="16"/>
                <w:szCs w:val="16"/>
                <w:rPrChange w:id="3624" w:author="Hari Laksono" w:date="2018-05-15T15:58:00Z">
                  <w:rPr>
                    <w:ins w:id="3625" w:author="Hari Laksono" w:date="2018-05-15T15:57:00Z"/>
                    <w:rFonts w:ascii="Arial Narrow" w:eastAsia="Times New Roman" w:hAnsi="Arial Narrow" w:cs="Calibri"/>
                    <w:color w:val="000000"/>
                    <w:sz w:val="20"/>
                    <w:szCs w:val="20"/>
                  </w:rPr>
                </w:rPrChange>
              </w:rPr>
            </w:pPr>
            <w:ins w:id="3626" w:author="Hari Laksono" w:date="2018-05-15T15:57:00Z">
              <w:r w:rsidRPr="0000362C">
                <w:rPr>
                  <w:rFonts w:ascii="Arial Narrow" w:eastAsia="Times New Roman" w:hAnsi="Arial Narrow" w:cs="Calibri"/>
                  <w:color w:val="000000"/>
                  <w:sz w:val="16"/>
                  <w:szCs w:val="16"/>
                  <w:rPrChange w:id="3627" w:author="Hari Laksono" w:date="2018-05-15T15:58:00Z">
                    <w:rPr>
                      <w:rFonts w:ascii="Arial Narrow" w:eastAsia="Times New Roman" w:hAnsi="Arial Narrow" w:cs="Calibri"/>
                      <w:color w:val="000000"/>
                      <w:sz w:val="20"/>
                      <w:szCs w:val="20"/>
                    </w:rPr>
                  </w:rPrChange>
                </w:rPr>
                <w:t>UPT. Puskesmas Banyuanyar</w:t>
              </w:r>
            </w:ins>
          </w:p>
        </w:tc>
      </w:tr>
      <w:tr w:rsidR="0000362C" w:rsidRPr="0000362C" w14:paraId="625EA97A" w14:textId="77777777" w:rsidTr="0000362C">
        <w:trPr>
          <w:trHeight w:val="20"/>
          <w:jc w:val="center"/>
          <w:ins w:id="3628" w:author="Hari Laksono" w:date="2018-05-15T15:57:00Z"/>
          <w:trPrChange w:id="36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6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2D2571E8" w14:textId="77777777" w:rsidR="0000362C" w:rsidRPr="0000362C" w:rsidRDefault="0000362C" w:rsidP="0000362C">
            <w:pPr>
              <w:spacing w:after="0" w:line="240" w:lineRule="auto"/>
              <w:jc w:val="center"/>
              <w:rPr>
                <w:ins w:id="3631" w:author="Hari Laksono" w:date="2018-05-15T15:57:00Z"/>
                <w:rFonts w:ascii="Arial Narrow" w:eastAsia="Times New Roman" w:hAnsi="Arial Narrow" w:cs="Calibri"/>
                <w:color w:val="000000"/>
                <w:sz w:val="16"/>
                <w:szCs w:val="16"/>
                <w:rPrChange w:id="3632" w:author="Hari Laksono" w:date="2018-05-15T15:58:00Z">
                  <w:rPr>
                    <w:ins w:id="3633" w:author="Hari Laksono" w:date="2018-05-15T15:57:00Z"/>
                    <w:rFonts w:ascii="Arial Narrow" w:eastAsia="Times New Roman" w:hAnsi="Arial Narrow" w:cs="Calibri"/>
                    <w:color w:val="000000"/>
                    <w:sz w:val="20"/>
                    <w:szCs w:val="20"/>
                  </w:rPr>
                </w:rPrChange>
              </w:rPr>
            </w:pPr>
            <w:ins w:id="3634" w:author="Hari Laksono" w:date="2018-05-15T15:57:00Z">
              <w:r w:rsidRPr="0000362C">
                <w:rPr>
                  <w:rFonts w:ascii="Arial Narrow" w:eastAsia="Times New Roman" w:hAnsi="Arial Narrow" w:cs="Calibri"/>
                  <w:color w:val="000000"/>
                  <w:sz w:val="16"/>
                  <w:szCs w:val="16"/>
                  <w:rPrChange w:id="3635" w:author="Hari Laksono" w:date="2018-05-15T15:58:00Z">
                    <w:rPr>
                      <w:rFonts w:ascii="Arial Narrow" w:eastAsia="Times New Roman" w:hAnsi="Arial Narrow" w:cs="Calibri"/>
                      <w:color w:val="000000"/>
                      <w:sz w:val="20"/>
                      <w:szCs w:val="20"/>
                    </w:rPr>
                  </w:rPrChange>
                </w:rPr>
                <w:t>126</w:t>
              </w:r>
            </w:ins>
          </w:p>
        </w:tc>
        <w:tc>
          <w:tcPr>
            <w:tcW w:w="3241" w:type="dxa"/>
            <w:tcBorders>
              <w:top w:val="nil"/>
              <w:left w:val="nil"/>
              <w:bottom w:val="single" w:sz="8" w:space="0" w:color="auto"/>
              <w:right w:val="single" w:sz="8" w:space="0" w:color="auto"/>
            </w:tcBorders>
            <w:shd w:val="clear" w:color="auto" w:fill="auto"/>
            <w:noWrap/>
            <w:vAlign w:val="bottom"/>
            <w:hideMark/>
            <w:tcPrChange w:id="3636" w:author="Hari Laksono" w:date="2018-05-15T15:58:00Z">
              <w:tcPr>
                <w:tcW w:w="3241" w:type="dxa"/>
                <w:tcBorders>
                  <w:top w:val="nil"/>
                  <w:left w:val="nil"/>
                  <w:bottom w:val="single" w:sz="8" w:space="0" w:color="auto"/>
                  <w:right w:val="single" w:sz="8" w:space="0" w:color="auto"/>
                </w:tcBorders>
                <w:shd w:val="clear" w:color="auto" w:fill="auto"/>
                <w:noWrap/>
                <w:vAlign w:val="bottom"/>
                <w:hideMark/>
              </w:tcPr>
            </w:tcPrChange>
          </w:tcPr>
          <w:p w14:paraId="108FA834" w14:textId="77777777" w:rsidR="0000362C" w:rsidRPr="0000362C" w:rsidRDefault="0000362C" w:rsidP="0000362C">
            <w:pPr>
              <w:spacing w:after="0" w:line="240" w:lineRule="auto"/>
              <w:rPr>
                <w:ins w:id="3637" w:author="Hari Laksono" w:date="2018-05-15T15:57:00Z"/>
                <w:rFonts w:ascii="Arial Narrow" w:eastAsia="Times New Roman" w:hAnsi="Arial Narrow" w:cs="Calibri"/>
                <w:color w:val="000000"/>
                <w:sz w:val="16"/>
                <w:szCs w:val="16"/>
                <w:rPrChange w:id="3638" w:author="Hari Laksono" w:date="2018-05-15T15:58:00Z">
                  <w:rPr>
                    <w:ins w:id="3639" w:author="Hari Laksono" w:date="2018-05-15T15:57:00Z"/>
                    <w:rFonts w:ascii="Arial Narrow" w:eastAsia="Times New Roman" w:hAnsi="Arial Narrow" w:cs="Calibri"/>
                    <w:color w:val="000000"/>
                    <w:sz w:val="20"/>
                    <w:szCs w:val="20"/>
                  </w:rPr>
                </w:rPrChange>
              </w:rPr>
            </w:pPr>
            <w:ins w:id="3640" w:author="Hari Laksono" w:date="2018-05-15T15:57:00Z">
              <w:r w:rsidRPr="0000362C">
                <w:rPr>
                  <w:rFonts w:ascii="Arial Narrow" w:eastAsia="Times New Roman" w:hAnsi="Arial Narrow" w:cs="Calibri"/>
                  <w:color w:val="000000"/>
                  <w:sz w:val="16"/>
                  <w:szCs w:val="16"/>
                  <w:rPrChange w:id="3641" w:author="Hari Laksono" w:date="2018-05-15T15:58:00Z">
                    <w:rPr>
                      <w:rFonts w:ascii="Arial Narrow" w:eastAsia="Times New Roman" w:hAnsi="Arial Narrow" w:cs="Calibri"/>
                      <w:color w:val="000000"/>
                      <w:sz w:val="20"/>
                      <w:szCs w:val="20"/>
                    </w:rPr>
                  </w:rPrChange>
                </w:rPr>
                <w:t>UPTD. Puskesmas Pucangsawit</w:t>
              </w:r>
            </w:ins>
          </w:p>
        </w:tc>
        <w:tc>
          <w:tcPr>
            <w:tcW w:w="3260" w:type="dxa"/>
            <w:tcBorders>
              <w:top w:val="nil"/>
              <w:left w:val="nil"/>
              <w:bottom w:val="single" w:sz="8" w:space="0" w:color="auto"/>
              <w:right w:val="single" w:sz="8" w:space="0" w:color="auto"/>
            </w:tcBorders>
            <w:shd w:val="clear" w:color="auto" w:fill="auto"/>
            <w:noWrap/>
            <w:vAlign w:val="bottom"/>
            <w:hideMark/>
            <w:tcPrChange w:id="3642" w:author="Hari Laksono" w:date="2018-05-15T15:58:00Z">
              <w:tcPr>
                <w:tcW w:w="6220" w:type="dxa"/>
                <w:tcBorders>
                  <w:top w:val="nil"/>
                  <w:left w:val="nil"/>
                  <w:bottom w:val="single" w:sz="8" w:space="0" w:color="auto"/>
                  <w:right w:val="single" w:sz="8" w:space="0" w:color="auto"/>
                </w:tcBorders>
                <w:shd w:val="clear" w:color="auto" w:fill="auto"/>
                <w:noWrap/>
                <w:vAlign w:val="bottom"/>
                <w:hideMark/>
              </w:tcPr>
            </w:tcPrChange>
          </w:tcPr>
          <w:p w14:paraId="72347AF9" w14:textId="77777777" w:rsidR="0000362C" w:rsidRPr="0000362C" w:rsidRDefault="0000362C" w:rsidP="0000362C">
            <w:pPr>
              <w:spacing w:after="0" w:line="240" w:lineRule="auto"/>
              <w:rPr>
                <w:ins w:id="3643" w:author="Hari Laksono" w:date="2018-05-15T15:57:00Z"/>
                <w:rFonts w:ascii="Arial Narrow" w:eastAsia="Times New Roman" w:hAnsi="Arial Narrow" w:cs="Calibri"/>
                <w:color w:val="000000"/>
                <w:sz w:val="16"/>
                <w:szCs w:val="16"/>
                <w:rPrChange w:id="3644" w:author="Hari Laksono" w:date="2018-05-15T15:58:00Z">
                  <w:rPr>
                    <w:ins w:id="3645" w:author="Hari Laksono" w:date="2018-05-15T15:57:00Z"/>
                    <w:rFonts w:ascii="Arial Narrow" w:eastAsia="Times New Roman" w:hAnsi="Arial Narrow" w:cs="Calibri"/>
                    <w:color w:val="000000"/>
                    <w:sz w:val="20"/>
                    <w:szCs w:val="20"/>
                  </w:rPr>
                </w:rPrChange>
              </w:rPr>
            </w:pPr>
            <w:ins w:id="3646" w:author="Hari Laksono" w:date="2018-05-15T15:57:00Z">
              <w:r w:rsidRPr="0000362C">
                <w:rPr>
                  <w:rFonts w:ascii="Arial Narrow" w:eastAsia="Times New Roman" w:hAnsi="Arial Narrow" w:cs="Calibri"/>
                  <w:color w:val="000000"/>
                  <w:sz w:val="16"/>
                  <w:szCs w:val="16"/>
                  <w:rPrChange w:id="3647" w:author="Hari Laksono" w:date="2018-05-15T15:58:00Z">
                    <w:rPr>
                      <w:rFonts w:ascii="Arial Narrow" w:eastAsia="Times New Roman" w:hAnsi="Arial Narrow" w:cs="Calibri"/>
                      <w:color w:val="000000"/>
                      <w:sz w:val="20"/>
                      <w:szCs w:val="20"/>
                    </w:rPr>
                  </w:rPrChange>
                </w:rPr>
                <w:t>UPT. Puskesmas Pucangsawit</w:t>
              </w:r>
            </w:ins>
          </w:p>
        </w:tc>
      </w:tr>
      <w:tr w:rsidR="0000362C" w:rsidRPr="0000362C" w14:paraId="666E48A7" w14:textId="77777777" w:rsidTr="0000362C">
        <w:trPr>
          <w:trHeight w:val="20"/>
          <w:jc w:val="center"/>
          <w:ins w:id="3648" w:author="Hari Laksono" w:date="2018-05-15T15:57:00Z"/>
          <w:trPrChange w:id="36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6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64989372" w14:textId="77777777" w:rsidR="0000362C" w:rsidRPr="0000362C" w:rsidRDefault="0000362C" w:rsidP="0000362C">
            <w:pPr>
              <w:spacing w:after="0" w:line="240" w:lineRule="auto"/>
              <w:jc w:val="center"/>
              <w:rPr>
                <w:ins w:id="3651" w:author="Hari Laksono" w:date="2018-05-15T15:57:00Z"/>
                <w:rFonts w:ascii="Arial Narrow" w:eastAsia="Times New Roman" w:hAnsi="Arial Narrow" w:cs="Calibri"/>
                <w:color w:val="000000"/>
                <w:sz w:val="16"/>
                <w:szCs w:val="16"/>
                <w:rPrChange w:id="3652" w:author="Hari Laksono" w:date="2018-05-15T15:58:00Z">
                  <w:rPr>
                    <w:ins w:id="3653" w:author="Hari Laksono" w:date="2018-05-15T15:57:00Z"/>
                    <w:rFonts w:ascii="Arial Narrow" w:eastAsia="Times New Roman" w:hAnsi="Arial Narrow" w:cs="Calibri"/>
                    <w:color w:val="000000"/>
                    <w:sz w:val="20"/>
                    <w:szCs w:val="20"/>
                  </w:rPr>
                </w:rPrChange>
              </w:rPr>
            </w:pPr>
            <w:ins w:id="3654" w:author="Hari Laksono" w:date="2018-05-15T15:57:00Z">
              <w:r w:rsidRPr="0000362C">
                <w:rPr>
                  <w:rFonts w:ascii="Arial Narrow" w:eastAsia="Times New Roman" w:hAnsi="Arial Narrow" w:cs="Calibri"/>
                  <w:color w:val="000000"/>
                  <w:sz w:val="16"/>
                  <w:szCs w:val="16"/>
                  <w:rPrChange w:id="3655" w:author="Hari Laksono" w:date="2018-05-15T15:58:00Z">
                    <w:rPr>
                      <w:rFonts w:ascii="Arial Narrow" w:eastAsia="Times New Roman" w:hAnsi="Arial Narrow" w:cs="Calibri"/>
                      <w:color w:val="000000"/>
                      <w:sz w:val="20"/>
                      <w:szCs w:val="20"/>
                    </w:rPr>
                  </w:rPrChange>
                </w:rPr>
                <w:t>127</w:t>
              </w:r>
            </w:ins>
          </w:p>
        </w:tc>
        <w:tc>
          <w:tcPr>
            <w:tcW w:w="3241" w:type="dxa"/>
            <w:tcBorders>
              <w:top w:val="nil"/>
              <w:left w:val="nil"/>
              <w:bottom w:val="single" w:sz="8" w:space="0" w:color="auto"/>
              <w:right w:val="single" w:sz="8" w:space="0" w:color="auto"/>
            </w:tcBorders>
            <w:shd w:val="clear" w:color="auto" w:fill="auto"/>
            <w:noWrap/>
            <w:vAlign w:val="bottom"/>
            <w:hideMark/>
            <w:tcPrChange w:id="3656" w:author="Hari Laksono" w:date="2018-05-15T15:58:00Z">
              <w:tcPr>
                <w:tcW w:w="3241" w:type="dxa"/>
                <w:tcBorders>
                  <w:top w:val="nil"/>
                  <w:left w:val="nil"/>
                  <w:bottom w:val="single" w:sz="8" w:space="0" w:color="auto"/>
                  <w:right w:val="single" w:sz="8" w:space="0" w:color="auto"/>
                </w:tcBorders>
                <w:shd w:val="clear" w:color="auto" w:fill="auto"/>
                <w:noWrap/>
                <w:vAlign w:val="bottom"/>
                <w:hideMark/>
              </w:tcPr>
            </w:tcPrChange>
          </w:tcPr>
          <w:p w14:paraId="4C5D6C5B" w14:textId="77777777" w:rsidR="0000362C" w:rsidRPr="0000362C" w:rsidRDefault="0000362C" w:rsidP="0000362C">
            <w:pPr>
              <w:spacing w:after="0" w:line="240" w:lineRule="auto"/>
              <w:rPr>
                <w:ins w:id="3657" w:author="Hari Laksono" w:date="2018-05-15T15:57:00Z"/>
                <w:rFonts w:ascii="Arial Narrow" w:eastAsia="Times New Roman" w:hAnsi="Arial Narrow" w:cs="Calibri"/>
                <w:color w:val="000000"/>
                <w:sz w:val="16"/>
                <w:szCs w:val="16"/>
                <w:rPrChange w:id="3658" w:author="Hari Laksono" w:date="2018-05-15T15:58:00Z">
                  <w:rPr>
                    <w:ins w:id="3659" w:author="Hari Laksono" w:date="2018-05-15T15:57:00Z"/>
                    <w:rFonts w:ascii="Arial Narrow" w:eastAsia="Times New Roman" w:hAnsi="Arial Narrow" w:cs="Calibri"/>
                    <w:color w:val="000000"/>
                    <w:sz w:val="20"/>
                    <w:szCs w:val="20"/>
                  </w:rPr>
                </w:rPrChange>
              </w:rPr>
            </w:pPr>
            <w:ins w:id="3660" w:author="Hari Laksono" w:date="2018-05-15T15:57:00Z">
              <w:r w:rsidRPr="0000362C">
                <w:rPr>
                  <w:rFonts w:ascii="Arial Narrow" w:eastAsia="Times New Roman" w:hAnsi="Arial Narrow" w:cs="Calibri"/>
                  <w:color w:val="000000"/>
                  <w:sz w:val="16"/>
                  <w:szCs w:val="16"/>
                  <w:rPrChange w:id="3661" w:author="Hari Laksono" w:date="2018-05-15T15:58:00Z">
                    <w:rPr>
                      <w:rFonts w:ascii="Arial Narrow" w:eastAsia="Times New Roman" w:hAnsi="Arial Narrow" w:cs="Calibri"/>
                      <w:color w:val="000000"/>
                      <w:sz w:val="20"/>
                      <w:szCs w:val="20"/>
                    </w:rPr>
                  </w:rPrChange>
                </w:rPr>
                <w:t>UPTD. Puskesmas Gambirsari</w:t>
              </w:r>
            </w:ins>
          </w:p>
        </w:tc>
        <w:tc>
          <w:tcPr>
            <w:tcW w:w="3260" w:type="dxa"/>
            <w:tcBorders>
              <w:top w:val="nil"/>
              <w:left w:val="nil"/>
              <w:bottom w:val="single" w:sz="8" w:space="0" w:color="auto"/>
              <w:right w:val="single" w:sz="8" w:space="0" w:color="auto"/>
            </w:tcBorders>
            <w:shd w:val="clear" w:color="auto" w:fill="auto"/>
            <w:noWrap/>
            <w:vAlign w:val="bottom"/>
            <w:hideMark/>
            <w:tcPrChange w:id="3662" w:author="Hari Laksono" w:date="2018-05-15T15:58:00Z">
              <w:tcPr>
                <w:tcW w:w="6220" w:type="dxa"/>
                <w:tcBorders>
                  <w:top w:val="nil"/>
                  <w:left w:val="nil"/>
                  <w:bottom w:val="single" w:sz="8" w:space="0" w:color="auto"/>
                  <w:right w:val="single" w:sz="8" w:space="0" w:color="auto"/>
                </w:tcBorders>
                <w:shd w:val="clear" w:color="auto" w:fill="auto"/>
                <w:noWrap/>
                <w:vAlign w:val="bottom"/>
                <w:hideMark/>
              </w:tcPr>
            </w:tcPrChange>
          </w:tcPr>
          <w:p w14:paraId="3712C723" w14:textId="77777777" w:rsidR="0000362C" w:rsidRPr="0000362C" w:rsidRDefault="0000362C" w:rsidP="0000362C">
            <w:pPr>
              <w:spacing w:after="0" w:line="240" w:lineRule="auto"/>
              <w:rPr>
                <w:ins w:id="3663" w:author="Hari Laksono" w:date="2018-05-15T15:57:00Z"/>
                <w:rFonts w:ascii="Arial Narrow" w:eastAsia="Times New Roman" w:hAnsi="Arial Narrow" w:cs="Calibri"/>
                <w:color w:val="000000"/>
                <w:sz w:val="16"/>
                <w:szCs w:val="16"/>
                <w:rPrChange w:id="3664" w:author="Hari Laksono" w:date="2018-05-15T15:58:00Z">
                  <w:rPr>
                    <w:ins w:id="3665" w:author="Hari Laksono" w:date="2018-05-15T15:57:00Z"/>
                    <w:rFonts w:ascii="Arial Narrow" w:eastAsia="Times New Roman" w:hAnsi="Arial Narrow" w:cs="Calibri"/>
                    <w:color w:val="000000"/>
                    <w:sz w:val="20"/>
                    <w:szCs w:val="20"/>
                  </w:rPr>
                </w:rPrChange>
              </w:rPr>
            </w:pPr>
            <w:ins w:id="3666" w:author="Hari Laksono" w:date="2018-05-15T15:57:00Z">
              <w:r w:rsidRPr="0000362C">
                <w:rPr>
                  <w:rFonts w:ascii="Arial Narrow" w:eastAsia="Times New Roman" w:hAnsi="Arial Narrow" w:cs="Calibri"/>
                  <w:color w:val="000000"/>
                  <w:sz w:val="16"/>
                  <w:szCs w:val="16"/>
                  <w:rPrChange w:id="3667" w:author="Hari Laksono" w:date="2018-05-15T15:58:00Z">
                    <w:rPr>
                      <w:rFonts w:ascii="Arial Narrow" w:eastAsia="Times New Roman" w:hAnsi="Arial Narrow" w:cs="Calibri"/>
                      <w:color w:val="000000"/>
                      <w:sz w:val="20"/>
                      <w:szCs w:val="20"/>
                    </w:rPr>
                  </w:rPrChange>
                </w:rPr>
                <w:t>UPT. Puskesmas Gambirsari</w:t>
              </w:r>
            </w:ins>
          </w:p>
        </w:tc>
      </w:tr>
      <w:tr w:rsidR="0000362C" w:rsidRPr="0000362C" w14:paraId="67B3B228" w14:textId="77777777" w:rsidTr="0000362C">
        <w:trPr>
          <w:trHeight w:val="20"/>
          <w:jc w:val="center"/>
          <w:ins w:id="3668" w:author="Hari Laksono" w:date="2018-05-15T15:57:00Z"/>
          <w:trPrChange w:id="36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6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2FE61EB0" w14:textId="77777777" w:rsidR="0000362C" w:rsidRPr="0000362C" w:rsidRDefault="0000362C" w:rsidP="0000362C">
            <w:pPr>
              <w:spacing w:after="0" w:line="240" w:lineRule="auto"/>
              <w:jc w:val="center"/>
              <w:rPr>
                <w:ins w:id="3671" w:author="Hari Laksono" w:date="2018-05-15T15:57:00Z"/>
                <w:rFonts w:ascii="Arial Narrow" w:eastAsia="Times New Roman" w:hAnsi="Arial Narrow" w:cs="Calibri"/>
                <w:color w:val="000000"/>
                <w:sz w:val="16"/>
                <w:szCs w:val="16"/>
                <w:rPrChange w:id="3672" w:author="Hari Laksono" w:date="2018-05-15T15:58:00Z">
                  <w:rPr>
                    <w:ins w:id="3673" w:author="Hari Laksono" w:date="2018-05-15T15:57:00Z"/>
                    <w:rFonts w:ascii="Arial Narrow" w:eastAsia="Times New Roman" w:hAnsi="Arial Narrow" w:cs="Calibri"/>
                    <w:color w:val="000000"/>
                    <w:sz w:val="18"/>
                    <w:szCs w:val="18"/>
                  </w:rPr>
                </w:rPrChange>
              </w:rPr>
            </w:pPr>
            <w:ins w:id="3674" w:author="Hari Laksono" w:date="2018-05-15T15:57:00Z">
              <w:r w:rsidRPr="0000362C">
                <w:rPr>
                  <w:rFonts w:ascii="Arial Narrow" w:eastAsia="Times New Roman" w:hAnsi="Arial Narrow" w:cs="Calibri"/>
                  <w:color w:val="000000"/>
                  <w:sz w:val="16"/>
                  <w:szCs w:val="16"/>
                  <w:rPrChange w:id="3675" w:author="Hari Laksono" w:date="2018-05-15T15:58:00Z">
                    <w:rPr>
                      <w:rFonts w:ascii="Arial Narrow" w:eastAsia="Times New Roman" w:hAnsi="Arial Narrow" w:cs="Calibri"/>
                      <w:color w:val="000000"/>
                      <w:sz w:val="18"/>
                      <w:szCs w:val="18"/>
                    </w:rPr>
                  </w:rPrChange>
                </w:rPr>
                <w:t>128</w:t>
              </w:r>
            </w:ins>
          </w:p>
        </w:tc>
        <w:tc>
          <w:tcPr>
            <w:tcW w:w="3241" w:type="dxa"/>
            <w:tcBorders>
              <w:top w:val="nil"/>
              <w:left w:val="nil"/>
              <w:bottom w:val="single" w:sz="8" w:space="0" w:color="auto"/>
              <w:right w:val="single" w:sz="8" w:space="0" w:color="auto"/>
            </w:tcBorders>
            <w:shd w:val="clear" w:color="auto" w:fill="auto"/>
            <w:vAlign w:val="bottom"/>
            <w:hideMark/>
            <w:tcPrChange w:id="3676" w:author="Hari Laksono" w:date="2018-05-15T15:58:00Z">
              <w:tcPr>
                <w:tcW w:w="3241" w:type="dxa"/>
                <w:tcBorders>
                  <w:top w:val="nil"/>
                  <w:left w:val="nil"/>
                  <w:bottom w:val="single" w:sz="8" w:space="0" w:color="auto"/>
                  <w:right w:val="single" w:sz="8" w:space="0" w:color="auto"/>
                </w:tcBorders>
                <w:shd w:val="clear" w:color="auto" w:fill="auto"/>
                <w:vAlign w:val="bottom"/>
                <w:hideMark/>
              </w:tcPr>
            </w:tcPrChange>
          </w:tcPr>
          <w:p w14:paraId="2A340E9F" w14:textId="77777777" w:rsidR="0000362C" w:rsidRPr="0000362C" w:rsidRDefault="0000362C" w:rsidP="0000362C">
            <w:pPr>
              <w:spacing w:after="0" w:line="240" w:lineRule="auto"/>
              <w:rPr>
                <w:ins w:id="3677" w:author="Hari Laksono" w:date="2018-05-15T15:57:00Z"/>
                <w:rFonts w:ascii="Arial Narrow" w:eastAsia="Times New Roman" w:hAnsi="Arial Narrow" w:cs="Calibri"/>
                <w:color w:val="000000"/>
                <w:sz w:val="16"/>
                <w:szCs w:val="16"/>
                <w:rPrChange w:id="3678" w:author="Hari Laksono" w:date="2018-05-15T15:58:00Z">
                  <w:rPr>
                    <w:ins w:id="3679" w:author="Hari Laksono" w:date="2018-05-15T15:57:00Z"/>
                    <w:rFonts w:ascii="Arial Narrow" w:eastAsia="Times New Roman" w:hAnsi="Arial Narrow" w:cs="Calibri"/>
                    <w:color w:val="000000"/>
                    <w:sz w:val="18"/>
                    <w:szCs w:val="18"/>
                  </w:rPr>
                </w:rPrChange>
              </w:rPr>
            </w:pPr>
            <w:ins w:id="3680" w:author="Hari Laksono" w:date="2018-05-15T15:57:00Z">
              <w:r w:rsidRPr="0000362C">
                <w:rPr>
                  <w:rFonts w:ascii="Arial Narrow" w:eastAsia="Times New Roman" w:hAnsi="Arial Narrow" w:cs="Calibri"/>
                  <w:color w:val="000000"/>
                  <w:sz w:val="16"/>
                  <w:szCs w:val="16"/>
                  <w:rPrChange w:id="3681" w:author="Hari Laksono" w:date="2018-05-15T15:58:00Z">
                    <w:rPr>
                      <w:rFonts w:ascii="Arial Narrow" w:eastAsia="Times New Roman" w:hAnsi="Arial Narrow" w:cs="Calibri"/>
                      <w:color w:val="000000"/>
                      <w:sz w:val="18"/>
                      <w:szCs w:val="18"/>
                    </w:rPr>
                  </w:rPrChange>
                </w:rPr>
                <w:t xml:space="preserve">UPTB. Badan pemberdayaan Masyarakat, Perberdayaan Perempuan, Perlindungan Anak dan KB Kecamatan Jebres </w:t>
              </w:r>
            </w:ins>
          </w:p>
        </w:tc>
        <w:tc>
          <w:tcPr>
            <w:tcW w:w="3260" w:type="dxa"/>
            <w:tcBorders>
              <w:top w:val="nil"/>
              <w:left w:val="nil"/>
              <w:bottom w:val="single" w:sz="8" w:space="0" w:color="auto"/>
              <w:right w:val="single" w:sz="8" w:space="0" w:color="auto"/>
            </w:tcBorders>
            <w:shd w:val="clear" w:color="auto" w:fill="auto"/>
            <w:vAlign w:val="center"/>
            <w:hideMark/>
            <w:tcPrChange w:id="36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2A21A495" w14:textId="77777777" w:rsidR="0000362C" w:rsidRPr="0000362C" w:rsidRDefault="0000362C" w:rsidP="0000362C">
            <w:pPr>
              <w:spacing w:after="0" w:line="240" w:lineRule="auto"/>
              <w:jc w:val="center"/>
              <w:rPr>
                <w:ins w:id="3683" w:author="Hari Laksono" w:date="2018-05-15T15:57:00Z"/>
                <w:rFonts w:ascii="Arial Narrow" w:eastAsia="Times New Roman" w:hAnsi="Arial Narrow" w:cs="Calibri"/>
                <w:color w:val="000000"/>
                <w:sz w:val="16"/>
                <w:szCs w:val="16"/>
                <w:rPrChange w:id="3684" w:author="Hari Laksono" w:date="2018-05-15T15:58:00Z">
                  <w:rPr>
                    <w:ins w:id="3685" w:author="Hari Laksono" w:date="2018-05-15T15:57:00Z"/>
                    <w:rFonts w:ascii="Calibri" w:eastAsia="Times New Roman" w:hAnsi="Calibri" w:cs="Calibri"/>
                    <w:color w:val="000000"/>
                    <w:sz w:val="18"/>
                    <w:szCs w:val="18"/>
                  </w:rPr>
                </w:rPrChange>
              </w:rPr>
            </w:pPr>
            <w:ins w:id="3686" w:author="Hari Laksono" w:date="2018-05-15T15:57:00Z">
              <w:r w:rsidRPr="0000362C">
                <w:rPr>
                  <w:rFonts w:ascii="Arial Narrow" w:eastAsia="Times New Roman" w:hAnsi="Arial Narrow" w:cs="Calibri"/>
                  <w:color w:val="000000"/>
                  <w:sz w:val="16"/>
                  <w:szCs w:val="16"/>
                  <w:rPrChange w:id="3687" w:author="Hari Laksono" w:date="2018-05-15T15:58:00Z">
                    <w:rPr>
                      <w:rFonts w:ascii="Calibri" w:eastAsia="Times New Roman" w:hAnsi="Calibri" w:cs="Calibri"/>
                      <w:color w:val="000000"/>
                      <w:sz w:val="18"/>
                      <w:szCs w:val="18"/>
                    </w:rPr>
                  </w:rPrChange>
                </w:rPr>
                <w:t>_</w:t>
              </w:r>
            </w:ins>
          </w:p>
        </w:tc>
      </w:tr>
      <w:tr w:rsidR="0000362C" w:rsidRPr="0000362C" w14:paraId="2194AF0D" w14:textId="77777777" w:rsidTr="0000362C">
        <w:trPr>
          <w:trHeight w:val="20"/>
          <w:jc w:val="center"/>
          <w:ins w:id="3688" w:author="Hari Laksono" w:date="2018-05-15T15:57:00Z"/>
          <w:trPrChange w:id="36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6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73C6940D" w14:textId="77777777" w:rsidR="0000362C" w:rsidRPr="0000362C" w:rsidRDefault="0000362C" w:rsidP="0000362C">
            <w:pPr>
              <w:spacing w:after="0" w:line="240" w:lineRule="auto"/>
              <w:jc w:val="center"/>
              <w:rPr>
                <w:ins w:id="3691" w:author="Hari Laksono" w:date="2018-05-15T15:57:00Z"/>
                <w:rFonts w:ascii="Arial Narrow" w:eastAsia="Times New Roman" w:hAnsi="Arial Narrow" w:cs="Calibri"/>
                <w:color w:val="000000"/>
                <w:sz w:val="16"/>
                <w:szCs w:val="16"/>
                <w:rPrChange w:id="3692" w:author="Hari Laksono" w:date="2018-05-15T15:58:00Z">
                  <w:rPr>
                    <w:ins w:id="3693" w:author="Hari Laksono" w:date="2018-05-15T15:57:00Z"/>
                    <w:rFonts w:ascii="Arial Narrow" w:eastAsia="Times New Roman" w:hAnsi="Arial Narrow" w:cs="Calibri"/>
                    <w:color w:val="000000"/>
                    <w:sz w:val="18"/>
                    <w:szCs w:val="18"/>
                  </w:rPr>
                </w:rPrChange>
              </w:rPr>
            </w:pPr>
            <w:ins w:id="3694" w:author="Hari Laksono" w:date="2018-05-15T15:57:00Z">
              <w:r w:rsidRPr="0000362C">
                <w:rPr>
                  <w:rFonts w:ascii="Arial Narrow" w:eastAsia="Times New Roman" w:hAnsi="Arial Narrow" w:cs="Calibri"/>
                  <w:color w:val="000000"/>
                  <w:sz w:val="16"/>
                  <w:szCs w:val="16"/>
                  <w:rPrChange w:id="3695" w:author="Hari Laksono" w:date="2018-05-15T15:58:00Z">
                    <w:rPr>
                      <w:rFonts w:ascii="Arial Narrow" w:eastAsia="Times New Roman" w:hAnsi="Arial Narrow" w:cs="Calibri"/>
                      <w:color w:val="000000"/>
                      <w:sz w:val="18"/>
                      <w:szCs w:val="18"/>
                    </w:rPr>
                  </w:rPrChange>
                </w:rPr>
                <w:t>129</w:t>
              </w:r>
            </w:ins>
          </w:p>
        </w:tc>
        <w:tc>
          <w:tcPr>
            <w:tcW w:w="3241" w:type="dxa"/>
            <w:tcBorders>
              <w:top w:val="nil"/>
              <w:left w:val="nil"/>
              <w:bottom w:val="single" w:sz="8" w:space="0" w:color="auto"/>
              <w:right w:val="single" w:sz="8" w:space="0" w:color="auto"/>
            </w:tcBorders>
            <w:shd w:val="clear" w:color="auto" w:fill="auto"/>
            <w:vAlign w:val="bottom"/>
            <w:hideMark/>
            <w:tcPrChange w:id="3696" w:author="Hari Laksono" w:date="2018-05-15T15:58:00Z">
              <w:tcPr>
                <w:tcW w:w="3241" w:type="dxa"/>
                <w:tcBorders>
                  <w:top w:val="nil"/>
                  <w:left w:val="nil"/>
                  <w:bottom w:val="single" w:sz="8" w:space="0" w:color="auto"/>
                  <w:right w:val="single" w:sz="8" w:space="0" w:color="auto"/>
                </w:tcBorders>
                <w:shd w:val="clear" w:color="auto" w:fill="auto"/>
                <w:vAlign w:val="bottom"/>
                <w:hideMark/>
              </w:tcPr>
            </w:tcPrChange>
          </w:tcPr>
          <w:p w14:paraId="242AA9AA" w14:textId="77777777" w:rsidR="0000362C" w:rsidRPr="0000362C" w:rsidRDefault="0000362C" w:rsidP="0000362C">
            <w:pPr>
              <w:spacing w:after="0" w:line="240" w:lineRule="auto"/>
              <w:rPr>
                <w:ins w:id="3697" w:author="Hari Laksono" w:date="2018-05-15T15:57:00Z"/>
                <w:rFonts w:ascii="Arial Narrow" w:eastAsia="Times New Roman" w:hAnsi="Arial Narrow" w:cs="Calibri"/>
                <w:color w:val="000000"/>
                <w:sz w:val="16"/>
                <w:szCs w:val="16"/>
                <w:rPrChange w:id="3698" w:author="Hari Laksono" w:date="2018-05-15T15:58:00Z">
                  <w:rPr>
                    <w:ins w:id="3699" w:author="Hari Laksono" w:date="2018-05-15T15:57:00Z"/>
                    <w:rFonts w:ascii="Arial Narrow" w:eastAsia="Times New Roman" w:hAnsi="Arial Narrow" w:cs="Calibri"/>
                    <w:color w:val="000000"/>
                    <w:sz w:val="18"/>
                    <w:szCs w:val="18"/>
                  </w:rPr>
                </w:rPrChange>
              </w:rPr>
            </w:pPr>
            <w:ins w:id="3700" w:author="Hari Laksono" w:date="2018-05-15T15:57:00Z">
              <w:r w:rsidRPr="0000362C">
                <w:rPr>
                  <w:rFonts w:ascii="Arial Narrow" w:eastAsia="Times New Roman" w:hAnsi="Arial Narrow" w:cs="Calibri"/>
                  <w:color w:val="000000"/>
                  <w:sz w:val="16"/>
                  <w:szCs w:val="16"/>
                  <w:rPrChange w:id="3701" w:author="Hari Laksono" w:date="2018-05-15T15:58:00Z">
                    <w:rPr>
                      <w:rFonts w:ascii="Arial Narrow" w:eastAsia="Times New Roman" w:hAnsi="Arial Narrow" w:cs="Calibri"/>
                      <w:color w:val="000000"/>
                      <w:sz w:val="18"/>
                      <w:szCs w:val="18"/>
                    </w:rPr>
                  </w:rPrChange>
                </w:rPr>
                <w:t>UPTB. Badan pemberdayaan Masyarakat, Perberdayaan Perempuan, Perlindungan Anak dan KB Kecamatan Pasar Kliwon</w:t>
              </w:r>
            </w:ins>
          </w:p>
        </w:tc>
        <w:tc>
          <w:tcPr>
            <w:tcW w:w="3260" w:type="dxa"/>
            <w:tcBorders>
              <w:top w:val="nil"/>
              <w:left w:val="nil"/>
              <w:bottom w:val="single" w:sz="8" w:space="0" w:color="auto"/>
              <w:right w:val="single" w:sz="8" w:space="0" w:color="auto"/>
            </w:tcBorders>
            <w:shd w:val="clear" w:color="auto" w:fill="auto"/>
            <w:vAlign w:val="center"/>
            <w:hideMark/>
            <w:tcPrChange w:id="37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13BBAAD0" w14:textId="77777777" w:rsidR="0000362C" w:rsidRPr="0000362C" w:rsidRDefault="0000362C" w:rsidP="0000362C">
            <w:pPr>
              <w:spacing w:after="0" w:line="240" w:lineRule="auto"/>
              <w:jc w:val="center"/>
              <w:rPr>
                <w:ins w:id="3703" w:author="Hari Laksono" w:date="2018-05-15T15:57:00Z"/>
                <w:rFonts w:ascii="Arial Narrow" w:eastAsia="Times New Roman" w:hAnsi="Arial Narrow" w:cs="Calibri"/>
                <w:color w:val="000000"/>
                <w:sz w:val="16"/>
                <w:szCs w:val="16"/>
                <w:rPrChange w:id="3704" w:author="Hari Laksono" w:date="2018-05-15T15:58:00Z">
                  <w:rPr>
                    <w:ins w:id="3705" w:author="Hari Laksono" w:date="2018-05-15T15:57:00Z"/>
                    <w:rFonts w:ascii="Calibri" w:eastAsia="Times New Roman" w:hAnsi="Calibri" w:cs="Calibri"/>
                    <w:color w:val="000000"/>
                    <w:sz w:val="18"/>
                    <w:szCs w:val="18"/>
                  </w:rPr>
                </w:rPrChange>
              </w:rPr>
            </w:pPr>
            <w:ins w:id="3706" w:author="Hari Laksono" w:date="2018-05-15T15:57:00Z">
              <w:r w:rsidRPr="0000362C">
                <w:rPr>
                  <w:rFonts w:ascii="Arial Narrow" w:eastAsia="Times New Roman" w:hAnsi="Arial Narrow" w:cs="Calibri"/>
                  <w:color w:val="000000"/>
                  <w:sz w:val="16"/>
                  <w:szCs w:val="16"/>
                  <w:rPrChange w:id="3707" w:author="Hari Laksono" w:date="2018-05-15T15:58:00Z">
                    <w:rPr>
                      <w:rFonts w:ascii="Calibri" w:eastAsia="Times New Roman" w:hAnsi="Calibri" w:cs="Calibri"/>
                      <w:color w:val="000000"/>
                      <w:sz w:val="18"/>
                      <w:szCs w:val="18"/>
                    </w:rPr>
                  </w:rPrChange>
                </w:rPr>
                <w:t>_</w:t>
              </w:r>
            </w:ins>
          </w:p>
        </w:tc>
      </w:tr>
      <w:tr w:rsidR="0000362C" w:rsidRPr="0000362C" w14:paraId="45341FDD" w14:textId="77777777" w:rsidTr="0000362C">
        <w:trPr>
          <w:trHeight w:val="20"/>
          <w:jc w:val="center"/>
          <w:ins w:id="3708" w:author="Hari Laksono" w:date="2018-05-15T15:57:00Z"/>
          <w:trPrChange w:id="370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71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600C561E" w14:textId="77777777" w:rsidR="0000362C" w:rsidRPr="0000362C" w:rsidRDefault="0000362C" w:rsidP="0000362C">
            <w:pPr>
              <w:spacing w:after="0" w:line="240" w:lineRule="auto"/>
              <w:jc w:val="center"/>
              <w:rPr>
                <w:ins w:id="3711" w:author="Hari Laksono" w:date="2018-05-15T15:57:00Z"/>
                <w:rFonts w:ascii="Arial Narrow" w:eastAsia="Times New Roman" w:hAnsi="Arial Narrow" w:cs="Calibri"/>
                <w:color w:val="000000"/>
                <w:sz w:val="16"/>
                <w:szCs w:val="16"/>
                <w:rPrChange w:id="3712" w:author="Hari Laksono" w:date="2018-05-15T15:58:00Z">
                  <w:rPr>
                    <w:ins w:id="3713" w:author="Hari Laksono" w:date="2018-05-15T15:57:00Z"/>
                    <w:rFonts w:ascii="Arial Narrow" w:eastAsia="Times New Roman" w:hAnsi="Arial Narrow" w:cs="Calibri"/>
                    <w:color w:val="000000"/>
                    <w:sz w:val="18"/>
                    <w:szCs w:val="18"/>
                  </w:rPr>
                </w:rPrChange>
              </w:rPr>
            </w:pPr>
            <w:ins w:id="3714" w:author="Hari Laksono" w:date="2018-05-15T15:57:00Z">
              <w:r w:rsidRPr="0000362C">
                <w:rPr>
                  <w:rFonts w:ascii="Arial Narrow" w:eastAsia="Times New Roman" w:hAnsi="Arial Narrow" w:cs="Calibri"/>
                  <w:color w:val="000000"/>
                  <w:sz w:val="16"/>
                  <w:szCs w:val="16"/>
                  <w:rPrChange w:id="3715" w:author="Hari Laksono" w:date="2018-05-15T15:58:00Z">
                    <w:rPr>
                      <w:rFonts w:ascii="Arial Narrow" w:eastAsia="Times New Roman" w:hAnsi="Arial Narrow" w:cs="Calibri"/>
                      <w:color w:val="000000"/>
                      <w:sz w:val="18"/>
                      <w:szCs w:val="18"/>
                    </w:rPr>
                  </w:rPrChange>
                </w:rPr>
                <w:t>130</w:t>
              </w:r>
            </w:ins>
          </w:p>
        </w:tc>
        <w:tc>
          <w:tcPr>
            <w:tcW w:w="3241" w:type="dxa"/>
            <w:tcBorders>
              <w:top w:val="nil"/>
              <w:left w:val="nil"/>
              <w:bottom w:val="single" w:sz="8" w:space="0" w:color="auto"/>
              <w:right w:val="single" w:sz="8" w:space="0" w:color="auto"/>
            </w:tcBorders>
            <w:shd w:val="clear" w:color="auto" w:fill="auto"/>
            <w:vAlign w:val="bottom"/>
            <w:hideMark/>
            <w:tcPrChange w:id="3716" w:author="Hari Laksono" w:date="2018-05-15T15:58:00Z">
              <w:tcPr>
                <w:tcW w:w="3241" w:type="dxa"/>
                <w:tcBorders>
                  <w:top w:val="nil"/>
                  <w:left w:val="nil"/>
                  <w:bottom w:val="single" w:sz="8" w:space="0" w:color="auto"/>
                  <w:right w:val="single" w:sz="8" w:space="0" w:color="auto"/>
                </w:tcBorders>
                <w:shd w:val="clear" w:color="auto" w:fill="auto"/>
                <w:vAlign w:val="bottom"/>
                <w:hideMark/>
              </w:tcPr>
            </w:tcPrChange>
          </w:tcPr>
          <w:p w14:paraId="5450B947" w14:textId="77777777" w:rsidR="0000362C" w:rsidRPr="0000362C" w:rsidRDefault="0000362C" w:rsidP="0000362C">
            <w:pPr>
              <w:spacing w:after="0" w:line="240" w:lineRule="auto"/>
              <w:rPr>
                <w:ins w:id="3717" w:author="Hari Laksono" w:date="2018-05-15T15:57:00Z"/>
                <w:rFonts w:ascii="Arial Narrow" w:eastAsia="Times New Roman" w:hAnsi="Arial Narrow" w:cs="Calibri"/>
                <w:color w:val="000000"/>
                <w:sz w:val="16"/>
                <w:szCs w:val="16"/>
                <w:rPrChange w:id="3718" w:author="Hari Laksono" w:date="2018-05-15T15:58:00Z">
                  <w:rPr>
                    <w:ins w:id="3719" w:author="Hari Laksono" w:date="2018-05-15T15:57:00Z"/>
                    <w:rFonts w:ascii="Arial Narrow" w:eastAsia="Times New Roman" w:hAnsi="Arial Narrow" w:cs="Calibri"/>
                    <w:color w:val="000000"/>
                    <w:sz w:val="18"/>
                    <w:szCs w:val="18"/>
                  </w:rPr>
                </w:rPrChange>
              </w:rPr>
            </w:pPr>
            <w:ins w:id="3720" w:author="Hari Laksono" w:date="2018-05-15T15:57:00Z">
              <w:r w:rsidRPr="0000362C">
                <w:rPr>
                  <w:rFonts w:ascii="Arial Narrow" w:eastAsia="Times New Roman" w:hAnsi="Arial Narrow" w:cs="Calibri"/>
                  <w:color w:val="000000"/>
                  <w:sz w:val="16"/>
                  <w:szCs w:val="16"/>
                  <w:rPrChange w:id="3721" w:author="Hari Laksono" w:date="2018-05-15T15:58:00Z">
                    <w:rPr>
                      <w:rFonts w:ascii="Arial Narrow" w:eastAsia="Times New Roman" w:hAnsi="Arial Narrow" w:cs="Calibri"/>
                      <w:color w:val="000000"/>
                      <w:sz w:val="18"/>
                      <w:szCs w:val="18"/>
                    </w:rPr>
                  </w:rPrChange>
                </w:rPr>
                <w:t>UPTB. Badan pemberdayaan Masyarakat, Perberdayaan Perempuan, Perlindungan Anak dan KB Kecamatan Banjarsari</w:t>
              </w:r>
            </w:ins>
          </w:p>
        </w:tc>
        <w:tc>
          <w:tcPr>
            <w:tcW w:w="3260" w:type="dxa"/>
            <w:tcBorders>
              <w:top w:val="nil"/>
              <w:left w:val="nil"/>
              <w:bottom w:val="single" w:sz="8" w:space="0" w:color="auto"/>
              <w:right w:val="single" w:sz="8" w:space="0" w:color="auto"/>
            </w:tcBorders>
            <w:shd w:val="clear" w:color="auto" w:fill="auto"/>
            <w:vAlign w:val="center"/>
            <w:hideMark/>
            <w:tcPrChange w:id="372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37E0C6B7" w14:textId="77777777" w:rsidR="0000362C" w:rsidRPr="0000362C" w:rsidRDefault="0000362C" w:rsidP="0000362C">
            <w:pPr>
              <w:spacing w:after="0" w:line="240" w:lineRule="auto"/>
              <w:jc w:val="center"/>
              <w:rPr>
                <w:ins w:id="3723" w:author="Hari Laksono" w:date="2018-05-15T15:57:00Z"/>
                <w:rFonts w:ascii="Arial Narrow" w:eastAsia="Times New Roman" w:hAnsi="Arial Narrow" w:cs="Calibri"/>
                <w:color w:val="000000"/>
                <w:sz w:val="16"/>
                <w:szCs w:val="16"/>
                <w:rPrChange w:id="3724" w:author="Hari Laksono" w:date="2018-05-15T15:58:00Z">
                  <w:rPr>
                    <w:ins w:id="3725" w:author="Hari Laksono" w:date="2018-05-15T15:57:00Z"/>
                    <w:rFonts w:ascii="Calibri" w:eastAsia="Times New Roman" w:hAnsi="Calibri" w:cs="Calibri"/>
                    <w:color w:val="000000"/>
                    <w:sz w:val="18"/>
                    <w:szCs w:val="18"/>
                  </w:rPr>
                </w:rPrChange>
              </w:rPr>
            </w:pPr>
            <w:ins w:id="3726" w:author="Hari Laksono" w:date="2018-05-15T15:57:00Z">
              <w:r w:rsidRPr="0000362C">
                <w:rPr>
                  <w:rFonts w:ascii="Arial Narrow" w:eastAsia="Times New Roman" w:hAnsi="Arial Narrow" w:cs="Calibri"/>
                  <w:color w:val="000000"/>
                  <w:sz w:val="16"/>
                  <w:szCs w:val="16"/>
                  <w:rPrChange w:id="3727" w:author="Hari Laksono" w:date="2018-05-15T15:58:00Z">
                    <w:rPr>
                      <w:rFonts w:ascii="Calibri" w:eastAsia="Times New Roman" w:hAnsi="Calibri" w:cs="Calibri"/>
                      <w:color w:val="000000"/>
                      <w:sz w:val="18"/>
                      <w:szCs w:val="18"/>
                    </w:rPr>
                  </w:rPrChange>
                </w:rPr>
                <w:t>_</w:t>
              </w:r>
            </w:ins>
          </w:p>
        </w:tc>
      </w:tr>
      <w:tr w:rsidR="0000362C" w:rsidRPr="0000362C" w14:paraId="72BA57E8" w14:textId="77777777" w:rsidTr="0000362C">
        <w:trPr>
          <w:trHeight w:val="20"/>
          <w:jc w:val="center"/>
          <w:ins w:id="3728" w:author="Hari Laksono" w:date="2018-05-15T15:57:00Z"/>
          <w:trPrChange w:id="372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73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7BB742C3" w14:textId="77777777" w:rsidR="0000362C" w:rsidRPr="0000362C" w:rsidRDefault="0000362C" w:rsidP="0000362C">
            <w:pPr>
              <w:spacing w:after="0" w:line="240" w:lineRule="auto"/>
              <w:jc w:val="center"/>
              <w:rPr>
                <w:ins w:id="3731" w:author="Hari Laksono" w:date="2018-05-15T15:57:00Z"/>
                <w:rFonts w:ascii="Arial Narrow" w:eastAsia="Times New Roman" w:hAnsi="Arial Narrow" w:cs="Calibri"/>
                <w:color w:val="000000"/>
                <w:sz w:val="16"/>
                <w:szCs w:val="16"/>
                <w:rPrChange w:id="3732" w:author="Hari Laksono" w:date="2018-05-15T15:58:00Z">
                  <w:rPr>
                    <w:ins w:id="3733" w:author="Hari Laksono" w:date="2018-05-15T15:57:00Z"/>
                    <w:rFonts w:ascii="Arial Narrow" w:eastAsia="Times New Roman" w:hAnsi="Arial Narrow" w:cs="Calibri"/>
                    <w:color w:val="000000"/>
                    <w:sz w:val="18"/>
                    <w:szCs w:val="18"/>
                  </w:rPr>
                </w:rPrChange>
              </w:rPr>
            </w:pPr>
            <w:ins w:id="3734" w:author="Hari Laksono" w:date="2018-05-15T15:57:00Z">
              <w:r w:rsidRPr="0000362C">
                <w:rPr>
                  <w:rFonts w:ascii="Arial Narrow" w:eastAsia="Times New Roman" w:hAnsi="Arial Narrow" w:cs="Calibri"/>
                  <w:color w:val="000000"/>
                  <w:sz w:val="16"/>
                  <w:szCs w:val="16"/>
                  <w:rPrChange w:id="3735" w:author="Hari Laksono" w:date="2018-05-15T15:58:00Z">
                    <w:rPr>
                      <w:rFonts w:ascii="Arial Narrow" w:eastAsia="Times New Roman" w:hAnsi="Arial Narrow" w:cs="Calibri"/>
                      <w:color w:val="000000"/>
                      <w:sz w:val="18"/>
                      <w:szCs w:val="18"/>
                    </w:rPr>
                  </w:rPrChange>
                </w:rPr>
                <w:t>131</w:t>
              </w:r>
            </w:ins>
          </w:p>
        </w:tc>
        <w:tc>
          <w:tcPr>
            <w:tcW w:w="3241" w:type="dxa"/>
            <w:tcBorders>
              <w:top w:val="nil"/>
              <w:left w:val="nil"/>
              <w:bottom w:val="single" w:sz="8" w:space="0" w:color="auto"/>
              <w:right w:val="single" w:sz="8" w:space="0" w:color="auto"/>
            </w:tcBorders>
            <w:shd w:val="clear" w:color="auto" w:fill="auto"/>
            <w:vAlign w:val="bottom"/>
            <w:hideMark/>
            <w:tcPrChange w:id="3736" w:author="Hari Laksono" w:date="2018-05-15T15:58:00Z">
              <w:tcPr>
                <w:tcW w:w="3241" w:type="dxa"/>
                <w:tcBorders>
                  <w:top w:val="nil"/>
                  <w:left w:val="nil"/>
                  <w:bottom w:val="single" w:sz="8" w:space="0" w:color="auto"/>
                  <w:right w:val="single" w:sz="8" w:space="0" w:color="auto"/>
                </w:tcBorders>
                <w:shd w:val="clear" w:color="auto" w:fill="auto"/>
                <w:vAlign w:val="bottom"/>
                <w:hideMark/>
              </w:tcPr>
            </w:tcPrChange>
          </w:tcPr>
          <w:p w14:paraId="40893F1B" w14:textId="77777777" w:rsidR="0000362C" w:rsidRPr="0000362C" w:rsidRDefault="0000362C" w:rsidP="0000362C">
            <w:pPr>
              <w:spacing w:after="0" w:line="240" w:lineRule="auto"/>
              <w:rPr>
                <w:ins w:id="3737" w:author="Hari Laksono" w:date="2018-05-15T15:57:00Z"/>
                <w:rFonts w:ascii="Arial Narrow" w:eastAsia="Times New Roman" w:hAnsi="Arial Narrow" w:cs="Calibri"/>
                <w:color w:val="000000"/>
                <w:sz w:val="16"/>
                <w:szCs w:val="16"/>
                <w:rPrChange w:id="3738" w:author="Hari Laksono" w:date="2018-05-15T15:58:00Z">
                  <w:rPr>
                    <w:ins w:id="3739" w:author="Hari Laksono" w:date="2018-05-15T15:57:00Z"/>
                    <w:rFonts w:ascii="Arial Narrow" w:eastAsia="Times New Roman" w:hAnsi="Arial Narrow" w:cs="Calibri"/>
                    <w:color w:val="000000"/>
                    <w:sz w:val="18"/>
                    <w:szCs w:val="18"/>
                  </w:rPr>
                </w:rPrChange>
              </w:rPr>
            </w:pPr>
            <w:ins w:id="3740" w:author="Hari Laksono" w:date="2018-05-15T15:57:00Z">
              <w:r w:rsidRPr="0000362C">
                <w:rPr>
                  <w:rFonts w:ascii="Arial Narrow" w:eastAsia="Times New Roman" w:hAnsi="Arial Narrow" w:cs="Calibri"/>
                  <w:color w:val="000000"/>
                  <w:sz w:val="16"/>
                  <w:szCs w:val="16"/>
                  <w:rPrChange w:id="3741" w:author="Hari Laksono" w:date="2018-05-15T15:58:00Z">
                    <w:rPr>
                      <w:rFonts w:ascii="Arial Narrow" w:eastAsia="Times New Roman" w:hAnsi="Arial Narrow" w:cs="Calibri"/>
                      <w:color w:val="000000"/>
                      <w:sz w:val="18"/>
                      <w:szCs w:val="18"/>
                    </w:rPr>
                  </w:rPrChange>
                </w:rPr>
                <w:t>UPTB. Badan pemberdayaan Masyarakat, Perberdayaan Perempuan, Perlindungan Anak dan KB Kecamatan Serengan</w:t>
              </w:r>
            </w:ins>
          </w:p>
        </w:tc>
        <w:tc>
          <w:tcPr>
            <w:tcW w:w="3260" w:type="dxa"/>
            <w:tcBorders>
              <w:top w:val="nil"/>
              <w:left w:val="nil"/>
              <w:bottom w:val="single" w:sz="8" w:space="0" w:color="auto"/>
              <w:right w:val="single" w:sz="8" w:space="0" w:color="auto"/>
            </w:tcBorders>
            <w:shd w:val="clear" w:color="auto" w:fill="auto"/>
            <w:vAlign w:val="center"/>
            <w:hideMark/>
            <w:tcPrChange w:id="374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C46C9D8" w14:textId="77777777" w:rsidR="0000362C" w:rsidRPr="0000362C" w:rsidRDefault="0000362C" w:rsidP="0000362C">
            <w:pPr>
              <w:spacing w:after="0" w:line="240" w:lineRule="auto"/>
              <w:jc w:val="center"/>
              <w:rPr>
                <w:ins w:id="3743" w:author="Hari Laksono" w:date="2018-05-15T15:57:00Z"/>
                <w:rFonts w:ascii="Arial Narrow" w:eastAsia="Times New Roman" w:hAnsi="Arial Narrow" w:cs="Calibri"/>
                <w:color w:val="000000"/>
                <w:sz w:val="16"/>
                <w:szCs w:val="16"/>
                <w:rPrChange w:id="3744" w:author="Hari Laksono" w:date="2018-05-15T15:58:00Z">
                  <w:rPr>
                    <w:ins w:id="3745" w:author="Hari Laksono" w:date="2018-05-15T15:57:00Z"/>
                    <w:rFonts w:ascii="Calibri" w:eastAsia="Times New Roman" w:hAnsi="Calibri" w:cs="Calibri"/>
                    <w:color w:val="000000"/>
                    <w:sz w:val="18"/>
                    <w:szCs w:val="18"/>
                  </w:rPr>
                </w:rPrChange>
              </w:rPr>
            </w:pPr>
            <w:ins w:id="3746" w:author="Hari Laksono" w:date="2018-05-15T15:57:00Z">
              <w:r w:rsidRPr="0000362C">
                <w:rPr>
                  <w:rFonts w:ascii="Arial Narrow" w:eastAsia="Times New Roman" w:hAnsi="Arial Narrow" w:cs="Calibri"/>
                  <w:color w:val="000000"/>
                  <w:sz w:val="16"/>
                  <w:szCs w:val="16"/>
                  <w:rPrChange w:id="3747" w:author="Hari Laksono" w:date="2018-05-15T15:58:00Z">
                    <w:rPr>
                      <w:rFonts w:ascii="Calibri" w:eastAsia="Times New Roman" w:hAnsi="Calibri" w:cs="Calibri"/>
                      <w:color w:val="000000"/>
                      <w:sz w:val="18"/>
                      <w:szCs w:val="18"/>
                    </w:rPr>
                  </w:rPrChange>
                </w:rPr>
                <w:t>_</w:t>
              </w:r>
            </w:ins>
          </w:p>
        </w:tc>
      </w:tr>
      <w:tr w:rsidR="0000362C" w:rsidRPr="0000362C" w14:paraId="1857B75B" w14:textId="77777777" w:rsidTr="0000362C">
        <w:trPr>
          <w:trHeight w:val="20"/>
          <w:jc w:val="center"/>
          <w:ins w:id="3748" w:author="Hari Laksono" w:date="2018-05-15T15:57:00Z"/>
          <w:trPrChange w:id="374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75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71CB439C" w14:textId="77777777" w:rsidR="0000362C" w:rsidRPr="0000362C" w:rsidRDefault="0000362C" w:rsidP="0000362C">
            <w:pPr>
              <w:spacing w:after="0" w:line="240" w:lineRule="auto"/>
              <w:jc w:val="center"/>
              <w:rPr>
                <w:ins w:id="3751" w:author="Hari Laksono" w:date="2018-05-15T15:57:00Z"/>
                <w:rFonts w:ascii="Arial Narrow" w:eastAsia="Times New Roman" w:hAnsi="Arial Narrow" w:cs="Calibri"/>
                <w:color w:val="000000"/>
                <w:sz w:val="16"/>
                <w:szCs w:val="16"/>
                <w:rPrChange w:id="3752" w:author="Hari Laksono" w:date="2018-05-15T15:58:00Z">
                  <w:rPr>
                    <w:ins w:id="3753" w:author="Hari Laksono" w:date="2018-05-15T15:57:00Z"/>
                    <w:rFonts w:ascii="Arial Narrow" w:eastAsia="Times New Roman" w:hAnsi="Arial Narrow" w:cs="Calibri"/>
                    <w:color w:val="000000"/>
                    <w:sz w:val="18"/>
                    <w:szCs w:val="18"/>
                  </w:rPr>
                </w:rPrChange>
              </w:rPr>
            </w:pPr>
            <w:ins w:id="3754" w:author="Hari Laksono" w:date="2018-05-15T15:57:00Z">
              <w:r w:rsidRPr="0000362C">
                <w:rPr>
                  <w:rFonts w:ascii="Arial Narrow" w:eastAsia="Times New Roman" w:hAnsi="Arial Narrow" w:cs="Calibri"/>
                  <w:color w:val="000000"/>
                  <w:sz w:val="16"/>
                  <w:szCs w:val="16"/>
                  <w:rPrChange w:id="3755" w:author="Hari Laksono" w:date="2018-05-15T15:58:00Z">
                    <w:rPr>
                      <w:rFonts w:ascii="Arial Narrow" w:eastAsia="Times New Roman" w:hAnsi="Arial Narrow" w:cs="Calibri"/>
                      <w:color w:val="000000"/>
                      <w:sz w:val="18"/>
                      <w:szCs w:val="18"/>
                    </w:rPr>
                  </w:rPrChange>
                </w:rPr>
                <w:t>132</w:t>
              </w:r>
            </w:ins>
          </w:p>
        </w:tc>
        <w:tc>
          <w:tcPr>
            <w:tcW w:w="3241" w:type="dxa"/>
            <w:tcBorders>
              <w:top w:val="nil"/>
              <w:left w:val="nil"/>
              <w:bottom w:val="single" w:sz="8" w:space="0" w:color="auto"/>
              <w:right w:val="single" w:sz="8" w:space="0" w:color="auto"/>
            </w:tcBorders>
            <w:shd w:val="clear" w:color="auto" w:fill="auto"/>
            <w:vAlign w:val="bottom"/>
            <w:hideMark/>
            <w:tcPrChange w:id="3756" w:author="Hari Laksono" w:date="2018-05-15T15:58:00Z">
              <w:tcPr>
                <w:tcW w:w="3241" w:type="dxa"/>
                <w:tcBorders>
                  <w:top w:val="nil"/>
                  <w:left w:val="nil"/>
                  <w:bottom w:val="single" w:sz="8" w:space="0" w:color="auto"/>
                  <w:right w:val="single" w:sz="8" w:space="0" w:color="auto"/>
                </w:tcBorders>
                <w:shd w:val="clear" w:color="auto" w:fill="auto"/>
                <w:vAlign w:val="bottom"/>
                <w:hideMark/>
              </w:tcPr>
            </w:tcPrChange>
          </w:tcPr>
          <w:p w14:paraId="1DED99E8" w14:textId="77777777" w:rsidR="0000362C" w:rsidRPr="0000362C" w:rsidRDefault="0000362C" w:rsidP="0000362C">
            <w:pPr>
              <w:spacing w:after="0" w:line="240" w:lineRule="auto"/>
              <w:rPr>
                <w:ins w:id="3757" w:author="Hari Laksono" w:date="2018-05-15T15:57:00Z"/>
                <w:rFonts w:ascii="Arial Narrow" w:eastAsia="Times New Roman" w:hAnsi="Arial Narrow" w:cs="Calibri"/>
                <w:color w:val="000000"/>
                <w:sz w:val="16"/>
                <w:szCs w:val="16"/>
                <w:rPrChange w:id="3758" w:author="Hari Laksono" w:date="2018-05-15T15:58:00Z">
                  <w:rPr>
                    <w:ins w:id="3759" w:author="Hari Laksono" w:date="2018-05-15T15:57:00Z"/>
                    <w:rFonts w:ascii="Arial Narrow" w:eastAsia="Times New Roman" w:hAnsi="Arial Narrow" w:cs="Calibri"/>
                    <w:color w:val="000000"/>
                    <w:sz w:val="18"/>
                    <w:szCs w:val="18"/>
                  </w:rPr>
                </w:rPrChange>
              </w:rPr>
            </w:pPr>
            <w:ins w:id="3760" w:author="Hari Laksono" w:date="2018-05-15T15:57:00Z">
              <w:r w:rsidRPr="0000362C">
                <w:rPr>
                  <w:rFonts w:ascii="Arial Narrow" w:eastAsia="Times New Roman" w:hAnsi="Arial Narrow" w:cs="Calibri"/>
                  <w:color w:val="000000"/>
                  <w:sz w:val="16"/>
                  <w:szCs w:val="16"/>
                  <w:rPrChange w:id="3761" w:author="Hari Laksono" w:date="2018-05-15T15:58:00Z">
                    <w:rPr>
                      <w:rFonts w:ascii="Arial Narrow" w:eastAsia="Times New Roman" w:hAnsi="Arial Narrow" w:cs="Calibri"/>
                      <w:color w:val="000000"/>
                      <w:sz w:val="18"/>
                      <w:szCs w:val="18"/>
                    </w:rPr>
                  </w:rPrChange>
                </w:rPr>
                <w:t xml:space="preserve">UPTB. Badan pemberdayaan Masyarakat, Perberdayaan Perempuan, Perlindungan Anak dan KB Kecamatan Laweyan </w:t>
              </w:r>
            </w:ins>
          </w:p>
        </w:tc>
        <w:tc>
          <w:tcPr>
            <w:tcW w:w="3260" w:type="dxa"/>
            <w:tcBorders>
              <w:top w:val="nil"/>
              <w:left w:val="nil"/>
              <w:bottom w:val="single" w:sz="8" w:space="0" w:color="auto"/>
              <w:right w:val="single" w:sz="8" w:space="0" w:color="auto"/>
            </w:tcBorders>
            <w:shd w:val="clear" w:color="auto" w:fill="auto"/>
            <w:vAlign w:val="center"/>
            <w:hideMark/>
            <w:tcPrChange w:id="376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3F3611DA" w14:textId="77777777" w:rsidR="0000362C" w:rsidRPr="0000362C" w:rsidRDefault="0000362C" w:rsidP="0000362C">
            <w:pPr>
              <w:spacing w:after="0" w:line="240" w:lineRule="auto"/>
              <w:jc w:val="center"/>
              <w:rPr>
                <w:ins w:id="3763" w:author="Hari Laksono" w:date="2018-05-15T15:57:00Z"/>
                <w:rFonts w:ascii="Arial Narrow" w:eastAsia="Times New Roman" w:hAnsi="Arial Narrow" w:cs="Calibri"/>
                <w:color w:val="000000"/>
                <w:sz w:val="16"/>
                <w:szCs w:val="16"/>
                <w:rPrChange w:id="3764" w:author="Hari Laksono" w:date="2018-05-15T15:58:00Z">
                  <w:rPr>
                    <w:ins w:id="3765" w:author="Hari Laksono" w:date="2018-05-15T15:57:00Z"/>
                    <w:rFonts w:ascii="Calibri" w:eastAsia="Times New Roman" w:hAnsi="Calibri" w:cs="Calibri"/>
                    <w:color w:val="000000"/>
                    <w:sz w:val="18"/>
                    <w:szCs w:val="18"/>
                  </w:rPr>
                </w:rPrChange>
              </w:rPr>
            </w:pPr>
            <w:ins w:id="3766" w:author="Hari Laksono" w:date="2018-05-15T15:57:00Z">
              <w:r w:rsidRPr="0000362C">
                <w:rPr>
                  <w:rFonts w:ascii="Arial Narrow" w:eastAsia="Times New Roman" w:hAnsi="Arial Narrow" w:cs="Calibri"/>
                  <w:color w:val="000000"/>
                  <w:sz w:val="16"/>
                  <w:szCs w:val="16"/>
                  <w:rPrChange w:id="3767" w:author="Hari Laksono" w:date="2018-05-15T15:58:00Z">
                    <w:rPr>
                      <w:rFonts w:ascii="Calibri" w:eastAsia="Times New Roman" w:hAnsi="Calibri" w:cs="Calibri"/>
                      <w:color w:val="000000"/>
                      <w:sz w:val="18"/>
                      <w:szCs w:val="18"/>
                    </w:rPr>
                  </w:rPrChange>
                </w:rPr>
                <w:t>_</w:t>
              </w:r>
            </w:ins>
          </w:p>
        </w:tc>
      </w:tr>
      <w:tr w:rsidR="0000362C" w:rsidRPr="0000362C" w14:paraId="3CCA023F" w14:textId="77777777" w:rsidTr="0000362C">
        <w:trPr>
          <w:trHeight w:val="20"/>
          <w:jc w:val="center"/>
          <w:ins w:id="3768" w:author="Hari Laksono" w:date="2018-05-15T15:57:00Z"/>
          <w:trPrChange w:id="376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77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7821EBC2" w14:textId="77777777" w:rsidR="0000362C" w:rsidRPr="0000362C" w:rsidRDefault="0000362C" w:rsidP="0000362C">
            <w:pPr>
              <w:spacing w:after="0" w:line="240" w:lineRule="auto"/>
              <w:jc w:val="center"/>
              <w:rPr>
                <w:ins w:id="3771" w:author="Hari Laksono" w:date="2018-05-15T15:57:00Z"/>
                <w:rFonts w:ascii="Arial Narrow" w:eastAsia="Times New Roman" w:hAnsi="Arial Narrow" w:cs="Calibri"/>
                <w:color w:val="000000"/>
                <w:sz w:val="16"/>
                <w:szCs w:val="16"/>
                <w:rPrChange w:id="3772" w:author="Hari Laksono" w:date="2018-05-15T15:58:00Z">
                  <w:rPr>
                    <w:ins w:id="3773" w:author="Hari Laksono" w:date="2018-05-15T15:57:00Z"/>
                    <w:rFonts w:ascii="Calibri" w:eastAsia="Times New Roman" w:hAnsi="Calibri" w:cs="Calibri"/>
                    <w:color w:val="000000"/>
                    <w:sz w:val="18"/>
                    <w:szCs w:val="18"/>
                  </w:rPr>
                </w:rPrChange>
              </w:rPr>
            </w:pPr>
            <w:ins w:id="3774" w:author="Hari Laksono" w:date="2018-05-15T15:57:00Z">
              <w:r w:rsidRPr="0000362C">
                <w:rPr>
                  <w:rFonts w:ascii="Arial Narrow" w:eastAsia="Times New Roman" w:hAnsi="Arial Narrow" w:cs="Calibri"/>
                  <w:color w:val="000000"/>
                  <w:sz w:val="16"/>
                  <w:szCs w:val="16"/>
                  <w:rPrChange w:id="3775" w:author="Hari Laksono" w:date="2018-05-15T15:58:00Z">
                    <w:rPr>
                      <w:rFonts w:ascii="Calibri" w:eastAsia="Times New Roman" w:hAnsi="Calibri" w:cs="Calibri"/>
                      <w:color w:val="000000"/>
                      <w:sz w:val="18"/>
                      <w:szCs w:val="18"/>
                    </w:rPr>
                  </w:rPrChange>
                </w:rPr>
                <w:t>133</w:t>
              </w:r>
            </w:ins>
          </w:p>
        </w:tc>
        <w:tc>
          <w:tcPr>
            <w:tcW w:w="3241" w:type="dxa"/>
            <w:tcBorders>
              <w:top w:val="nil"/>
              <w:left w:val="nil"/>
              <w:bottom w:val="single" w:sz="8" w:space="0" w:color="auto"/>
              <w:right w:val="single" w:sz="8" w:space="0" w:color="auto"/>
            </w:tcBorders>
            <w:shd w:val="clear" w:color="auto" w:fill="auto"/>
            <w:vAlign w:val="bottom"/>
            <w:hideMark/>
            <w:tcPrChange w:id="3776" w:author="Hari Laksono" w:date="2018-05-15T15:58:00Z">
              <w:tcPr>
                <w:tcW w:w="3241" w:type="dxa"/>
                <w:tcBorders>
                  <w:top w:val="nil"/>
                  <w:left w:val="nil"/>
                  <w:bottom w:val="single" w:sz="8" w:space="0" w:color="auto"/>
                  <w:right w:val="single" w:sz="8" w:space="0" w:color="auto"/>
                </w:tcBorders>
                <w:shd w:val="clear" w:color="auto" w:fill="auto"/>
                <w:vAlign w:val="bottom"/>
                <w:hideMark/>
              </w:tcPr>
            </w:tcPrChange>
          </w:tcPr>
          <w:p w14:paraId="485E592D" w14:textId="77777777" w:rsidR="0000362C" w:rsidRPr="0000362C" w:rsidRDefault="0000362C" w:rsidP="0000362C">
            <w:pPr>
              <w:spacing w:after="0" w:line="240" w:lineRule="auto"/>
              <w:rPr>
                <w:ins w:id="3777" w:author="Hari Laksono" w:date="2018-05-15T15:57:00Z"/>
                <w:rFonts w:ascii="Arial Narrow" w:eastAsia="Times New Roman" w:hAnsi="Arial Narrow" w:cs="Calibri"/>
                <w:color w:val="000000"/>
                <w:sz w:val="16"/>
                <w:szCs w:val="16"/>
                <w:rPrChange w:id="3778" w:author="Hari Laksono" w:date="2018-05-15T15:58:00Z">
                  <w:rPr>
                    <w:ins w:id="3779" w:author="Hari Laksono" w:date="2018-05-15T15:57:00Z"/>
                    <w:rFonts w:ascii="Arial Narrow" w:eastAsia="Times New Roman" w:hAnsi="Arial Narrow" w:cs="Calibri"/>
                    <w:color w:val="000000"/>
                    <w:sz w:val="18"/>
                    <w:szCs w:val="18"/>
                  </w:rPr>
                </w:rPrChange>
              </w:rPr>
            </w:pPr>
            <w:ins w:id="3780" w:author="Hari Laksono" w:date="2018-05-15T15:57:00Z">
              <w:r w:rsidRPr="0000362C">
                <w:rPr>
                  <w:rFonts w:ascii="Arial Narrow" w:eastAsia="Times New Roman" w:hAnsi="Arial Narrow" w:cs="Calibri"/>
                  <w:color w:val="000000"/>
                  <w:sz w:val="16"/>
                  <w:szCs w:val="16"/>
                  <w:rPrChange w:id="3781" w:author="Hari Laksono" w:date="2018-05-15T15:58:00Z">
                    <w:rPr>
                      <w:rFonts w:ascii="Arial Narrow" w:eastAsia="Times New Roman" w:hAnsi="Arial Narrow" w:cs="Calibri"/>
                      <w:color w:val="000000"/>
                      <w:sz w:val="18"/>
                      <w:szCs w:val="18"/>
                    </w:rPr>
                  </w:rPrChange>
                </w:rPr>
                <w:t>UPTB. GRIYA LAYAK HUNI</w:t>
              </w:r>
            </w:ins>
          </w:p>
        </w:tc>
        <w:tc>
          <w:tcPr>
            <w:tcW w:w="3260" w:type="dxa"/>
            <w:tcBorders>
              <w:top w:val="nil"/>
              <w:left w:val="nil"/>
              <w:bottom w:val="single" w:sz="8" w:space="0" w:color="auto"/>
              <w:right w:val="single" w:sz="8" w:space="0" w:color="auto"/>
            </w:tcBorders>
            <w:shd w:val="clear" w:color="auto" w:fill="auto"/>
            <w:vAlign w:val="center"/>
            <w:hideMark/>
            <w:tcPrChange w:id="378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668FFC2C" w14:textId="77777777" w:rsidR="0000362C" w:rsidRPr="0000362C" w:rsidRDefault="0000362C" w:rsidP="0000362C">
            <w:pPr>
              <w:spacing w:after="0" w:line="240" w:lineRule="auto"/>
              <w:jc w:val="center"/>
              <w:rPr>
                <w:ins w:id="3783" w:author="Hari Laksono" w:date="2018-05-15T15:57:00Z"/>
                <w:rFonts w:ascii="Arial Narrow" w:eastAsia="Times New Roman" w:hAnsi="Arial Narrow" w:cs="Calibri"/>
                <w:color w:val="000000"/>
                <w:sz w:val="16"/>
                <w:szCs w:val="16"/>
                <w:rPrChange w:id="3784" w:author="Hari Laksono" w:date="2018-05-15T15:58:00Z">
                  <w:rPr>
                    <w:ins w:id="3785" w:author="Hari Laksono" w:date="2018-05-15T15:57:00Z"/>
                    <w:rFonts w:ascii="Calibri" w:eastAsia="Times New Roman" w:hAnsi="Calibri" w:cs="Calibri"/>
                    <w:color w:val="000000"/>
                    <w:sz w:val="18"/>
                    <w:szCs w:val="18"/>
                  </w:rPr>
                </w:rPrChange>
              </w:rPr>
            </w:pPr>
            <w:ins w:id="3786" w:author="Hari Laksono" w:date="2018-05-15T15:57:00Z">
              <w:r w:rsidRPr="0000362C">
                <w:rPr>
                  <w:rFonts w:ascii="Arial Narrow" w:eastAsia="Times New Roman" w:hAnsi="Arial Narrow" w:cs="Calibri"/>
                  <w:color w:val="000000"/>
                  <w:sz w:val="16"/>
                  <w:szCs w:val="16"/>
                  <w:rPrChange w:id="3787" w:author="Hari Laksono" w:date="2018-05-15T15:58:00Z">
                    <w:rPr>
                      <w:rFonts w:ascii="Calibri" w:eastAsia="Times New Roman" w:hAnsi="Calibri" w:cs="Calibri"/>
                      <w:color w:val="000000"/>
                      <w:sz w:val="18"/>
                      <w:szCs w:val="18"/>
                    </w:rPr>
                  </w:rPrChange>
                </w:rPr>
                <w:t>_</w:t>
              </w:r>
            </w:ins>
          </w:p>
        </w:tc>
      </w:tr>
      <w:tr w:rsidR="0000362C" w:rsidRPr="0000362C" w14:paraId="794E0FBA" w14:textId="77777777" w:rsidTr="0000362C">
        <w:trPr>
          <w:trHeight w:val="20"/>
          <w:jc w:val="center"/>
          <w:ins w:id="3788" w:author="Hari Laksono" w:date="2018-05-15T15:57:00Z"/>
          <w:trPrChange w:id="3789" w:author="Hari Laksono" w:date="2018-05-15T15:58:00Z">
            <w:trPr>
              <w:trHeight w:val="20"/>
            </w:trPr>
          </w:trPrChange>
        </w:trPr>
        <w:tc>
          <w:tcPr>
            <w:tcW w:w="435" w:type="dxa"/>
            <w:tcBorders>
              <w:top w:val="nil"/>
              <w:left w:val="single" w:sz="8" w:space="0" w:color="auto"/>
              <w:bottom w:val="single" w:sz="8" w:space="0" w:color="auto"/>
              <w:right w:val="single" w:sz="8" w:space="0" w:color="auto"/>
            </w:tcBorders>
            <w:shd w:val="clear" w:color="auto" w:fill="auto"/>
            <w:noWrap/>
            <w:vAlign w:val="bottom"/>
            <w:hideMark/>
            <w:tcPrChange w:id="3790" w:author="Hari Laksono" w:date="2018-05-15T15:58:00Z">
              <w:tcPr>
                <w:tcW w:w="435"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2CC4F1B2" w14:textId="77777777" w:rsidR="0000362C" w:rsidRPr="0000362C" w:rsidRDefault="0000362C" w:rsidP="0000362C">
            <w:pPr>
              <w:spacing w:after="0" w:line="240" w:lineRule="auto"/>
              <w:jc w:val="center"/>
              <w:rPr>
                <w:ins w:id="3791" w:author="Hari Laksono" w:date="2018-05-15T15:57:00Z"/>
                <w:rFonts w:ascii="Arial Narrow" w:eastAsia="Times New Roman" w:hAnsi="Arial Narrow" w:cs="Calibri"/>
                <w:color w:val="000000"/>
                <w:sz w:val="16"/>
                <w:szCs w:val="16"/>
                <w:rPrChange w:id="3792" w:author="Hari Laksono" w:date="2018-05-15T15:58:00Z">
                  <w:rPr>
                    <w:ins w:id="3793" w:author="Hari Laksono" w:date="2018-05-15T15:57:00Z"/>
                    <w:rFonts w:ascii="Calibri" w:eastAsia="Times New Roman" w:hAnsi="Calibri" w:cs="Calibri"/>
                    <w:color w:val="000000"/>
                    <w:sz w:val="18"/>
                    <w:szCs w:val="18"/>
                  </w:rPr>
                </w:rPrChange>
              </w:rPr>
            </w:pPr>
            <w:ins w:id="3794" w:author="Hari Laksono" w:date="2018-05-15T15:57:00Z">
              <w:r w:rsidRPr="0000362C">
                <w:rPr>
                  <w:rFonts w:ascii="Arial Narrow" w:eastAsia="Times New Roman" w:hAnsi="Arial Narrow" w:cs="Calibri"/>
                  <w:color w:val="000000"/>
                  <w:sz w:val="16"/>
                  <w:szCs w:val="16"/>
                  <w:rPrChange w:id="3795" w:author="Hari Laksono" w:date="2018-05-15T15:58:00Z">
                    <w:rPr>
                      <w:rFonts w:ascii="Calibri" w:eastAsia="Times New Roman" w:hAnsi="Calibri" w:cs="Calibri"/>
                      <w:color w:val="000000"/>
                      <w:sz w:val="18"/>
                      <w:szCs w:val="18"/>
                    </w:rPr>
                  </w:rPrChange>
                </w:rPr>
                <w:t>134</w:t>
              </w:r>
            </w:ins>
          </w:p>
        </w:tc>
        <w:tc>
          <w:tcPr>
            <w:tcW w:w="3241" w:type="dxa"/>
            <w:tcBorders>
              <w:top w:val="nil"/>
              <w:left w:val="nil"/>
              <w:bottom w:val="single" w:sz="8" w:space="0" w:color="auto"/>
              <w:right w:val="single" w:sz="8" w:space="0" w:color="auto"/>
            </w:tcBorders>
            <w:shd w:val="clear" w:color="auto" w:fill="auto"/>
            <w:vAlign w:val="bottom"/>
            <w:hideMark/>
            <w:tcPrChange w:id="3796" w:author="Hari Laksono" w:date="2018-05-15T15:58:00Z">
              <w:tcPr>
                <w:tcW w:w="3241" w:type="dxa"/>
                <w:tcBorders>
                  <w:top w:val="nil"/>
                  <w:left w:val="nil"/>
                  <w:bottom w:val="single" w:sz="8" w:space="0" w:color="auto"/>
                  <w:right w:val="single" w:sz="8" w:space="0" w:color="auto"/>
                </w:tcBorders>
                <w:shd w:val="clear" w:color="auto" w:fill="auto"/>
                <w:vAlign w:val="bottom"/>
                <w:hideMark/>
              </w:tcPr>
            </w:tcPrChange>
          </w:tcPr>
          <w:p w14:paraId="1A790618" w14:textId="77777777" w:rsidR="0000362C" w:rsidRPr="0000362C" w:rsidRDefault="0000362C" w:rsidP="0000362C">
            <w:pPr>
              <w:spacing w:after="0" w:line="240" w:lineRule="auto"/>
              <w:rPr>
                <w:ins w:id="3797" w:author="Hari Laksono" w:date="2018-05-15T15:57:00Z"/>
                <w:rFonts w:ascii="Arial Narrow" w:eastAsia="Times New Roman" w:hAnsi="Arial Narrow" w:cs="Calibri"/>
                <w:color w:val="000000"/>
                <w:sz w:val="16"/>
                <w:szCs w:val="16"/>
                <w:rPrChange w:id="3798" w:author="Hari Laksono" w:date="2018-05-15T15:58:00Z">
                  <w:rPr>
                    <w:ins w:id="3799" w:author="Hari Laksono" w:date="2018-05-15T15:57:00Z"/>
                    <w:rFonts w:ascii="Arial Narrow" w:eastAsia="Times New Roman" w:hAnsi="Arial Narrow" w:cs="Calibri"/>
                    <w:color w:val="000000"/>
                    <w:sz w:val="18"/>
                    <w:szCs w:val="18"/>
                  </w:rPr>
                </w:rPrChange>
              </w:rPr>
            </w:pPr>
            <w:ins w:id="3800" w:author="Hari Laksono" w:date="2018-05-15T15:57:00Z">
              <w:r w:rsidRPr="0000362C">
                <w:rPr>
                  <w:rFonts w:ascii="Arial Narrow" w:eastAsia="Times New Roman" w:hAnsi="Arial Narrow" w:cs="Calibri"/>
                  <w:color w:val="000000"/>
                  <w:sz w:val="16"/>
                  <w:szCs w:val="16"/>
                  <w:rPrChange w:id="3801" w:author="Hari Laksono" w:date="2018-05-15T15:58:00Z">
                    <w:rPr>
                      <w:rFonts w:ascii="Arial Narrow" w:eastAsia="Times New Roman" w:hAnsi="Arial Narrow" w:cs="Calibri"/>
                      <w:color w:val="000000"/>
                      <w:sz w:val="18"/>
                      <w:szCs w:val="18"/>
                    </w:rPr>
                  </w:rPrChange>
                </w:rPr>
                <w:t xml:space="preserve">UPTD. KAWASAN KULINER </w:t>
              </w:r>
            </w:ins>
          </w:p>
        </w:tc>
        <w:tc>
          <w:tcPr>
            <w:tcW w:w="3260" w:type="dxa"/>
            <w:tcBorders>
              <w:top w:val="nil"/>
              <w:left w:val="nil"/>
              <w:bottom w:val="single" w:sz="8" w:space="0" w:color="auto"/>
              <w:right w:val="single" w:sz="8" w:space="0" w:color="auto"/>
            </w:tcBorders>
            <w:shd w:val="clear" w:color="auto" w:fill="auto"/>
            <w:vAlign w:val="center"/>
            <w:hideMark/>
            <w:tcPrChange w:id="3802" w:author="Hari Laksono" w:date="2018-05-15T15:58:00Z">
              <w:tcPr>
                <w:tcW w:w="6220" w:type="dxa"/>
                <w:tcBorders>
                  <w:top w:val="nil"/>
                  <w:left w:val="nil"/>
                  <w:bottom w:val="single" w:sz="8" w:space="0" w:color="auto"/>
                  <w:right w:val="single" w:sz="8" w:space="0" w:color="auto"/>
                </w:tcBorders>
                <w:shd w:val="clear" w:color="auto" w:fill="auto"/>
                <w:vAlign w:val="center"/>
                <w:hideMark/>
              </w:tcPr>
            </w:tcPrChange>
          </w:tcPr>
          <w:p w14:paraId="2FEB84B0" w14:textId="77777777" w:rsidR="0000362C" w:rsidRPr="0000362C" w:rsidRDefault="0000362C" w:rsidP="0000362C">
            <w:pPr>
              <w:spacing w:after="0" w:line="240" w:lineRule="auto"/>
              <w:jc w:val="center"/>
              <w:rPr>
                <w:ins w:id="3803" w:author="Hari Laksono" w:date="2018-05-15T15:57:00Z"/>
                <w:rFonts w:ascii="Arial Narrow" w:eastAsia="Times New Roman" w:hAnsi="Arial Narrow" w:cs="Calibri"/>
                <w:color w:val="000000"/>
                <w:sz w:val="16"/>
                <w:szCs w:val="16"/>
                <w:rPrChange w:id="3804" w:author="Hari Laksono" w:date="2018-05-15T15:58:00Z">
                  <w:rPr>
                    <w:ins w:id="3805" w:author="Hari Laksono" w:date="2018-05-15T15:57:00Z"/>
                    <w:rFonts w:ascii="Calibri" w:eastAsia="Times New Roman" w:hAnsi="Calibri" w:cs="Calibri"/>
                    <w:color w:val="000000"/>
                    <w:sz w:val="18"/>
                    <w:szCs w:val="18"/>
                  </w:rPr>
                </w:rPrChange>
              </w:rPr>
            </w:pPr>
            <w:ins w:id="3806" w:author="Hari Laksono" w:date="2018-05-15T15:57:00Z">
              <w:r w:rsidRPr="0000362C">
                <w:rPr>
                  <w:rFonts w:ascii="Arial Narrow" w:eastAsia="Times New Roman" w:hAnsi="Arial Narrow" w:cs="Calibri"/>
                  <w:color w:val="000000"/>
                  <w:sz w:val="16"/>
                  <w:szCs w:val="16"/>
                  <w:rPrChange w:id="3807" w:author="Hari Laksono" w:date="2018-05-15T15:58:00Z">
                    <w:rPr>
                      <w:rFonts w:ascii="Calibri" w:eastAsia="Times New Roman" w:hAnsi="Calibri" w:cs="Calibri"/>
                      <w:color w:val="000000"/>
                      <w:sz w:val="18"/>
                      <w:szCs w:val="18"/>
                    </w:rPr>
                  </w:rPrChange>
                </w:rPr>
                <w:t>_</w:t>
              </w:r>
            </w:ins>
          </w:p>
        </w:tc>
      </w:tr>
    </w:tbl>
    <w:p w14:paraId="35827893" w14:textId="77777777" w:rsidR="0000362C" w:rsidRDefault="0000362C" w:rsidP="00FA5464">
      <w:pPr>
        <w:tabs>
          <w:tab w:val="left" w:pos="567"/>
          <w:tab w:val="left" w:pos="993"/>
          <w:tab w:val="left" w:pos="2127"/>
        </w:tabs>
        <w:autoSpaceDE w:val="0"/>
        <w:autoSpaceDN w:val="0"/>
        <w:adjustRightInd w:val="0"/>
        <w:spacing w:after="0" w:line="240" w:lineRule="auto"/>
        <w:rPr>
          <w:rFonts w:ascii="Bookman Old Style" w:eastAsia="Times New Roman" w:hAnsi="Bookman Old Style" w:cs="Arial"/>
          <w:b/>
          <w:color w:val="000000"/>
        </w:rPr>
      </w:pPr>
    </w:p>
    <w:p w14:paraId="3BA2FB7B" w14:textId="77777777" w:rsidR="00AC15A8" w:rsidRPr="00AC15A8" w:rsidRDefault="00AC15A8" w:rsidP="00FA5464">
      <w:pPr>
        <w:tabs>
          <w:tab w:val="left" w:pos="567"/>
          <w:tab w:val="left" w:pos="993"/>
          <w:tab w:val="left" w:pos="2127"/>
        </w:tabs>
        <w:autoSpaceDE w:val="0"/>
        <w:autoSpaceDN w:val="0"/>
        <w:adjustRightInd w:val="0"/>
        <w:spacing w:after="0" w:line="240" w:lineRule="auto"/>
        <w:rPr>
          <w:rFonts w:ascii="Bookman Old Style" w:eastAsia="Times New Roman" w:hAnsi="Bookman Old Style" w:cs="Arial"/>
          <w:b/>
          <w:color w:val="000000"/>
        </w:rPr>
      </w:pPr>
    </w:p>
    <w:p w14:paraId="76967AE4" w14:textId="77777777" w:rsidR="00E875F0" w:rsidRPr="00AC15A8" w:rsidRDefault="00E875F0" w:rsidP="00FA5464">
      <w:pPr>
        <w:pStyle w:val="ListParagraph"/>
        <w:numPr>
          <w:ilvl w:val="0"/>
          <w:numId w:val="2"/>
        </w:numPr>
        <w:spacing w:after="0" w:line="240" w:lineRule="auto"/>
        <w:rPr>
          <w:rFonts w:ascii="Times New Roman" w:hAnsi="Times New Roman" w:cs="Times New Roman"/>
          <w:b/>
          <w:lang w:val="en-ID"/>
        </w:rPr>
      </w:pPr>
      <w:r w:rsidRPr="00AC15A8">
        <w:rPr>
          <w:rFonts w:ascii="Times New Roman" w:hAnsi="Times New Roman" w:cs="Times New Roman"/>
          <w:b/>
          <w:lang w:val="en-ID"/>
        </w:rPr>
        <w:lastRenderedPageBreak/>
        <w:t>KEDUDUKAN DAN KEWENANGAN LEGISTATIF</w:t>
      </w:r>
    </w:p>
    <w:p w14:paraId="05F57B89" w14:textId="77777777" w:rsidR="00AC15A8" w:rsidRDefault="00AC15A8" w:rsidP="00FA5464">
      <w:pPr>
        <w:spacing w:after="0" w:line="240" w:lineRule="auto"/>
        <w:ind w:left="284" w:firstLine="850"/>
        <w:jc w:val="both"/>
        <w:rPr>
          <w:rFonts w:ascii="Times New Roman" w:hAnsi="Times New Roman" w:cs="Times New Roman"/>
          <w:lang w:val="en-ID"/>
        </w:rPr>
      </w:pPr>
    </w:p>
    <w:p w14:paraId="3590F03E" w14:textId="77777777" w:rsidR="00E875F0" w:rsidRPr="00AC15A8" w:rsidRDefault="00E875F0">
      <w:pPr>
        <w:spacing w:after="0" w:line="280" w:lineRule="exact"/>
        <w:ind w:left="284" w:firstLine="851"/>
        <w:jc w:val="both"/>
        <w:rPr>
          <w:rFonts w:ascii="Times New Roman" w:hAnsi="Times New Roman" w:cs="Times New Roman"/>
          <w:lang w:val="en-ID"/>
        </w:rPr>
        <w:pPrChange w:id="3808" w:author="Emmy Mutiarini" w:date="2018-05-10T18:05:00Z">
          <w:pPr>
            <w:spacing w:after="0" w:line="240" w:lineRule="auto"/>
            <w:ind w:left="284" w:firstLine="850"/>
            <w:jc w:val="both"/>
          </w:pPr>
        </w:pPrChange>
      </w:pPr>
      <w:r w:rsidRPr="00AC15A8">
        <w:rPr>
          <w:rFonts w:ascii="Times New Roman" w:hAnsi="Times New Roman" w:cs="Times New Roman"/>
          <w:lang w:val="en-ID"/>
        </w:rPr>
        <w:t>Sebagaimana yang disebutkan dalam Undang-Undang Nomor 23 Tahun 2014 tentang Pemerintah Daerah, bahwa Dewan Perwakilan Rakyat Daerah (DPRD)</w:t>
      </w:r>
      <w:r w:rsidR="007109F2" w:rsidRPr="00AC15A8">
        <w:rPr>
          <w:rFonts w:ascii="Times New Roman" w:hAnsi="Times New Roman" w:cs="Times New Roman"/>
          <w:lang w:val="en-ID"/>
        </w:rPr>
        <w:t xml:space="preserve"> adalah lembaga perwakilan rakyat daerah sebagai unsur penyelenggara pemerintah daerah. Ini berarti bahwa DPRD merupakan mitra kerja dari Kepala </w:t>
      </w:r>
      <w:proofErr w:type="gramStart"/>
      <w:r w:rsidR="007109F2" w:rsidRPr="00AC15A8">
        <w:rPr>
          <w:rFonts w:ascii="Times New Roman" w:hAnsi="Times New Roman" w:cs="Times New Roman"/>
          <w:lang w:val="en-ID"/>
        </w:rPr>
        <w:t>Daerah  dalam</w:t>
      </w:r>
      <w:proofErr w:type="gramEnd"/>
      <w:r w:rsidR="007109F2" w:rsidRPr="00AC15A8">
        <w:rPr>
          <w:rFonts w:ascii="Times New Roman" w:hAnsi="Times New Roman" w:cs="Times New Roman"/>
          <w:lang w:val="en-ID"/>
        </w:rPr>
        <w:t xml:space="preserve"> penyelenggaraan Pemerintah Daerah.</w:t>
      </w:r>
    </w:p>
    <w:p w14:paraId="145D3A37" w14:textId="77777777" w:rsidR="00755E13" w:rsidRPr="00AC15A8" w:rsidRDefault="00755E13">
      <w:pPr>
        <w:spacing w:after="0" w:line="280" w:lineRule="exact"/>
        <w:ind w:left="284" w:firstLine="851"/>
        <w:jc w:val="both"/>
        <w:rPr>
          <w:rFonts w:ascii="Times New Roman" w:hAnsi="Times New Roman" w:cs="Times New Roman"/>
          <w:lang w:val="en-ID"/>
        </w:rPr>
        <w:pPrChange w:id="3809" w:author="Emmy Mutiarini" w:date="2018-05-10T18:05:00Z">
          <w:pPr>
            <w:spacing w:after="0" w:line="240" w:lineRule="auto"/>
            <w:ind w:left="284" w:firstLine="850"/>
            <w:jc w:val="both"/>
          </w:pPr>
        </w:pPrChange>
      </w:pPr>
      <w:r w:rsidRPr="00AC15A8">
        <w:rPr>
          <w:rFonts w:ascii="Times New Roman" w:hAnsi="Times New Roman" w:cs="Times New Roman"/>
          <w:lang w:val="en-ID"/>
        </w:rPr>
        <w:t xml:space="preserve">Dalam undang-undang tentang pemerintahan daerah DPRD mempunyai fungsi pembentukan perda propinsi, anggaran dan pengawasan. Sedangkan hak-hak DPRD yaitu hak meminta keterangan keterangan kepada pemerintah daerah, hak mengajukan pernyataan pendapat </w:t>
      </w:r>
      <w:r w:rsidR="009E3014" w:rsidRPr="00AC15A8">
        <w:rPr>
          <w:rFonts w:ascii="Times New Roman" w:hAnsi="Times New Roman" w:cs="Times New Roman"/>
          <w:lang w:val="en-ID"/>
        </w:rPr>
        <w:t>dan hak hak mengadakan penyelidikan. Rangkaian hak ini sebenarnya telah memberikan kewenagan bagi DPRD dalam menjalankan fungsi pengawasan.</w:t>
      </w:r>
    </w:p>
    <w:p w14:paraId="578F1297" w14:textId="77777777" w:rsidR="009E3014" w:rsidRPr="00AC15A8" w:rsidRDefault="009E3014">
      <w:pPr>
        <w:spacing w:after="0" w:line="280" w:lineRule="exact"/>
        <w:ind w:left="284" w:firstLine="851"/>
        <w:jc w:val="both"/>
        <w:rPr>
          <w:rFonts w:ascii="Times New Roman" w:hAnsi="Times New Roman" w:cs="Times New Roman"/>
          <w:lang w:val="en-ID"/>
        </w:rPr>
        <w:pPrChange w:id="3810" w:author="Emmy Mutiarini" w:date="2018-05-10T18:05:00Z">
          <w:pPr>
            <w:spacing w:after="0" w:line="240" w:lineRule="auto"/>
            <w:ind w:left="284" w:firstLine="850"/>
            <w:jc w:val="both"/>
          </w:pPr>
        </w:pPrChange>
      </w:pPr>
      <w:r w:rsidRPr="00AC15A8">
        <w:rPr>
          <w:rFonts w:ascii="Times New Roman" w:hAnsi="Times New Roman" w:cs="Times New Roman"/>
          <w:lang w:val="en-ID"/>
        </w:rPr>
        <w:t xml:space="preserve">DPRD Kota Surakarta periode </w:t>
      </w:r>
      <w:ins w:id="3811" w:author="Emmy Mutiarini" w:date="2018-05-10T18:05:00Z">
        <w:r w:rsidR="00027D4D">
          <w:rPr>
            <w:rFonts w:ascii="Times New Roman" w:hAnsi="Times New Roman" w:cs="Times New Roman"/>
            <w:lang w:val="en-ID"/>
          </w:rPr>
          <w:t xml:space="preserve">tahun </w:t>
        </w:r>
      </w:ins>
      <w:r w:rsidRPr="00AC15A8">
        <w:rPr>
          <w:rFonts w:ascii="Times New Roman" w:hAnsi="Times New Roman" w:cs="Times New Roman"/>
          <w:lang w:val="en-ID"/>
        </w:rPr>
        <w:t>2014-2019 ditetapkan berdasarkan dengan Surat Keputusan Gubernur Jawa Tengan Nomor 170/59 Tahun 2014 tentang Peresmian Pemberhentian dan Peresmian Pengangkatan Anggota Dewan Perwakilan Rakyat Daerah Kota Surakarta, d</w:t>
      </w:r>
      <w:r w:rsidR="008F713B" w:rsidRPr="00AC15A8">
        <w:rPr>
          <w:rFonts w:ascii="Times New Roman" w:hAnsi="Times New Roman" w:cs="Times New Roman"/>
          <w:lang w:val="en-ID"/>
        </w:rPr>
        <w:t>engan susunan sebagai berikut :</w:t>
      </w:r>
    </w:p>
    <w:p w14:paraId="26C9170E" w14:textId="77777777" w:rsidR="00D640E0" w:rsidRPr="00AC15A8" w:rsidRDefault="00D640E0" w:rsidP="00FA5464">
      <w:pPr>
        <w:spacing w:after="0" w:line="240" w:lineRule="auto"/>
        <w:ind w:left="284" w:firstLine="850"/>
        <w:jc w:val="both"/>
        <w:rPr>
          <w:rFonts w:ascii="Times New Roman" w:hAnsi="Times New Roman" w:cs="Times New Roman"/>
          <w:lang w:val="en-ID"/>
        </w:rPr>
      </w:pPr>
    </w:p>
    <w:p w14:paraId="0B8632A8" w14:textId="77777777" w:rsidR="00D640E0" w:rsidRPr="00AC15A8" w:rsidRDefault="00D640E0" w:rsidP="00FA5464">
      <w:pPr>
        <w:tabs>
          <w:tab w:val="left" w:pos="567"/>
          <w:tab w:val="left" w:pos="993"/>
          <w:tab w:val="left" w:pos="2127"/>
        </w:tabs>
        <w:autoSpaceDE w:val="0"/>
        <w:autoSpaceDN w:val="0"/>
        <w:adjustRightInd w:val="0"/>
        <w:spacing w:after="0" w:line="240" w:lineRule="auto"/>
        <w:ind w:firstLine="709"/>
        <w:contextualSpacing/>
        <w:jc w:val="center"/>
        <w:rPr>
          <w:rFonts w:ascii="Arial Narrow" w:eastAsia="Times New Roman" w:hAnsi="Arial Narrow" w:cs="Times New Roman"/>
          <w:b/>
          <w:color w:val="000000"/>
          <w:sz w:val="18"/>
          <w:szCs w:val="18"/>
        </w:rPr>
      </w:pPr>
      <w:r w:rsidRPr="00AC15A8">
        <w:rPr>
          <w:rFonts w:ascii="Arial Narrow" w:eastAsia="Times New Roman" w:hAnsi="Arial Narrow" w:cs="Times New Roman"/>
          <w:b/>
          <w:color w:val="000000"/>
          <w:sz w:val="18"/>
          <w:szCs w:val="18"/>
        </w:rPr>
        <w:t>Tabel 6.8. Daftar Organisasi Perangkat Daerah Pemerintah Kota Surakarta Tahun 2016 dan 2017</w:t>
      </w:r>
    </w:p>
    <w:p w14:paraId="3651FDD8" w14:textId="77777777" w:rsidR="00D640E0" w:rsidRPr="00AC15A8" w:rsidRDefault="00D640E0" w:rsidP="00FA5464">
      <w:pPr>
        <w:tabs>
          <w:tab w:val="left" w:pos="567"/>
          <w:tab w:val="left" w:pos="993"/>
          <w:tab w:val="left" w:pos="2127"/>
        </w:tabs>
        <w:autoSpaceDE w:val="0"/>
        <w:autoSpaceDN w:val="0"/>
        <w:adjustRightInd w:val="0"/>
        <w:spacing w:after="0" w:line="240" w:lineRule="auto"/>
        <w:contextualSpacing/>
        <w:jc w:val="center"/>
        <w:rPr>
          <w:rFonts w:ascii="Arial Narrow" w:eastAsia="Times New Roman" w:hAnsi="Arial Narrow" w:cs="Times New Roman"/>
          <w:b/>
          <w:color w:val="000000"/>
        </w:rPr>
      </w:pPr>
    </w:p>
    <w:tbl>
      <w:tblPr>
        <w:tblStyle w:val="TableGrid"/>
        <w:tblW w:w="7512" w:type="dxa"/>
        <w:tblInd w:w="279" w:type="dxa"/>
        <w:tblLayout w:type="fixed"/>
        <w:tblLook w:val="04A0" w:firstRow="1" w:lastRow="0" w:firstColumn="1" w:lastColumn="0" w:noHBand="0" w:noVBand="1"/>
        <w:tblPrChange w:id="3812" w:author="Hari Laksono" w:date="2018-05-15T15:59:00Z">
          <w:tblPr>
            <w:tblStyle w:val="TableGrid"/>
            <w:tblW w:w="8363" w:type="dxa"/>
            <w:tblInd w:w="279" w:type="dxa"/>
            <w:tblLayout w:type="fixed"/>
            <w:tblLook w:val="04A0" w:firstRow="1" w:lastRow="0" w:firstColumn="1" w:lastColumn="0" w:noHBand="0" w:noVBand="1"/>
          </w:tblPr>
        </w:tblPrChange>
      </w:tblPr>
      <w:tblGrid>
        <w:gridCol w:w="567"/>
        <w:gridCol w:w="1984"/>
        <w:gridCol w:w="2127"/>
        <w:gridCol w:w="1417"/>
        <w:gridCol w:w="1417"/>
        <w:tblGridChange w:id="3813">
          <w:tblGrid>
            <w:gridCol w:w="567"/>
            <w:gridCol w:w="1984"/>
            <w:gridCol w:w="2410"/>
            <w:gridCol w:w="1701"/>
            <w:gridCol w:w="1701"/>
          </w:tblGrid>
        </w:tblGridChange>
      </w:tblGrid>
      <w:tr w:rsidR="00AA350F" w:rsidRPr="00AC15A8" w14:paraId="2DA7D146" w14:textId="77777777" w:rsidTr="0000362C">
        <w:trPr>
          <w:trHeight w:val="436"/>
          <w:tblHeader/>
          <w:trPrChange w:id="3814" w:author="Hari Laksono" w:date="2018-05-15T15:59:00Z">
            <w:trPr>
              <w:trHeight w:val="436"/>
            </w:trPr>
          </w:trPrChange>
        </w:trPr>
        <w:tc>
          <w:tcPr>
            <w:tcW w:w="567" w:type="dxa"/>
            <w:vAlign w:val="center"/>
            <w:tcPrChange w:id="3815" w:author="Hari Laksono" w:date="2018-05-15T15:59:00Z">
              <w:tcPr>
                <w:tcW w:w="567" w:type="dxa"/>
                <w:vAlign w:val="center"/>
              </w:tcPr>
            </w:tcPrChange>
          </w:tcPr>
          <w:p w14:paraId="028424C2" w14:textId="77777777" w:rsidR="009E3014" w:rsidRPr="00AC15A8" w:rsidRDefault="00AA350F" w:rsidP="00FA5464">
            <w:pPr>
              <w:jc w:val="center"/>
              <w:rPr>
                <w:rFonts w:ascii="Arial Narrow" w:hAnsi="Arial Narrow" w:cs="Times New Roman"/>
                <w:b/>
                <w:sz w:val="16"/>
                <w:szCs w:val="16"/>
                <w:lang w:val="en-ID"/>
              </w:rPr>
            </w:pPr>
            <w:r w:rsidRPr="00AC15A8">
              <w:rPr>
                <w:rFonts w:ascii="Arial Narrow" w:hAnsi="Arial Narrow" w:cs="Times New Roman"/>
                <w:b/>
                <w:sz w:val="16"/>
                <w:szCs w:val="16"/>
                <w:lang w:val="en-ID"/>
              </w:rPr>
              <w:t>NO</w:t>
            </w:r>
          </w:p>
        </w:tc>
        <w:tc>
          <w:tcPr>
            <w:tcW w:w="1984" w:type="dxa"/>
            <w:vAlign w:val="center"/>
            <w:tcPrChange w:id="3816" w:author="Hari Laksono" w:date="2018-05-15T15:59:00Z">
              <w:tcPr>
                <w:tcW w:w="1984" w:type="dxa"/>
                <w:vAlign w:val="center"/>
              </w:tcPr>
            </w:tcPrChange>
          </w:tcPr>
          <w:p w14:paraId="2282DF6D" w14:textId="77777777" w:rsidR="009E3014" w:rsidRPr="00AC15A8" w:rsidRDefault="00AA350F" w:rsidP="00FA5464">
            <w:pPr>
              <w:jc w:val="center"/>
              <w:rPr>
                <w:rFonts w:ascii="Arial Narrow" w:hAnsi="Arial Narrow" w:cs="Times New Roman"/>
                <w:b/>
                <w:sz w:val="16"/>
                <w:szCs w:val="16"/>
                <w:lang w:val="en-ID"/>
              </w:rPr>
            </w:pPr>
            <w:r w:rsidRPr="00AC15A8">
              <w:rPr>
                <w:rFonts w:ascii="Arial Narrow" w:hAnsi="Arial Narrow" w:cs="Times New Roman"/>
                <w:b/>
                <w:sz w:val="16"/>
                <w:szCs w:val="16"/>
                <w:lang w:val="en-ID"/>
              </w:rPr>
              <w:t>NAMA</w:t>
            </w:r>
          </w:p>
        </w:tc>
        <w:tc>
          <w:tcPr>
            <w:tcW w:w="2127" w:type="dxa"/>
            <w:vAlign w:val="center"/>
            <w:tcPrChange w:id="3817" w:author="Hari Laksono" w:date="2018-05-15T15:59:00Z">
              <w:tcPr>
                <w:tcW w:w="2410" w:type="dxa"/>
                <w:vAlign w:val="center"/>
              </w:tcPr>
            </w:tcPrChange>
          </w:tcPr>
          <w:p w14:paraId="11C20DE1" w14:textId="77777777" w:rsidR="009E3014" w:rsidRPr="00AC15A8" w:rsidRDefault="00AA350F" w:rsidP="00FA5464">
            <w:pPr>
              <w:jc w:val="center"/>
              <w:rPr>
                <w:rFonts w:ascii="Arial Narrow" w:hAnsi="Arial Narrow" w:cs="Times New Roman"/>
                <w:b/>
                <w:sz w:val="16"/>
                <w:szCs w:val="16"/>
                <w:lang w:val="en-ID"/>
              </w:rPr>
            </w:pPr>
            <w:r w:rsidRPr="00AC15A8">
              <w:rPr>
                <w:rFonts w:ascii="Arial Narrow" w:hAnsi="Arial Narrow" w:cs="Times New Roman"/>
                <w:b/>
                <w:sz w:val="16"/>
                <w:szCs w:val="16"/>
                <w:lang w:val="en-ID"/>
              </w:rPr>
              <w:t>PARTAI POLITIK</w:t>
            </w:r>
          </w:p>
        </w:tc>
        <w:tc>
          <w:tcPr>
            <w:tcW w:w="1417" w:type="dxa"/>
            <w:vAlign w:val="center"/>
            <w:tcPrChange w:id="3818" w:author="Hari Laksono" w:date="2018-05-15T15:59:00Z">
              <w:tcPr>
                <w:tcW w:w="1701" w:type="dxa"/>
                <w:vAlign w:val="center"/>
              </w:tcPr>
            </w:tcPrChange>
          </w:tcPr>
          <w:p w14:paraId="5C9B1A79" w14:textId="77777777" w:rsidR="009E3014" w:rsidRPr="00AC15A8" w:rsidRDefault="00AA350F" w:rsidP="00FA5464">
            <w:pPr>
              <w:jc w:val="center"/>
              <w:rPr>
                <w:rFonts w:ascii="Arial Narrow" w:hAnsi="Arial Narrow" w:cs="Times New Roman"/>
                <w:b/>
                <w:sz w:val="16"/>
                <w:szCs w:val="16"/>
                <w:lang w:val="en-ID"/>
              </w:rPr>
            </w:pPr>
            <w:r w:rsidRPr="00AC15A8">
              <w:rPr>
                <w:rFonts w:ascii="Arial Narrow" w:hAnsi="Arial Narrow" w:cs="Times New Roman"/>
                <w:b/>
                <w:sz w:val="16"/>
                <w:szCs w:val="16"/>
                <w:lang w:val="en-ID"/>
              </w:rPr>
              <w:t>ALAT KELENGKAPAN</w:t>
            </w:r>
          </w:p>
        </w:tc>
        <w:tc>
          <w:tcPr>
            <w:tcW w:w="1417" w:type="dxa"/>
            <w:vAlign w:val="center"/>
            <w:tcPrChange w:id="3819" w:author="Hari Laksono" w:date="2018-05-15T15:59:00Z">
              <w:tcPr>
                <w:tcW w:w="1701" w:type="dxa"/>
                <w:vAlign w:val="center"/>
              </w:tcPr>
            </w:tcPrChange>
          </w:tcPr>
          <w:p w14:paraId="45537477" w14:textId="77777777" w:rsidR="009E3014" w:rsidRPr="00AC15A8" w:rsidRDefault="00AA350F" w:rsidP="00FA5464">
            <w:pPr>
              <w:jc w:val="center"/>
              <w:rPr>
                <w:rFonts w:ascii="Arial Narrow" w:hAnsi="Arial Narrow" w:cs="Times New Roman"/>
                <w:b/>
                <w:sz w:val="16"/>
                <w:szCs w:val="16"/>
                <w:lang w:val="en-ID"/>
              </w:rPr>
            </w:pPr>
            <w:r w:rsidRPr="00AC15A8">
              <w:rPr>
                <w:rFonts w:ascii="Arial Narrow" w:hAnsi="Arial Narrow" w:cs="Times New Roman"/>
                <w:b/>
                <w:sz w:val="16"/>
                <w:szCs w:val="16"/>
                <w:lang w:val="en-ID"/>
              </w:rPr>
              <w:t>KETERANGAN</w:t>
            </w:r>
          </w:p>
        </w:tc>
      </w:tr>
      <w:tr w:rsidR="00AA350F" w:rsidRPr="00AC15A8" w14:paraId="731D414B" w14:textId="77777777" w:rsidTr="00027D4D">
        <w:tc>
          <w:tcPr>
            <w:tcW w:w="567" w:type="dxa"/>
            <w:tcPrChange w:id="3820" w:author="Emmy Mutiarini" w:date="2018-05-10T18:06:00Z">
              <w:tcPr>
                <w:tcW w:w="567" w:type="dxa"/>
              </w:tcPr>
            </w:tcPrChange>
          </w:tcPr>
          <w:p w14:paraId="1A142E51" w14:textId="77777777" w:rsidR="009E3014" w:rsidRPr="00AC15A8" w:rsidRDefault="00AA350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w:t>
            </w:r>
          </w:p>
        </w:tc>
        <w:tc>
          <w:tcPr>
            <w:tcW w:w="1984" w:type="dxa"/>
            <w:tcPrChange w:id="3821" w:author="Emmy Mutiarini" w:date="2018-05-10T18:06:00Z">
              <w:tcPr>
                <w:tcW w:w="1984" w:type="dxa"/>
              </w:tcPr>
            </w:tcPrChange>
          </w:tcPr>
          <w:p w14:paraId="1341A2A2" w14:textId="77777777" w:rsidR="009E3014" w:rsidRPr="00AC15A8" w:rsidRDefault="00AA350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Abdul Ghofar Ismail, S.Si</w:t>
            </w:r>
          </w:p>
        </w:tc>
        <w:tc>
          <w:tcPr>
            <w:tcW w:w="2127" w:type="dxa"/>
            <w:tcPrChange w:id="3822" w:author="Emmy Mutiarini" w:date="2018-05-10T18:06:00Z">
              <w:tcPr>
                <w:tcW w:w="2410" w:type="dxa"/>
              </w:tcPr>
            </w:tcPrChange>
          </w:tcPr>
          <w:p w14:paraId="5808E616" w14:textId="77777777" w:rsidR="009E3014" w:rsidRPr="00AC15A8" w:rsidRDefault="00AA350F" w:rsidP="00FA5464">
            <w:pPr>
              <w:rPr>
                <w:rFonts w:ascii="Arial Narrow" w:hAnsi="Arial Narrow" w:cs="Times New Roman"/>
                <w:sz w:val="16"/>
                <w:szCs w:val="16"/>
                <w:lang w:val="en-ID"/>
              </w:rPr>
            </w:pPr>
            <w:r w:rsidRPr="00AC15A8">
              <w:rPr>
                <w:rFonts w:ascii="Arial Narrow" w:hAnsi="Arial Narrow" w:cs="Times New Roman"/>
                <w:sz w:val="16"/>
                <w:szCs w:val="16"/>
                <w:lang w:val="en-ID"/>
              </w:rPr>
              <w:t>Partai Keadilan Sejahtera</w:t>
            </w:r>
          </w:p>
        </w:tc>
        <w:tc>
          <w:tcPr>
            <w:tcW w:w="1417" w:type="dxa"/>
            <w:tcPrChange w:id="3823" w:author="Emmy Mutiarini" w:date="2018-05-10T18:06:00Z">
              <w:tcPr>
                <w:tcW w:w="1701" w:type="dxa"/>
              </w:tcPr>
            </w:tcPrChange>
          </w:tcPr>
          <w:p w14:paraId="686FAD89" w14:textId="77777777" w:rsidR="009E3014" w:rsidRPr="00AC15A8" w:rsidRDefault="00AA350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Wakil Ketua DPRD</w:t>
            </w:r>
          </w:p>
        </w:tc>
        <w:tc>
          <w:tcPr>
            <w:tcW w:w="1417" w:type="dxa"/>
            <w:tcPrChange w:id="3824" w:author="Emmy Mutiarini" w:date="2018-05-10T18:06:00Z">
              <w:tcPr>
                <w:tcW w:w="1701" w:type="dxa"/>
              </w:tcPr>
            </w:tcPrChange>
          </w:tcPr>
          <w:p w14:paraId="1F614EEB" w14:textId="77777777" w:rsidR="009E3014"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Periode 2014-2019</w:t>
            </w:r>
          </w:p>
        </w:tc>
      </w:tr>
      <w:tr w:rsidR="0031356F" w:rsidRPr="00AC15A8" w14:paraId="2D982E5D" w14:textId="77777777" w:rsidTr="00027D4D">
        <w:trPr>
          <w:trHeight w:val="195"/>
          <w:trPrChange w:id="3825" w:author="Emmy Mutiarini" w:date="2018-05-10T18:06:00Z">
            <w:trPr>
              <w:trHeight w:val="195"/>
            </w:trPr>
          </w:trPrChange>
        </w:trPr>
        <w:tc>
          <w:tcPr>
            <w:tcW w:w="567" w:type="dxa"/>
            <w:tcPrChange w:id="3826" w:author="Emmy Mutiarini" w:date="2018-05-10T18:06:00Z">
              <w:tcPr>
                <w:tcW w:w="567" w:type="dxa"/>
              </w:tcPr>
            </w:tcPrChange>
          </w:tcPr>
          <w:p w14:paraId="445ED5BA"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w:t>
            </w:r>
          </w:p>
        </w:tc>
        <w:tc>
          <w:tcPr>
            <w:tcW w:w="1984" w:type="dxa"/>
            <w:tcPrChange w:id="3827" w:author="Emmy Mutiarini" w:date="2018-05-10T18:06:00Z">
              <w:tcPr>
                <w:tcW w:w="1984" w:type="dxa"/>
              </w:tcPr>
            </w:tcPrChange>
          </w:tcPr>
          <w:p w14:paraId="053A279A"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Asih Sunjoto Putro, S.Si</w:t>
            </w:r>
          </w:p>
        </w:tc>
        <w:tc>
          <w:tcPr>
            <w:tcW w:w="2127" w:type="dxa"/>
            <w:tcPrChange w:id="3828" w:author="Emmy Mutiarini" w:date="2018-05-10T18:06:00Z">
              <w:tcPr>
                <w:tcW w:w="2410" w:type="dxa"/>
              </w:tcPr>
            </w:tcPrChange>
          </w:tcPr>
          <w:p w14:paraId="230DE90F" w14:textId="77777777" w:rsidR="0031356F" w:rsidRPr="00AC15A8" w:rsidRDefault="0031356F" w:rsidP="00FA5464">
            <w:pPr>
              <w:rPr>
                <w:rFonts w:ascii="Arial Narrow" w:hAnsi="Arial Narrow" w:cs="Times New Roman"/>
                <w:sz w:val="16"/>
                <w:szCs w:val="16"/>
                <w:lang w:val="en-ID"/>
              </w:rPr>
            </w:pPr>
            <w:r w:rsidRPr="00AC15A8">
              <w:rPr>
                <w:rFonts w:ascii="Arial Narrow" w:hAnsi="Arial Narrow" w:cs="Times New Roman"/>
                <w:sz w:val="16"/>
                <w:szCs w:val="16"/>
                <w:lang w:val="en-ID"/>
              </w:rPr>
              <w:t>Partai Keadilan Sejahtera</w:t>
            </w:r>
          </w:p>
        </w:tc>
        <w:tc>
          <w:tcPr>
            <w:tcW w:w="1417" w:type="dxa"/>
            <w:tcPrChange w:id="3829" w:author="Emmy Mutiarini" w:date="2018-05-10T18:06:00Z">
              <w:tcPr>
                <w:tcW w:w="1701" w:type="dxa"/>
              </w:tcPr>
            </w:tcPrChange>
          </w:tcPr>
          <w:p w14:paraId="67B29B12"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Komsi IV</w:t>
            </w:r>
          </w:p>
        </w:tc>
        <w:tc>
          <w:tcPr>
            <w:tcW w:w="1417" w:type="dxa"/>
            <w:tcPrChange w:id="3830" w:author="Emmy Mutiarini" w:date="2018-05-10T18:06:00Z">
              <w:tcPr>
                <w:tcW w:w="1701" w:type="dxa"/>
              </w:tcPr>
            </w:tcPrChange>
          </w:tcPr>
          <w:p w14:paraId="49F3EB56"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592EFBFC" w14:textId="77777777" w:rsidTr="00027D4D">
        <w:tc>
          <w:tcPr>
            <w:tcW w:w="567" w:type="dxa"/>
            <w:tcPrChange w:id="3831" w:author="Emmy Mutiarini" w:date="2018-05-10T18:06:00Z">
              <w:tcPr>
                <w:tcW w:w="567" w:type="dxa"/>
              </w:tcPr>
            </w:tcPrChange>
          </w:tcPr>
          <w:p w14:paraId="423783BF"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w:t>
            </w:r>
          </w:p>
        </w:tc>
        <w:tc>
          <w:tcPr>
            <w:tcW w:w="1984" w:type="dxa"/>
            <w:tcPrChange w:id="3832" w:author="Emmy Mutiarini" w:date="2018-05-10T18:06:00Z">
              <w:tcPr>
                <w:tcW w:w="1984" w:type="dxa"/>
              </w:tcPr>
            </w:tcPrChange>
          </w:tcPr>
          <w:p w14:paraId="66C607AF"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Muhadi Syahroni, ST</w:t>
            </w:r>
          </w:p>
        </w:tc>
        <w:tc>
          <w:tcPr>
            <w:tcW w:w="2127" w:type="dxa"/>
            <w:tcPrChange w:id="3833" w:author="Emmy Mutiarini" w:date="2018-05-10T18:06:00Z">
              <w:tcPr>
                <w:tcW w:w="2410" w:type="dxa"/>
              </w:tcPr>
            </w:tcPrChange>
          </w:tcPr>
          <w:p w14:paraId="5621A17C" w14:textId="77777777" w:rsidR="0031356F" w:rsidRPr="00AC15A8" w:rsidRDefault="0031356F" w:rsidP="00FA5464">
            <w:pPr>
              <w:rPr>
                <w:rFonts w:ascii="Arial Narrow" w:hAnsi="Arial Narrow" w:cs="Times New Roman"/>
                <w:sz w:val="16"/>
                <w:szCs w:val="16"/>
                <w:lang w:val="en-ID"/>
              </w:rPr>
            </w:pPr>
            <w:r w:rsidRPr="00AC15A8">
              <w:rPr>
                <w:rFonts w:ascii="Arial Narrow" w:hAnsi="Arial Narrow" w:cs="Times New Roman"/>
                <w:sz w:val="16"/>
                <w:szCs w:val="16"/>
                <w:lang w:val="en-ID"/>
              </w:rPr>
              <w:t>Partai Keadilan Sejahtera</w:t>
            </w:r>
          </w:p>
        </w:tc>
        <w:tc>
          <w:tcPr>
            <w:tcW w:w="1417" w:type="dxa"/>
            <w:tcPrChange w:id="3834" w:author="Emmy Mutiarini" w:date="2018-05-10T18:06:00Z">
              <w:tcPr>
                <w:tcW w:w="1701" w:type="dxa"/>
              </w:tcPr>
            </w:tcPrChange>
          </w:tcPr>
          <w:p w14:paraId="633CF4E0"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w:t>
            </w:r>
          </w:p>
        </w:tc>
        <w:tc>
          <w:tcPr>
            <w:tcW w:w="1417" w:type="dxa"/>
            <w:tcPrChange w:id="3835" w:author="Emmy Mutiarini" w:date="2018-05-10T18:06:00Z">
              <w:tcPr>
                <w:tcW w:w="1701" w:type="dxa"/>
              </w:tcPr>
            </w:tcPrChange>
          </w:tcPr>
          <w:p w14:paraId="348B259E"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A6C182C" w14:textId="77777777" w:rsidTr="00027D4D">
        <w:tc>
          <w:tcPr>
            <w:tcW w:w="567" w:type="dxa"/>
            <w:tcPrChange w:id="3836" w:author="Emmy Mutiarini" w:date="2018-05-10T18:06:00Z">
              <w:tcPr>
                <w:tcW w:w="567" w:type="dxa"/>
              </w:tcPr>
            </w:tcPrChange>
          </w:tcPr>
          <w:p w14:paraId="7A85C75D"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4</w:t>
            </w:r>
          </w:p>
        </w:tc>
        <w:tc>
          <w:tcPr>
            <w:tcW w:w="1984" w:type="dxa"/>
            <w:tcPrChange w:id="3837" w:author="Emmy Mutiarini" w:date="2018-05-10T18:06:00Z">
              <w:tcPr>
                <w:tcW w:w="1984" w:type="dxa"/>
              </w:tcPr>
            </w:tcPrChange>
          </w:tcPr>
          <w:p w14:paraId="793E2C4C"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H. Sugeng Riyanto, S.S</w:t>
            </w:r>
          </w:p>
        </w:tc>
        <w:tc>
          <w:tcPr>
            <w:tcW w:w="2127" w:type="dxa"/>
            <w:tcPrChange w:id="3838" w:author="Emmy Mutiarini" w:date="2018-05-10T18:06:00Z">
              <w:tcPr>
                <w:tcW w:w="2410" w:type="dxa"/>
              </w:tcPr>
            </w:tcPrChange>
          </w:tcPr>
          <w:p w14:paraId="61366701" w14:textId="77777777" w:rsidR="0031356F" w:rsidRPr="00AC15A8" w:rsidRDefault="0031356F" w:rsidP="00FA5464">
            <w:pPr>
              <w:rPr>
                <w:rFonts w:ascii="Arial Narrow" w:hAnsi="Arial Narrow" w:cs="Times New Roman"/>
                <w:sz w:val="16"/>
                <w:szCs w:val="16"/>
                <w:lang w:val="en-ID"/>
              </w:rPr>
            </w:pPr>
            <w:r w:rsidRPr="00AC15A8">
              <w:rPr>
                <w:rFonts w:ascii="Arial Narrow" w:hAnsi="Arial Narrow" w:cs="Times New Roman"/>
                <w:sz w:val="16"/>
                <w:szCs w:val="16"/>
                <w:lang w:val="en-ID"/>
              </w:rPr>
              <w:t>Partai Keadilan Sejahtera</w:t>
            </w:r>
          </w:p>
        </w:tc>
        <w:tc>
          <w:tcPr>
            <w:tcW w:w="1417" w:type="dxa"/>
            <w:tcPrChange w:id="3839" w:author="Emmy Mutiarini" w:date="2018-05-10T18:06:00Z">
              <w:tcPr>
                <w:tcW w:w="1701" w:type="dxa"/>
              </w:tcPr>
            </w:tcPrChange>
          </w:tcPr>
          <w:p w14:paraId="7F1A73E4"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Change w:id="3840" w:author="Emmy Mutiarini" w:date="2018-05-10T18:06:00Z">
              <w:tcPr>
                <w:tcW w:w="1701" w:type="dxa"/>
              </w:tcPr>
            </w:tcPrChange>
          </w:tcPr>
          <w:p w14:paraId="34DCEC90"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3971B0FD" w14:textId="77777777" w:rsidTr="00027D4D">
        <w:tc>
          <w:tcPr>
            <w:tcW w:w="567" w:type="dxa"/>
            <w:tcPrChange w:id="3841" w:author="Emmy Mutiarini" w:date="2018-05-10T18:06:00Z">
              <w:tcPr>
                <w:tcW w:w="567" w:type="dxa"/>
              </w:tcPr>
            </w:tcPrChange>
          </w:tcPr>
          <w:p w14:paraId="3FE80AE1"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5</w:t>
            </w:r>
          </w:p>
        </w:tc>
        <w:tc>
          <w:tcPr>
            <w:tcW w:w="1984" w:type="dxa"/>
            <w:tcPrChange w:id="3842" w:author="Emmy Mutiarini" w:date="2018-05-10T18:06:00Z">
              <w:tcPr>
                <w:tcW w:w="1984" w:type="dxa"/>
              </w:tcPr>
            </w:tcPrChange>
          </w:tcPr>
          <w:p w14:paraId="43F62ABC"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Quatly A. Alkatiri</w:t>
            </w:r>
          </w:p>
        </w:tc>
        <w:tc>
          <w:tcPr>
            <w:tcW w:w="2127" w:type="dxa"/>
            <w:tcPrChange w:id="3843" w:author="Emmy Mutiarini" w:date="2018-05-10T18:06:00Z">
              <w:tcPr>
                <w:tcW w:w="2410" w:type="dxa"/>
              </w:tcPr>
            </w:tcPrChange>
          </w:tcPr>
          <w:p w14:paraId="55D255B2" w14:textId="77777777" w:rsidR="0031356F" w:rsidRPr="00AC15A8" w:rsidRDefault="0031356F" w:rsidP="00FA5464">
            <w:pPr>
              <w:rPr>
                <w:rFonts w:ascii="Arial Narrow" w:hAnsi="Arial Narrow" w:cs="Times New Roman"/>
                <w:sz w:val="16"/>
                <w:szCs w:val="16"/>
                <w:lang w:val="en-ID"/>
              </w:rPr>
            </w:pPr>
            <w:r w:rsidRPr="00AC15A8">
              <w:rPr>
                <w:rFonts w:ascii="Arial Narrow" w:hAnsi="Arial Narrow" w:cs="Times New Roman"/>
                <w:sz w:val="16"/>
                <w:szCs w:val="16"/>
                <w:lang w:val="en-ID"/>
              </w:rPr>
              <w:t>Partai Keadilan Sejahtera</w:t>
            </w:r>
          </w:p>
        </w:tc>
        <w:tc>
          <w:tcPr>
            <w:tcW w:w="1417" w:type="dxa"/>
            <w:tcPrChange w:id="3844" w:author="Emmy Mutiarini" w:date="2018-05-10T18:06:00Z">
              <w:tcPr>
                <w:tcW w:w="1701" w:type="dxa"/>
              </w:tcPr>
            </w:tcPrChange>
          </w:tcPr>
          <w:p w14:paraId="012E80FC"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Change w:id="3845" w:author="Emmy Mutiarini" w:date="2018-05-10T18:06:00Z">
              <w:tcPr>
                <w:tcW w:w="1701" w:type="dxa"/>
              </w:tcPr>
            </w:tcPrChange>
          </w:tcPr>
          <w:p w14:paraId="7016E590"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FB36A51" w14:textId="77777777" w:rsidTr="00027D4D">
        <w:tc>
          <w:tcPr>
            <w:tcW w:w="567" w:type="dxa"/>
            <w:tcPrChange w:id="3846" w:author="Emmy Mutiarini" w:date="2018-05-10T18:06:00Z">
              <w:tcPr>
                <w:tcW w:w="567" w:type="dxa"/>
              </w:tcPr>
            </w:tcPrChange>
          </w:tcPr>
          <w:p w14:paraId="599F99AC"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6</w:t>
            </w:r>
          </w:p>
        </w:tc>
        <w:tc>
          <w:tcPr>
            <w:tcW w:w="1984" w:type="dxa"/>
            <w:tcPrChange w:id="3847" w:author="Emmy Mutiarini" w:date="2018-05-10T18:06:00Z">
              <w:tcPr>
                <w:tcW w:w="1984" w:type="dxa"/>
              </w:tcPr>
            </w:tcPrChange>
          </w:tcPr>
          <w:p w14:paraId="5AD74B6D"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Janjang Sumaryono Aji, SP</w:t>
            </w:r>
          </w:p>
        </w:tc>
        <w:tc>
          <w:tcPr>
            <w:tcW w:w="2127" w:type="dxa"/>
            <w:tcPrChange w:id="3848" w:author="Emmy Mutiarini" w:date="2018-05-10T18:06:00Z">
              <w:tcPr>
                <w:tcW w:w="2410" w:type="dxa"/>
              </w:tcPr>
            </w:tcPrChange>
          </w:tcPr>
          <w:p w14:paraId="10757CAD"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PDI Perjuangan </w:t>
            </w:r>
          </w:p>
        </w:tc>
        <w:tc>
          <w:tcPr>
            <w:tcW w:w="1417" w:type="dxa"/>
            <w:tcPrChange w:id="3849" w:author="Emmy Mutiarini" w:date="2018-05-10T18:06:00Z">
              <w:tcPr>
                <w:tcW w:w="1701" w:type="dxa"/>
              </w:tcPr>
            </w:tcPrChange>
          </w:tcPr>
          <w:p w14:paraId="063CB7CB"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w:t>
            </w:r>
          </w:p>
        </w:tc>
        <w:tc>
          <w:tcPr>
            <w:tcW w:w="1417" w:type="dxa"/>
            <w:tcPrChange w:id="3850" w:author="Emmy Mutiarini" w:date="2018-05-10T18:06:00Z">
              <w:tcPr>
                <w:tcW w:w="1701" w:type="dxa"/>
              </w:tcPr>
            </w:tcPrChange>
          </w:tcPr>
          <w:p w14:paraId="62638A09"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0F983B2" w14:textId="77777777" w:rsidTr="00027D4D">
        <w:trPr>
          <w:trHeight w:val="289"/>
          <w:trPrChange w:id="3851" w:author="Emmy Mutiarini" w:date="2018-05-10T18:06:00Z">
            <w:trPr>
              <w:trHeight w:val="289"/>
            </w:trPr>
          </w:trPrChange>
        </w:trPr>
        <w:tc>
          <w:tcPr>
            <w:tcW w:w="567" w:type="dxa"/>
            <w:tcPrChange w:id="3852" w:author="Emmy Mutiarini" w:date="2018-05-10T18:06:00Z">
              <w:tcPr>
                <w:tcW w:w="567" w:type="dxa"/>
              </w:tcPr>
            </w:tcPrChange>
          </w:tcPr>
          <w:p w14:paraId="4102603F"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7</w:t>
            </w:r>
          </w:p>
        </w:tc>
        <w:tc>
          <w:tcPr>
            <w:tcW w:w="1984" w:type="dxa"/>
            <w:tcPrChange w:id="3853" w:author="Emmy Mutiarini" w:date="2018-05-10T18:06:00Z">
              <w:tcPr>
                <w:tcW w:w="1984" w:type="dxa"/>
              </w:tcPr>
            </w:tcPrChange>
          </w:tcPr>
          <w:p w14:paraId="13331AEB"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Budi Prasetyo S. Sos</w:t>
            </w:r>
          </w:p>
        </w:tc>
        <w:tc>
          <w:tcPr>
            <w:tcW w:w="2127" w:type="dxa"/>
            <w:tcPrChange w:id="3854" w:author="Emmy Mutiarini" w:date="2018-05-10T18:06:00Z">
              <w:tcPr>
                <w:tcW w:w="2410" w:type="dxa"/>
              </w:tcPr>
            </w:tcPrChange>
          </w:tcPr>
          <w:p w14:paraId="2A9C6E88"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855" w:author="Emmy Mutiarini" w:date="2018-05-10T18:06:00Z">
              <w:tcPr>
                <w:tcW w:w="1701" w:type="dxa"/>
              </w:tcPr>
            </w:tcPrChange>
          </w:tcPr>
          <w:p w14:paraId="4E4923FB"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Komsi I</w:t>
            </w:r>
          </w:p>
        </w:tc>
        <w:tc>
          <w:tcPr>
            <w:tcW w:w="1417" w:type="dxa"/>
            <w:tcPrChange w:id="3856" w:author="Emmy Mutiarini" w:date="2018-05-10T18:06:00Z">
              <w:tcPr>
                <w:tcW w:w="1701" w:type="dxa"/>
              </w:tcPr>
            </w:tcPrChange>
          </w:tcPr>
          <w:p w14:paraId="66F64672"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534C114A" w14:textId="77777777" w:rsidTr="00027D4D">
        <w:tc>
          <w:tcPr>
            <w:tcW w:w="567" w:type="dxa"/>
            <w:tcPrChange w:id="3857" w:author="Emmy Mutiarini" w:date="2018-05-10T18:06:00Z">
              <w:tcPr>
                <w:tcW w:w="567" w:type="dxa"/>
              </w:tcPr>
            </w:tcPrChange>
          </w:tcPr>
          <w:p w14:paraId="4F3DF5F1"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8</w:t>
            </w:r>
          </w:p>
        </w:tc>
        <w:tc>
          <w:tcPr>
            <w:tcW w:w="1984" w:type="dxa"/>
            <w:tcPrChange w:id="3858" w:author="Emmy Mutiarini" w:date="2018-05-10T18:06:00Z">
              <w:tcPr>
                <w:tcW w:w="1984" w:type="dxa"/>
              </w:tcPr>
            </w:tcPrChange>
          </w:tcPr>
          <w:p w14:paraId="1710F3D2"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Siti Muslikah</w:t>
            </w:r>
          </w:p>
        </w:tc>
        <w:tc>
          <w:tcPr>
            <w:tcW w:w="2127" w:type="dxa"/>
            <w:tcPrChange w:id="3859" w:author="Emmy Mutiarini" w:date="2018-05-10T18:06:00Z">
              <w:tcPr>
                <w:tcW w:w="2410" w:type="dxa"/>
              </w:tcPr>
            </w:tcPrChange>
          </w:tcPr>
          <w:p w14:paraId="00668DE5"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860" w:author="Emmy Mutiarini" w:date="2018-05-10T18:06:00Z">
              <w:tcPr>
                <w:tcW w:w="1701" w:type="dxa"/>
              </w:tcPr>
            </w:tcPrChange>
          </w:tcPr>
          <w:p w14:paraId="795E2C0E"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Komsi IV</w:t>
            </w:r>
          </w:p>
        </w:tc>
        <w:tc>
          <w:tcPr>
            <w:tcW w:w="1417" w:type="dxa"/>
            <w:tcPrChange w:id="3861" w:author="Emmy Mutiarini" w:date="2018-05-10T18:06:00Z">
              <w:tcPr>
                <w:tcW w:w="1701" w:type="dxa"/>
              </w:tcPr>
            </w:tcPrChange>
          </w:tcPr>
          <w:p w14:paraId="2CCD1930"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5928C049" w14:textId="77777777" w:rsidTr="00027D4D">
        <w:tc>
          <w:tcPr>
            <w:tcW w:w="567" w:type="dxa"/>
            <w:tcPrChange w:id="3862" w:author="Emmy Mutiarini" w:date="2018-05-10T18:06:00Z">
              <w:tcPr>
                <w:tcW w:w="567" w:type="dxa"/>
              </w:tcPr>
            </w:tcPrChange>
          </w:tcPr>
          <w:p w14:paraId="28402F55"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9</w:t>
            </w:r>
          </w:p>
        </w:tc>
        <w:tc>
          <w:tcPr>
            <w:tcW w:w="1984" w:type="dxa"/>
            <w:tcPrChange w:id="3863" w:author="Emmy Mutiarini" w:date="2018-05-10T18:06:00Z">
              <w:tcPr>
                <w:tcW w:w="1984" w:type="dxa"/>
              </w:tcPr>
            </w:tcPrChange>
          </w:tcPr>
          <w:p w14:paraId="4164957D"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Kristiyanto</w:t>
            </w:r>
          </w:p>
        </w:tc>
        <w:tc>
          <w:tcPr>
            <w:tcW w:w="2127" w:type="dxa"/>
            <w:tcPrChange w:id="3864" w:author="Emmy Mutiarini" w:date="2018-05-10T18:06:00Z">
              <w:tcPr>
                <w:tcW w:w="2410" w:type="dxa"/>
              </w:tcPr>
            </w:tcPrChange>
          </w:tcPr>
          <w:p w14:paraId="4AC7AC6F"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865" w:author="Emmy Mutiarini" w:date="2018-05-10T18:06:00Z">
              <w:tcPr>
                <w:tcW w:w="1701" w:type="dxa"/>
              </w:tcPr>
            </w:tcPrChange>
          </w:tcPr>
          <w:p w14:paraId="692EF7DD"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Change w:id="3866" w:author="Emmy Mutiarini" w:date="2018-05-10T18:06:00Z">
              <w:tcPr>
                <w:tcW w:w="1701" w:type="dxa"/>
              </w:tcPr>
            </w:tcPrChange>
          </w:tcPr>
          <w:p w14:paraId="49E7B572"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31218F85" w14:textId="77777777" w:rsidTr="00027D4D">
        <w:tc>
          <w:tcPr>
            <w:tcW w:w="567" w:type="dxa"/>
            <w:tcPrChange w:id="3867" w:author="Emmy Mutiarini" w:date="2018-05-10T18:06:00Z">
              <w:tcPr>
                <w:tcW w:w="567" w:type="dxa"/>
              </w:tcPr>
            </w:tcPrChange>
          </w:tcPr>
          <w:p w14:paraId="0B65A39D"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10</w:t>
            </w:r>
          </w:p>
        </w:tc>
        <w:tc>
          <w:tcPr>
            <w:tcW w:w="1984" w:type="dxa"/>
            <w:tcPrChange w:id="3868" w:author="Emmy Mutiarini" w:date="2018-05-10T18:06:00Z">
              <w:tcPr>
                <w:tcW w:w="1984" w:type="dxa"/>
              </w:tcPr>
            </w:tcPrChange>
          </w:tcPr>
          <w:p w14:paraId="55427183"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H. Maryuwono, SH</w:t>
            </w:r>
          </w:p>
        </w:tc>
        <w:tc>
          <w:tcPr>
            <w:tcW w:w="2127" w:type="dxa"/>
            <w:tcPrChange w:id="3869" w:author="Emmy Mutiarini" w:date="2018-05-10T18:06:00Z">
              <w:tcPr>
                <w:tcW w:w="2410" w:type="dxa"/>
              </w:tcPr>
            </w:tcPrChange>
          </w:tcPr>
          <w:p w14:paraId="71098042"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870" w:author="Emmy Mutiarini" w:date="2018-05-10T18:06:00Z">
              <w:tcPr>
                <w:tcW w:w="1701" w:type="dxa"/>
              </w:tcPr>
            </w:tcPrChange>
          </w:tcPr>
          <w:p w14:paraId="148A63BB"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Change w:id="3871" w:author="Emmy Mutiarini" w:date="2018-05-10T18:06:00Z">
              <w:tcPr>
                <w:tcW w:w="1701" w:type="dxa"/>
              </w:tcPr>
            </w:tcPrChange>
          </w:tcPr>
          <w:p w14:paraId="1C20CB3C"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43137FE5" w14:textId="77777777" w:rsidTr="00027D4D">
        <w:tc>
          <w:tcPr>
            <w:tcW w:w="567" w:type="dxa"/>
            <w:tcPrChange w:id="3872" w:author="Emmy Mutiarini" w:date="2018-05-10T18:06:00Z">
              <w:tcPr>
                <w:tcW w:w="567" w:type="dxa"/>
              </w:tcPr>
            </w:tcPrChange>
          </w:tcPr>
          <w:p w14:paraId="6F8BA92C"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11</w:t>
            </w:r>
          </w:p>
        </w:tc>
        <w:tc>
          <w:tcPr>
            <w:tcW w:w="1984" w:type="dxa"/>
            <w:tcPrChange w:id="3873" w:author="Emmy Mutiarini" w:date="2018-05-10T18:06:00Z">
              <w:tcPr>
                <w:tcW w:w="1984" w:type="dxa"/>
              </w:tcPr>
            </w:tcPrChange>
          </w:tcPr>
          <w:p w14:paraId="5BE5DE3D"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Eh. Heni Nogogini, SH.MH</w:t>
            </w:r>
          </w:p>
        </w:tc>
        <w:tc>
          <w:tcPr>
            <w:tcW w:w="2127" w:type="dxa"/>
            <w:tcPrChange w:id="3874" w:author="Emmy Mutiarini" w:date="2018-05-10T18:06:00Z">
              <w:tcPr>
                <w:tcW w:w="2410" w:type="dxa"/>
              </w:tcPr>
            </w:tcPrChange>
          </w:tcPr>
          <w:p w14:paraId="1C8BC1AC"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875" w:author="Emmy Mutiarini" w:date="2018-05-10T18:06:00Z">
              <w:tcPr>
                <w:tcW w:w="1701" w:type="dxa"/>
              </w:tcPr>
            </w:tcPrChange>
          </w:tcPr>
          <w:p w14:paraId="3891B276"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Change w:id="3876" w:author="Emmy Mutiarini" w:date="2018-05-10T18:06:00Z">
              <w:tcPr>
                <w:tcW w:w="1701" w:type="dxa"/>
              </w:tcPr>
            </w:tcPrChange>
          </w:tcPr>
          <w:p w14:paraId="48781D94"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0BADCBF2" w14:textId="77777777" w:rsidTr="00027D4D">
        <w:tc>
          <w:tcPr>
            <w:tcW w:w="567" w:type="dxa"/>
            <w:tcPrChange w:id="3877" w:author="Emmy Mutiarini" w:date="2018-05-10T18:06:00Z">
              <w:tcPr>
                <w:tcW w:w="567" w:type="dxa"/>
              </w:tcPr>
            </w:tcPrChange>
          </w:tcPr>
          <w:p w14:paraId="5E1E58D2"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12</w:t>
            </w:r>
          </w:p>
        </w:tc>
        <w:tc>
          <w:tcPr>
            <w:tcW w:w="1984" w:type="dxa"/>
            <w:tcPrChange w:id="3878" w:author="Emmy Mutiarini" w:date="2018-05-10T18:06:00Z">
              <w:tcPr>
                <w:tcW w:w="1984" w:type="dxa"/>
              </w:tcPr>
            </w:tcPrChange>
          </w:tcPr>
          <w:p w14:paraId="4D4247F4"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Suharsono, SH.MH</w:t>
            </w:r>
          </w:p>
        </w:tc>
        <w:tc>
          <w:tcPr>
            <w:tcW w:w="2127" w:type="dxa"/>
            <w:tcPrChange w:id="3879" w:author="Emmy Mutiarini" w:date="2018-05-10T18:06:00Z">
              <w:tcPr>
                <w:tcW w:w="2410" w:type="dxa"/>
              </w:tcPr>
            </w:tcPrChange>
          </w:tcPr>
          <w:p w14:paraId="02CF496A"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880" w:author="Emmy Mutiarini" w:date="2018-05-10T18:06:00Z">
              <w:tcPr>
                <w:tcW w:w="1701" w:type="dxa"/>
              </w:tcPr>
            </w:tcPrChange>
          </w:tcPr>
          <w:p w14:paraId="65401EF4"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w:t>
            </w:r>
          </w:p>
        </w:tc>
        <w:tc>
          <w:tcPr>
            <w:tcW w:w="1417" w:type="dxa"/>
            <w:tcPrChange w:id="3881" w:author="Emmy Mutiarini" w:date="2018-05-10T18:06:00Z">
              <w:tcPr>
                <w:tcW w:w="1701" w:type="dxa"/>
              </w:tcPr>
            </w:tcPrChange>
          </w:tcPr>
          <w:p w14:paraId="67F0605D"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3CDD3F7C" w14:textId="77777777" w:rsidTr="00027D4D">
        <w:tc>
          <w:tcPr>
            <w:tcW w:w="567" w:type="dxa"/>
            <w:tcPrChange w:id="3882" w:author="Emmy Mutiarini" w:date="2018-05-10T18:06:00Z">
              <w:tcPr>
                <w:tcW w:w="567" w:type="dxa"/>
              </w:tcPr>
            </w:tcPrChange>
          </w:tcPr>
          <w:p w14:paraId="2575B591"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13</w:t>
            </w:r>
          </w:p>
        </w:tc>
        <w:tc>
          <w:tcPr>
            <w:tcW w:w="1984" w:type="dxa"/>
            <w:tcPrChange w:id="3883" w:author="Emmy Mutiarini" w:date="2018-05-10T18:06:00Z">
              <w:tcPr>
                <w:tcW w:w="1984" w:type="dxa"/>
              </w:tcPr>
            </w:tcPrChange>
          </w:tcPr>
          <w:p w14:paraId="2FC34D6D"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Slamet Widodo</w:t>
            </w:r>
          </w:p>
        </w:tc>
        <w:tc>
          <w:tcPr>
            <w:tcW w:w="2127" w:type="dxa"/>
            <w:tcPrChange w:id="3884" w:author="Emmy Mutiarini" w:date="2018-05-10T18:06:00Z">
              <w:tcPr>
                <w:tcW w:w="2410" w:type="dxa"/>
              </w:tcPr>
            </w:tcPrChange>
          </w:tcPr>
          <w:p w14:paraId="727E0897"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885" w:author="Emmy Mutiarini" w:date="2018-05-10T18:06:00Z">
              <w:tcPr>
                <w:tcW w:w="1701" w:type="dxa"/>
              </w:tcPr>
            </w:tcPrChange>
          </w:tcPr>
          <w:p w14:paraId="681C7952"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Change w:id="3886" w:author="Emmy Mutiarini" w:date="2018-05-10T18:06:00Z">
              <w:tcPr>
                <w:tcW w:w="1701" w:type="dxa"/>
              </w:tcPr>
            </w:tcPrChange>
          </w:tcPr>
          <w:p w14:paraId="2767315B"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41B3CA3D" w14:textId="77777777" w:rsidTr="00027D4D">
        <w:tc>
          <w:tcPr>
            <w:tcW w:w="567" w:type="dxa"/>
            <w:tcPrChange w:id="3887" w:author="Emmy Mutiarini" w:date="2018-05-10T18:06:00Z">
              <w:tcPr>
                <w:tcW w:w="567" w:type="dxa"/>
              </w:tcPr>
            </w:tcPrChange>
          </w:tcPr>
          <w:p w14:paraId="0ED94035"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14</w:t>
            </w:r>
          </w:p>
        </w:tc>
        <w:tc>
          <w:tcPr>
            <w:tcW w:w="1984" w:type="dxa"/>
            <w:tcPrChange w:id="3888" w:author="Emmy Mutiarini" w:date="2018-05-10T18:06:00Z">
              <w:tcPr>
                <w:tcW w:w="1984" w:type="dxa"/>
              </w:tcPr>
            </w:tcPrChange>
          </w:tcPr>
          <w:p w14:paraId="3F80E1A8"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Hartanti, SE</w:t>
            </w:r>
          </w:p>
        </w:tc>
        <w:tc>
          <w:tcPr>
            <w:tcW w:w="2127" w:type="dxa"/>
            <w:tcPrChange w:id="3889" w:author="Emmy Mutiarini" w:date="2018-05-10T18:06:00Z">
              <w:tcPr>
                <w:tcW w:w="2410" w:type="dxa"/>
              </w:tcPr>
            </w:tcPrChange>
          </w:tcPr>
          <w:p w14:paraId="4E5DD0E8"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890" w:author="Emmy Mutiarini" w:date="2018-05-10T18:06:00Z">
              <w:tcPr>
                <w:tcW w:w="1701" w:type="dxa"/>
              </w:tcPr>
            </w:tcPrChange>
          </w:tcPr>
          <w:p w14:paraId="00243D2F"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Komsi I</w:t>
            </w:r>
          </w:p>
        </w:tc>
        <w:tc>
          <w:tcPr>
            <w:tcW w:w="1417" w:type="dxa"/>
            <w:tcPrChange w:id="3891" w:author="Emmy Mutiarini" w:date="2018-05-10T18:06:00Z">
              <w:tcPr>
                <w:tcW w:w="1701" w:type="dxa"/>
              </w:tcPr>
            </w:tcPrChange>
          </w:tcPr>
          <w:p w14:paraId="094BF2F1"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77967031" w14:textId="77777777" w:rsidTr="00027D4D">
        <w:tc>
          <w:tcPr>
            <w:tcW w:w="567" w:type="dxa"/>
            <w:tcPrChange w:id="3892" w:author="Emmy Mutiarini" w:date="2018-05-10T18:06:00Z">
              <w:tcPr>
                <w:tcW w:w="567" w:type="dxa"/>
              </w:tcPr>
            </w:tcPrChange>
          </w:tcPr>
          <w:p w14:paraId="29626157"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15</w:t>
            </w:r>
          </w:p>
        </w:tc>
        <w:tc>
          <w:tcPr>
            <w:tcW w:w="1984" w:type="dxa"/>
            <w:tcPrChange w:id="3893" w:author="Emmy Mutiarini" w:date="2018-05-10T18:06:00Z">
              <w:tcPr>
                <w:tcW w:w="1984" w:type="dxa"/>
              </w:tcPr>
            </w:tcPrChange>
          </w:tcPr>
          <w:p w14:paraId="3E3D1355"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Kosmas Krisnamurti</w:t>
            </w:r>
          </w:p>
        </w:tc>
        <w:tc>
          <w:tcPr>
            <w:tcW w:w="2127" w:type="dxa"/>
            <w:tcPrChange w:id="3894" w:author="Emmy Mutiarini" w:date="2018-05-10T18:06:00Z">
              <w:tcPr>
                <w:tcW w:w="2410" w:type="dxa"/>
              </w:tcPr>
            </w:tcPrChange>
          </w:tcPr>
          <w:p w14:paraId="481B7DB8"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895" w:author="Emmy Mutiarini" w:date="2018-05-10T18:06:00Z">
              <w:tcPr>
                <w:tcW w:w="1701" w:type="dxa"/>
              </w:tcPr>
            </w:tcPrChange>
          </w:tcPr>
          <w:p w14:paraId="61B2CD84"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w:t>
            </w:r>
          </w:p>
        </w:tc>
        <w:tc>
          <w:tcPr>
            <w:tcW w:w="1417" w:type="dxa"/>
            <w:tcPrChange w:id="3896" w:author="Emmy Mutiarini" w:date="2018-05-10T18:06:00Z">
              <w:tcPr>
                <w:tcW w:w="1701" w:type="dxa"/>
              </w:tcPr>
            </w:tcPrChange>
          </w:tcPr>
          <w:p w14:paraId="23831A58"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4248828B" w14:textId="77777777" w:rsidTr="00027D4D">
        <w:tc>
          <w:tcPr>
            <w:tcW w:w="567" w:type="dxa"/>
            <w:tcPrChange w:id="3897" w:author="Emmy Mutiarini" w:date="2018-05-10T18:06:00Z">
              <w:tcPr>
                <w:tcW w:w="567" w:type="dxa"/>
              </w:tcPr>
            </w:tcPrChange>
          </w:tcPr>
          <w:p w14:paraId="615AF9EA"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16</w:t>
            </w:r>
          </w:p>
        </w:tc>
        <w:tc>
          <w:tcPr>
            <w:tcW w:w="1984" w:type="dxa"/>
            <w:tcPrChange w:id="3898" w:author="Emmy Mutiarini" w:date="2018-05-10T18:06:00Z">
              <w:tcPr>
                <w:tcW w:w="1984" w:type="dxa"/>
              </w:tcPr>
            </w:tcPrChange>
          </w:tcPr>
          <w:p w14:paraId="7A32786C"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Anna Budiarti, S.PAK</w:t>
            </w:r>
          </w:p>
        </w:tc>
        <w:tc>
          <w:tcPr>
            <w:tcW w:w="2127" w:type="dxa"/>
            <w:tcPrChange w:id="3899" w:author="Emmy Mutiarini" w:date="2018-05-10T18:06:00Z">
              <w:tcPr>
                <w:tcW w:w="2410" w:type="dxa"/>
              </w:tcPr>
            </w:tcPrChange>
          </w:tcPr>
          <w:p w14:paraId="7D42AF15"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900" w:author="Emmy Mutiarini" w:date="2018-05-10T18:06:00Z">
              <w:tcPr>
                <w:tcW w:w="1701" w:type="dxa"/>
              </w:tcPr>
            </w:tcPrChange>
          </w:tcPr>
          <w:p w14:paraId="0243AF8B"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Change w:id="3901" w:author="Emmy Mutiarini" w:date="2018-05-10T18:06:00Z">
              <w:tcPr>
                <w:tcW w:w="1701" w:type="dxa"/>
              </w:tcPr>
            </w:tcPrChange>
          </w:tcPr>
          <w:p w14:paraId="79B22529"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24BB978F" w14:textId="77777777" w:rsidTr="00027D4D">
        <w:tc>
          <w:tcPr>
            <w:tcW w:w="567" w:type="dxa"/>
            <w:tcPrChange w:id="3902" w:author="Emmy Mutiarini" w:date="2018-05-10T18:06:00Z">
              <w:tcPr>
                <w:tcW w:w="567" w:type="dxa"/>
              </w:tcPr>
            </w:tcPrChange>
          </w:tcPr>
          <w:p w14:paraId="72C4E795"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17</w:t>
            </w:r>
          </w:p>
        </w:tc>
        <w:tc>
          <w:tcPr>
            <w:tcW w:w="1984" w:type="dxa"/>
            <w:tcPrChange w:id="3903" w:author="Emmy Mutiarini" w:date="2018-05-10T18:06:00Z">
              <w:tcPr>
                <w:tcW w:w="1984" w:type="dxa"/>
              </w:tcPr>
            </w:tcPrChange>
          </w:tcPr>
          <w:p w14:paraId="06F53E36"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Wawanto, SH</w:t>
            </w:r>
          </w:p>
        </w:tc>
        <w:tc>
          <w:tcPr>
            <w:tcW w:w="2127" w:type="dxa"/>
            <w:tcPrChange w:id="3904" w:author="Emmy Mutiarini" w:date="2018-05-10T18:06:00Z">
              <w:tcPr>
                <w:tcW w:w="2410" w:type="dxa"/>
              </w:tcPr>
            </w:tcPrChange>
          </w:tcPr>
          <w:p w14:paraId="0960537F"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905" w:author="Emmy Mutiarini" w:date="2018-05-10T18:06:00Z">
              <w:tcPr>
                <w:tcW w:w="1701" w:type="dxa"/>
              </w:tcPr>
            </w:tcPrChange>
          </w:tcPr>
          <w:p w14:paraId="4F6FD340"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Change w:id="3906" w:author="Emmy Mutiarini" w:date="2018-05-10T18:06:00Z">
              <w:tcPr>
                <w:tcW w:w="1701" w:type="dxa"/>
              </w:tcPr>
            </w:tcPrChange>
          </w:tcPr>
          <w:p w14:paraId="10082D39"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3CDBC9C" w14:textId="77777777" w:rsidTr="00027D4D">
        <w:tc>
          <w:tcPr>
            <w:tcW w:w="567" w:type="dxa"/>
            <w:tcPrChange w:id="3907" w:author="Emmy Mutiarini" w:date="2018-05-10T18:06:00Z">
              <w:tcPr>
                <w:tcW w:w="567" w:type="dxa"/>
              </w:tcPr>
            </w:tcPrChange>
          </w:tcPr>
          <w:p w14:paraId="4BB21719"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18</w:t>
            </w:r>
          </w:p>
        </w:tc>
        <w:tc>
          <w:tcPr>
            <w:tcW w:w="1984" w:type="dxa"/>
            <w:tcPrChange w:id="3908" w:author="Emmy Mutiarini" w:date="2018-05-10T18:06:00Z">
              <w:tcPr>
                <w:tcW w:w="1984" w:type="dxa"/>
              </w:tcPr>
            </w:tcPrChange>
          </w:tcPr>
          <w:p w14:paraId="0A2D053C"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Honda Hendarto</w:t>
            </w:r>
          </w:p>
        </w:tc>
        <w:tc>
          <w:tcPr>
            <w:tcW w:w="2127" w:type="dxa"/>
            <w:tcPrChange w:id="3909" w:author="Emmy Mutiarini" w:date="2018-05-10T18:06:00Z">
              <w:tcPr>
                <w:tcW w:w="2410" w:type="dxa"/>
              </w:tcPr>
            </w:tcPrChange>
          </w:tcPr>
          <w:p w14:paraId="7C2E7887"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910" w:author="Emmy Mutiarini" w:date="2018-05-10T18:06:00Z">
              <w:tcPr>
                <w:tcW w:w="1701" w:type="dxa"/>
              </w:tcPr>
            </w:tcPrChange>
          </w:tcPr>
          <w:p w14:paraId="1DD2D9EB"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Change w:id="3911" w:author="Emmy Mutiarini" w:date="2018-05-10T18:06:00Z">
              <w:tcPr>
                <w:tcW w:w="1701" w:type="dxa"/>
              </w:tcPr>
            </w:tcPrChange>
          </w:tcPr>
          <w:p w14:paraId="3CFEBE0D"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C11AB0E" w14:textId="77777777" w:rsidTr="00027D4D">
        <w:tc>
          <w:tcPr>
            <w:tcW w:w="567" w:type="dxa"/>
            <w:tcPrChange w:id="3912" w:author="Emmy Mutiarini" w:date="2018-05-10T18:06:00Z">
              <w:tcPr>
                <w:tcW w:w="567" w:type="dxa"/>
              </w:tcPr>
            </w:tcPrChange>
          </w:tcPr>
          <w:p w14:paraId="56C975E0"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19</w:t>
            </w:r>
          </w:p>
        </w:tc>
        <w:tc>
          <w:tcPr>
            <w:tcW w:w="1984" w:type="dxa"/>
            <w:tcPrChange w:id="3913" w:author="Emmy Mutiarini" w:date="2018-05-10T18:06:00Z">
              <w:tcPr>
                <w:tcW w:w="1984" w:type="dxa"/>
              </w:tcPr>
            </w:tcPrChange>
          </w:tcPr>
          <w:p w14:paraId="09BBFDFA"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YF. Sukasno, SH</w:t>
            </w:r>
          </w:p>
        </w:tc>
        <w:tc>
          <w:tcPr>
            <w:tcW w:w="2127" w:type="dxa"/>
            <w:tcPrChange w:id="3914" w:author="Emmy Mutiarini" w:date="2018-05-10T18:06:00Z">
              <w:tcPr>
                <w:tcW w:w="2410" w:type="dxa"/>
              </w:tcPr>
            </w:tcPrChange>
          </w:tcPr>
          <w:p w14:paraId="0C0B0D01"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915" w:author="Emmy Mutiarini" w:date="2018-05-10T18:06:00Z">
              <w:tcPr>
                <w:tcW w:w="1701" w:type="dxa"/>
              </w:tcPr>
            </w:tcPrChange>
          </w:tcPr>
          <w:p w14:paraId="1EFEA726"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w:t>
            </w:r>
          </w:p>
        </w:tc>
        <w:tc>
          <w:tcPr>
            <w:tcW w:w="1417" w:type="dxa"/>
            <w:tcPrChange w:id="3916" w:author="Emmy Mutiarini" w:date="2018-05-10T18:06:00Z">
              <w:tcPr>
                <w:tcW w:w="1701" w:type="dxa"/>
              </w:tcPr>
            </w:tcPrChange>
          </w:tcPr>
          <w:p w14:paraId="2A5F10BB"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EB96955" w14:textId="77777777" w:rsidTr="00027D4D">
        <w:tc>
          <w:tcPr>
            <w:tcW w:w="567" w:type="dxa"/>
            <w:tcPrChange w:id="3917" w:author="Emmy Mutiarini" w:date="2018-05-10T18:06:00Z">
              <w:tcPr>
                <w:tcW w:w="567" w:type="dxa"/>
              </w:tcPr>
            </w:tcPrChange>
          </w:tcPr>
          <w:p w14:paraId="6CDBF8BF"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20</w:t>
            </w:r>
          </w:p>
        </w:tc>
        <w:tc>
          <w:tcPr>
            <w:tcW w:w="1984" w:type="dxa"/>
            <w:tcPrChange w:id="3918" w:author="Emmy Mutiarini" w:date="2018-05-10T18:06:00Z">
              <w:tcPr>
                <w:tcW w:w="1984" w:type="dxa"/>
              </w:tcPr>
            </w:tcPrChange>
          </w:tcPr>
          <w:p w14:paraId="4DE2AE39"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Drs. Hery Jumadi</w:t>
            </w:r>
          </w:p>
        </w:tc>
        <w:tc>
          <w:tcPr>
            <w:tcW w:w="2127" w:type="dxa"/>
            <w:vMerge w:val="restart"/>
            <w:vAlign w:val="center"/>
            <w:tcPrChange w:id="3919" w:author="Emmy Mutiarini" w:date="2018-05-10T18:06:00Z">
              <w:tcPr>
                <w:tcW w:w="2410" w:type="dxa"/>
                <w:vMerge w:val="restart"/>
                <w:vAlign w:val="center"/>
              </w:tcPr>
            </w:tcPrChange>
          </w:tcPr>
          <w:p w14:paraId="0C429DD9"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920" w:author="Emmy Mutiarini" w:date="2018-05-10T18:06:00Z">
              <w:tcPr>
                <w:tcW w:w="1701" w:type="dxa"/>
              </w:tcPr>
            </w:tcPrChange>
          </w:tcPr>
          <w:p w14:paraId="72AE38D7"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Change w:id="3921" w:author="Emmy Mutiarini" w:date="2018-05-10T18:06:00Z">
              <w:tcPr>
                <w:tcW w:w="1701" w:type="dxa"/>
              </w:tcPr>
            </w:tcPrChange>
          </w:tcPr>
          <w:p w14:paraId="20C773FD"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446DB9D" w14:textId="77777777" w:rsidTr="00027D4D">
        <w:tc>
          <w:tcPr>
            <w:tcW w:w="567" w:type="dxa"/>
            <w:tcPrChange w:id="3922" w:author="Emmy Mutiarini" w:date="2018-05-10T18:06:00Z">
              <w:tcPr>
                <w:tcW w:w="567" w:type="dxa"/>
              </w:tcPr>
            </w:tcPrChange>
          </w:tcPr>
          <w:p w14:paraId="4A0AB31A" w14:textId="77777777" w:rsidR="0031356F" w:rsidRPr="00AC15A8" w:rsidRDefault="0031356F" w:rsidP="00FA5464">
            <w:pPr>
              <w:jc w:val="center"/>
              <w:rPr>
                <w:rFonts w:ascii="Arial Narrow" w:hAnsi="Arial Narrow" w:cs="Times New Roman"/>
                <w:sz w:val="16"/>
                <w:szCs w:val="16"/>
                <w:lang w:val="en-ID"/>
              </w:rPr>
            </w:pPr>
          </w:p>
        </w:tc>
        <w:tc>
          <w:tcPr>
            <w:tcW w:w="1984" w:type="dxa"/>
            <w:tcPrChange w:id="3923" w:author="Emmy Mutiarini" w:date="2018-05-10T18:06:00Z">
              <w:tcPr>
                <w:tcW w:w="1984" w:type="dxa"/>
              </w:tcPr>
            </w:tcPrChange>
          </w:tcPr>
          <w:p w14:paraId="1785C264"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Dyah Retno Pertiwi, S.Sos, M.I.Kom</w:t>
            </w:r>
            <w:r w:rsidR="00A113A0" w:rsidRPr="00AC15A8">
              <w:rPr>
                <w:rFonts w:ascii="Arial Narrow" w:hAnsi="Arial Narrow" w:cs="Times New Roman"/>
                <w:sz w:val="16"/>
                <w:szCs w:val="16"/>
                <w:lang w:val="en-ID"/>
              </w:rPr>
              <w:t xml:space="preserve"> *</w:t>
            </w:r>
          </w:p>
        </w:tc>
        <w:tc>
          <w:tcPr>
            <w:tcW w:w="2127" w:type="dxa"/>
            <w:vMerge/>
            <w:tcPrChange w:id="3924" w:author="Emmy Mutiarini" w:date="2018-05-10T18:06:00Z">
              <w:tcPr>
                <w:tcW w:w="2410" w:type="dxa"/>
                <w:vMerge/>
              </w:tcPr>
            </w:tcPrChange>
          </w:tcPr>
          <w:p w14:paraId="017F36EC" w14:textId="77777777" w:rsidR="0031356F" w:rsidRPr="00AC15A8" w:rsidRDefault="0031356F" w:rsidP="00FA5464">
            <w:pPr>
              <w:rPr>
                <w:rFonts w:ascii="Arial Narrow" w:hAnsi="Arial Narrow" w:cs="Times New Roman"/>
                <w:sz w:val="16"/>
                <w:szCs w:val="16"/>
                <w:lang w:val="en-ID"/>
              </w:rPr>
            </w:pPr>
          </w:p>
        </w:tc>
        <w:tc>
          <w:tcPr>
            <w:tcW w:w="1417" w:type="dxa"/>
            <w:tcPrChange w:id="3925" w:author="Emmy Mutiarini" w:date="2018-05-10T18:06:00Z">
              <w:tcPr>
                <w:tcW w:w="1701" w:type="dxa"/>
              </w:tcPr>
            </w:tcPrChange>
          </w:tcPr>
          <w:p w14:paraId="086A9EE1"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w:t>
            </w:r>
          </w:p>
        </w:tc>
        <w:tc>
          <w:tcPr>
            <w:tcW w:w="1417" w:type="dxa"/>
            <w:tcPrChange w:id="3926" w:author="Emmy Mutiarini" w:date="2018-05-10T18:06:00Z">
              <w:tcPr>
                <w:tcW w:w="1701" w:type="dxa"/>
              </w:tcPr>
            </w:tcPrChange>
          </w:tcPr>
          <w:p w14:paraId="7D5DD87B"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Pengganti Antar Waktu</w:t>
            </w:r>
          </w:p>
        </w:tc>
      </w:tr>
      <w:tr w:rsidR="0031356F" w:rsidRPr="00AC15A8" w14:paraId="200C7BD3" w14:textId="77777777" w:rsidTr="00027D4D">
        <w:tc>
          <w:tcPr>
            <w:tcW w:w="567" w:type="dxa"/>
            <w:tcPrChange w:id="3927" w:author="Emmy Mutiarini" w:date="2018-05-10T18:06:00Z">
              <w:tcPr>
                <w:tcW w:w="567" w:type="dxa"/>
              </w:tcPr>
            </w:tcPrChange>
          </w:tcPr>
          <w:p w14:paraId="7D63C7B6"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21</w:t>
            </w:r>
          </w:p>
        </w:tc>
        <w:tc>
          <w:tcPr>
            <w:tcW w:w="1984" w:type="dxa"/>
            <w:tcPrChange w:id="3928" w:author="Emmy Mutiarini" w:date="2018-05-10T18:06:00Z">
              <w:tcPr>
                <w:tcW w:w="1984" w:type="dxa"/>
              </w:tcPr>
            </w:tcPrChange>
          </w:tcPr>
          <w:p w14:paraId="77F17B5D"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Putut Gunawan</w:t>
            </w:r>
          </w:p>
        </w:tc>
        <w:tc>
          <w:tcPr>
            <w:tcW w:w="2127" w:type="dxa"/>
            <w:tcPrChange w:id="3929" w:author="Emmy Mutiarini" w:date="2018-05-10T18:06:00Z">
              <w:tcPr>
                <w:tcW w:w="2410" w:type="dxa"/>
              </w:tcPr>
            </w:tcPrChange>
          </w:tcPr>
          <w:p w14:paraId="06168E82"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930" w:author="Emmy Mutiarini" w:date="2018-05-10T18:06:00Z">
              <w:tcPr>
                <w:tcW w:w="1701" w:type="dxa"/>
              </w:tcPr>
            </w:tcPrChange>
          </w:tcPr>
          <w:p w14:paraId="2A65BE1C"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Change w:id="3931" w:author="Emmy Mutiarini" w:date="2018-05-10T18:06:00Z">
              <w:tcPr>
                <w:tcW w:w="1701" w:type="dxa"/>
              </w:tcPr>
            </w:tcPrChange>
          </w:tcPr>
          <w:p w14:paraId="1C3B0A72"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44A85B6B" w14:textId="77777777" w:rsidTr="00027D4D">
        <w:tc>
          <w:tcPr>
            <w:tcW w:w="567" w:type="dxa"/>
            <w:tcPrChange w:id="3932" w:author="Emmy Mutiarini" w:date="2018-05-10T18:06:00Z">
              <w:tcPr>
                <w:tcW w:w="567" w:type="dxa"/>
              </w:tcPr>
            </w:tcPrChange>
          </w:tcPr>
          <w:p w14:paraId="19F72146"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22</w:t>
            </w:r>
          </w:p>
        </w:tc>
        <w:tc>
          <w:tcPr>
            <w:tcW w:w="1984" w:type="dxa"/>
            <w:tcPrChange w:id="3933" w:author="Emmy Mutiarini" w:date="2018-05-10T18:06:00Z">
              <w:tcPr>
                <w:tcW w:w="1984" w:type="dxa"/>
              </w:tcPr>
            </w:tcPrChange>
          </w:tcPr>
          <w:p w14:paraId="38C4492E"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Yulianto Indratmoko</w:t>
            </w:r>
          </w:p>
        </w:tc>
        <w:tc>
          <w:tcPr>
            <w:tcW w:w="2127" w:type="dxa"/>
            <w:tcPrChange w:id="3934" w:author="Emmy Mutiarini" w:date="2018-05-10T18:06:00Z">
              <w:tcPr>
                <w:tcW w:w="2410" w:type="dxa"/>
              </w:tcPr>
            </w:tcPrChange>
          </w:tcPr>
          <w:p w14:paraId="5D383FE1"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935" w:author="Emmy Mutiarini" w:date="2018-05-10T18:06:00Z">
              <w:tcPr>
                <w:tcW w:w="1701" w:type="dxa"/>
              </w:tcPr>
            </w:tcPrChange>
          </w:tcPr>
          <w:p w14:paraId="51F7703B"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w:t>
            </w:r>
          </w:p>
        </w:tc>
        <w:tc>
          <w:tcPr>
            <w:tcW w:w="1417" w:type="dxa"/>
            <w:tcPrChange w:id="3936" w:author="Emmy Mutiarini" w:date="2018-05-10T18:06:00Z">
              <w:tcPr>
                <w:tcW w:w="1701" w:type="dxa"/>
              </w:tcPr>
            </w:tcPrChange>
          </w:tcPr>
          <w:p w14:paraId="1C996AF1"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336FE53B" w14:textId="77777777" w:rsidTr="00027D4D">
        <w:tc>
          <w:tcPr>
            <w:tcW w:w="567" w:type="dxa"/>
            <w:tcPrChange w:id="3937" w:author="Emmy Mutiarini" w:date="2018-05-10T18:06:00Z">
              <w:tcPr>
                <w:tcW w:w="567" w:type="dxa"/>
              </w:tcPr>
            </w:tcPrChange>
          </w:tcPr>
          <w:p w14:paraId="09C7F6BC"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23</w:t>
            </w:r>
          </w:p>
        </w:tc>
        <w:tc>
          <w:tcPr>
            <w:tcW w:w="1984" w:type="dxa"/>
            <w:tcPrChange w:id="3938" w:author="Emmy Mutiarini" w:date="2018-05-10T18:06:00Z">
              <w:tcPr>
                <w:tcW w:w="1984" w:type="dxa"/>
              </w:tcPr>
            </w:tcPrChange>
          </w:tcPr>
          <w:p w14:paraId="57513C20"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Elizabeth Pudjiningati</w:t>
            </w:r>
          </w:p>
        </w:tc>
        <w:tc>
          <w:tcPr>
            <w:tcW w:w="2127" w:type="dxa"/>
            <w:tcPrChange w:id="3939" w:author="Emmy Mutiarini" w:date="2018-05-10T18:06:00Z">
              <w:tcPr>
                <w:tcW w:w="2410" w:type="dxa"/>
              </w:tcPr>
            </w:tcPrChange>
          </w:tcPr>
          <w:p w14:paraId="627C6972"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940" w:author="Emmy Mutiarini" w:date="2018-05-10T18:06:00Z">
              <w:tcPr>
                <w:tcW w:w="1701" w:type="dxa"/>
              </w:tcPr>
            </w:tcPrChange>
          </w:tcPr>
          <w:p w14:paraId="59E621BD"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w:t>
            </w:r>
          </w:p>
        </w:tc>
        <w:tc>
          <w:tcPr>
            <w:tcW w:w="1417" w:type="dxa"/>
            <w:tcPrChange w:id="3941" w:author="Emmy Mutiarini" w:date="2018-05-10T18:06:00Z">
              <w:tcPr>
                <w:tcW w:w="1701" w:type="dxa"/>
              </w:tcPr>
            </w:tcPrChange>
          </w:tcPr>
          <w:p w14:paraId="6CA93C01"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6DDE6C01" w14:textId="77777777" w:rsidTr="00027D4D">
        <w:tc>
          <w:tcPr>
            <w:tcW w:w="567" w:type="dxa"/>
            <w:tcPrChange w:id="3942" w:author="Emmy Mutiarini" w:date="2018-05-10T18:06:00Z">
              <w:tcPr>
                <w:tcW w:w="567" w:type="dxa"/>
              </w:tcPr>
            </w:tcPrChange>
          </w:tcPr>
          <w:p w14:paraId="66B9CD71"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24</w:t>
            </w:r>
          </w:p>
        </w:tc>
        <w:tc>
          <w:tcPr>
            <w:tcW w:w="1984" w:type="dxa"/>
            <w:tcPrChange w:id="3943" w:author="Emmy Mutiarini" w:date="2018-05-10T18:06:00Z">
              <w:tcPr>
                <w:tcW w:w="1984" w:type="dxa"/>
              </w:tcPr>
            </w:tcPrChange>
          </w:tcPr>
          <w:p w14:paraId="010B4D0F"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Teguh Prakosa</w:t>
            </w:r>
          </w:p>
        </w:tc>
        <w:tc>
          <w:tcPr>
            <w:tcW w:w="2127" w:type="dxa"/>
            <w:tcPrChange w:id="3944" w:author="Emmy Mutiarini" w:date="2018-05-10T18:06:00Z">
              <w:tcPr>
                <w:tcW w:w="2410" w:type="dxa"/>
              </w:tcPr>
            </w:tcPrChange>
          </w:tcPr>
          <w:p w14:paraId="2997E63B"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945" w:author="Emmy Mutiarini" w:date="2018-05-10T18:06:00Z">
              <w:tcPr>
                <w:tcW w:w="1701" w:type="dxa"/>
              </w:tcPr>
            </w:tcPrChange>
          </w:tcPr>
          <w:p w14:paraId="43683E99"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Ketua DPRD</w:t>
            </w:r>
          </w:p>
        </w:tc>
        <w:tc>
          <w:tcPr>
            <w:tcW w:w="1417" w:type="dxa"/>
            <w:tcPrChange w:id="3946" w:author="Emmy Mutiarini" w:date="2018-05-10T18:06:00Z">
              <w:tcPr>
                <w:tcW w:w="1701" w:type="dxa"/>
              </w:tcPr>
            </w:tcPrChange>
          </w:tcPr>
          <w:p w14:paraId="11365EC5"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48ADC631" w14:textId="77777777" w:rsidTr="00027D4D">
        <w:tc>
          <w:tcPr>
            <w:tcW w:w="567" w:type="dxa"/>
            <w:tcPrChange w:id="3947" w:author="Emmy Mutiarini" w:date="2018-05-10T18:06:00Z">
              <w:tcPr>
                <w:tcW w:w="567" w:type="dxa"/>
              </w:tcPr>
            </w:tcPrChange>
          </w:tcPr>
          <w:p w14:paraId="08E2444C"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25</w:t>
            </w:r>
          </w:p>
        </w:tc>
        <w:tc>
          <w:tcPr>
            <w:tcW w:w="1984" w:type="dxa"/>
            <w:tcPrChange w:id="3948" w:author="Emmy Mutiarini" w:date="2018-05-10T18:06:00Z">
              <w:tcPr>
                <w:tcW w:w="1984" w:type="dxa"/>
              </w:tcPr>
            </w:tcPrChange>
          </w:tcPr>
          <w:p w14:paraId="6B62DAAB"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Suyatno</w:t>
            </w:r>
          </w:p>
        </w:tc>
        <w:tc>
          <w:tcPr>
            <w:tcW w:w="2127" w:type="dxa"/>
            <w:tcPrChange w:id="3949" w:author="Emmy Mutiarini" w:date="2018-05-10T18:06:00Z">
              <w:tcPr>
                <w:tcW w:w="2410" w:type="dxa"/>
              </w:tcPr>
            </w:tcPrChange>
          </w:tcPr>
          <w:p w14:paraId="4A6BC1C4"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950" w:author="Emmy Mutiarini" w:date="2018-05-10T18:06:00Z">
              <w:tcPr>
                <w:tcW w:w="1701" w:type="dxa"/>
              </w:tcPr>
            </w:tcPrChange>
          </w:tcPr>
          <w:p w14:paraId="22F5488F"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Change w:id="3951" w:author="Emmy Mutiarini" w:date="2018-05-10T18:06:00Z">
              <w:tcPr>
                <w:tcW w:w="1701" w:type="dxa"/>
              </w:tcPr>
            </w:tcPrChange>
          </w:tcPr>
          <w:p w14:paraId="36ED4CF3"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087095BD" w14:textId="77777777" w:rsidTr="00027D4D">
        <w:tc>
          <w:tcPr>
            <w:tcW w:w="567" w:type="dxa"/>
            <w:tcPrChange w:id="3952" w:author="Emmy Mutiarini" w:date="2018-05-10T18:06:00Z">
              <w:tcPr>
                <w:tcW w:w="567" w:type="dxa"/>
              </w:tcPr>
            </w:tcPrChange>
          </w:tcPr>
          <w:p w14:paraId="4D991D51"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26</w:t>
            </w:r>
          </w:p>
        </w:tc>
        <w:tc>
          <w:tcPr>
            <w:tcW w:w="1984" w:type="dxa"/>
            <w:tcPrChange w:id="3953" w:author="Emmy Mutiarini" w:date="2018-05-10T18:06:00Z">
              <w:tcPr>
                <w:tcW w:w="1984" w:type="dxa"/>
              </w:tcPr>
            </w:tcPrChange>
          </w:tcPr>
          <w:p w14:paraId="06068C43"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Drs. Paulus Haryoto</w:t>
            </w:r>
          </w:p>
        </w:tc>
        <w:tc>
          <w:tcPr>
            <w:tcW w:w="2127" w:type="dxa"/>
            <w:tcPrChange w:id="3954" w:author="Emmy Mutiarini" w:date="2018-05-10T18:06:00Z">
              <w:tcPr>
                <w:tcW w:w="2410" w:type="dxa"/>
              </w:tcPr>
            </w:tcPrChange>
          </w:tcPr>
          <w:p w14:paraId="443FA607" w14:textId="77777777" w:rsidR="0031356F" w:rsidRPr="00AC15A8" w:rsidRDefault="0031356F" w:rsidP="00FA5464">
            <w:pPr>
              <w:rPr>
                <w:rFonts w:ascii="Arial Narrow" w:hAnsi="Arial Narrow" w:cs="Times New Roman"/>
                <w:sz w:val="16"/>
                <w:szCs w:val="16"/>
              </w:rPr>
            </w:pPr>
            <w:r w:rsidRPr="00AC15A8">
              <w:rPr>
                <w:rFonts w:ascii="Arial Narrow" w:hAnsi="Arial Narrow" w:cs="Times New Roman"/>
                <w:sz w:val="16"/>
                <w:szCs w:val="16"/>
                <w:lang w:val="en-ID"/>
              </w:rPr>
              <w:t xml:space="preserve">PDI Perjuangan </w:t>
            </w:r>
          </w:p>
        </w:tc>
        <w:tc>
          <w:tcPr>
            <w:tcW w:w="1417" w:type="dxa"/>
            <w:tcPrChange w:id="3955" w:author="Emmy Mutiarini" w:date="2018-05-10T18:06:00Z">
              <w:tcPr>
                <w:tcW w:w="1701" w:type="dxa"/>
              </w:tcPr>
            </w:tcPrChange>
          </w:tcPr>
          <w:p w14:paraId="58D14384"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Change w:id="3956" w:author="Emmy Mutiarini" w:date="2018-05-10T18:06:00Z">
              <w:tcPr>
                <w:tcW w:w="1701" w:type="dxa"/>
              </w:tcPr>
            </w:tcPrChange>
          </w:tcPr>
          <w:p w14:paraId="6F180B26"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68E580EA" w14:textId="77777777" w:rsidTr="00027D4D">
        <w:trPr>
          <w:trHeight w:val="301"/>
          <w:trPrChange w:id="3957" w:author="Emmy Mutiarini" w:date="2018-05-10T18:06:00Z">
            <w:trPr>
              <w:trHeight w:val="301"/>
            </w:trPr>
          </w:trPrChange>
        </w:trPr>
        <w:tc>
          <w:tcPr>
            <w:tcW w:w="567" w:type="dxa"/>
            <w:tcPrChange w:id="3958" w:author="Emmy Mutiarini" w:date="2018-05-10T18:06:00Z">
              <w:tcPr>
                <w:tcW w:w="567" w:type="dxa"/>
              </w:tcPr>
            </w:tcPrChange>
          </w:tcPr>
          <w:p w14:paraId="622D1A8C"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27</w:t>
            </w:r>
          </w:p>
        </w:tc>
        <w:tc>
          <w:tcPr>
            <w:tcW w:w="1984" w:type="dxa"/>
            <w:tcPrChange w:id="3959" w:author="Emmy Mutiarini" w:date="2018-05-10T18:06:00Z">
              <w:tcPr>
                <w:tcW w:w="1984" w:type="dxa"/>
              </w:tcPr>
            </w:tcPrChange>
          </w:tcPr>
          <w:p w14:paraId="7760511C"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Ekya Sih Hananto, SH</w:t>
            </w:r>
          </w:p>
        </w:tc>
        <w:tc>
          <w:tcPr>
            <w:tcW w:w="2127" w:type="dxa"/>
            <w:tcPrChange w:id="3960" w:author="Emmy Mutiarini" w:date="2018-05-10T18:06:00Z">
              <w:tcPr>
                <w:tcW w:w="2410" w:type="dxa"/>
              </w:tcPr>
            </w:tcPrChange>
          </w:tcPr>
          <w:p w14:paraId="4514A0B9" w14:textId="77777777" w:rsidR="0031356F" w:rsidRPr="00AC15A8" w:rsidRDefault="0031356F" w:rsidP="00FA5464">
            <w:pPr>
              <w:rPr>
                <w:rFonts w:ascii="Arial Narrow" w:hAnsi="Arial Narrow" w:cs="Times New Roman"/>
                <w:sz w:val="16"/>
                <w:szCs w:val="16"/>
                <w:lang w:val="en-ID"/>
              </w:rPr>
            </w:pPr>
            <w:r w:rsidRPr="00AC15A8">
              <w:rPr>
                <w:rFonts w:ascii="Arial Narrow" w:hAnsi="Arial Narrow" w:cs="Times New Roman"/>
                <w:sz w:val="16"/>
                <w:szCs w:val="16"/>
                <w:lang w:val="en-ID"/>
              </w:rPr>
              <w:t xml:space="preserve">PDI Perjuangan </w:t>
            </w:r>
          </w:p>
          <w:p w14:paraId="4366B54B" w14:textId="77777777" w:rsidR="00D640E0" w:rsidRPr="00AC15A8" w:rsidRDefault="00D640E0" w:rsidP="00FA5464">
            <w:pPr>
              <w:rPr>
                <w:rFonts w:ascii="Arial Narrow" w:hAnsi="Arial Narrow" w:cs="Times New Roman"/>
                <w:sz w:val="16"/>
                <w:szCs w:val="16"/>
              </w:rPr>
            </w:pPr>
          </w:p>
        </w:tc>
        <w:tc>
          <w:tcPr>
            <w:tcW w:w="1417" w:type="dxa"/>
            <w:tcPrChange w:id="3961" w:author="Emmy Mutiarini" w:date="2018-05-10T18:06:00Z">
              <w:tcPr>
                <w:tcW w:w="1701" w:type="dxa"/>
              </w:tcPr>
            </w:tcPrChange>
          </w:tcPr>
          <w:p w14:paraId="5645E127"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w:t>
            </w:r>
          </w:p>
        </w:tc>
        <w:tc>
          <w:tcPr>
            <w:tcW w:w="1417" w:type="dxa"/>
            <w:tcPrChange w:id="3962" w:author="Emmy Mutiarini" w:date="2018-05-10T18:06:00Z">
              <w:tcPr>
                <w:tcW w:w="1701" w:type="dxa"/>
              </w:tcPr>
            </w:tcPrChange>
          </w:tcPr>
          <w:p w14:paraId="51DB6604"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78DB8CF1" w14:textId="77777777" w:rsidTr="00027D4D">
        <w:tc>
          <w:tcPr>
            <w:tcW w:w="567" w:type="dxa"/>
            <w:tcPrChange w:id="3963" w:author="Emmy Mutiarini" w:date="2018-05-10T18:06:00Z">
              <w:tcPr>
                <w:tcW w:w="567" w:type="dxa"/>
              </w:tcPr>
            </w:tcPrChange>
          </w:tcPr>
          <w:p w14:paraId="478F8C90"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28</w:t>
            </w:r>
          </w:p>
        </w:tc>
        <w:tc>
          <w:tcPr>
            <w:tcW w:w="1984" w:type="dxa"/>
            <w:tcPrChange w:id="3964" w:author="Emmy Mutiarini" w:date="2018-05-10T18:06:00Z">
              <w:tcPr>
                <w:tcW w:w="1984" w:type="dxa"/>
              </w:tcPr>
            </w:tcPrChange>
          </w:tcPr>
          <w:p w14:paraId="69105E4E"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Ginda Ferachtriawan, SE.M.Si</w:t>
            </w:r>
          </w:p>
        </w:tc>
        <w:tc>
          <w:tcPr>
            <w:tcW w:w="2127" w:type="dxa"/>
            <w:tcPrChange w:id="3965" w:author="Emmy Mutiarini" w:date="2018-05-10T18:06:00Z">
              <w:tcPr>
                <w:tcW w:w="2410" w:type="dxa"/>
              </w:tcPr>
            </w:tcPrChange>
          </w:tcPr>
          <w:p w14:paraId="33FEC90D" w14:textId="77777777" w:rsidR="0031356F" w:rsidRPr="00AC15A8" w:rsidRDefault="0031356F" w:rsidP="00FA5464">
            <w:pPr>
              <w:rPr>
                <w:rFonts w:ascii="Arial Narrow" w:hAnsi="Arial Narrow" w:cs="Times New Roman"/>
                <w:sz w:val="16"/>
                <w:szCs w:val="16"/>
                <w:lang w:val="en-ID"/>
              </w:rPr>
            </w:pPr>
            <w:r w:rsidRPr="00AC15A8">
              <w:rPr>
                <w:rFonts w:ascii="Arial Narrow" w:hAnsi="Arial Narrow" w:cs="Times New Roman"/>
                <w:sz w:val="16"/>
                <w:szCs w:val="16"/>
                <w:lang w:val="en-ID"/>
              </w:rPr>
              <w:t xml:space="preserve">PDI Perjuangan </w:t>
            </w:r>
          </w:p>
          <w:p w14:paraId="5073D515" w14:textId="77777777" w:rsidR="00D640E0" w:rsidRPr="00AC15A8" w:rsidRDefault="00D640E0" w:rsidP="00FA5464">
            <w:pPr>
              <w:rPr>
                <w:rFonts w:ascii="Arial Narrow" w:hAnsi="Arial Narrow" w:cs="Times New Roman"/>
                <w:sz w:val="16"/>
                <w:szCs w:val="16"/>
              </w:rPr>
            </w:pPr>
          </w:p>
        </w:tc>
        <w:tc>
          <w:tcPr>
            <w:tcW w:w="1417" w:type="dxa"/>
            <w:tcPrChange w:id="3966" w:author="Emmy Mutiarini" w:date="2018-05-10T18:06:00Z">
              <w:tcPr>
                <w:tcW w:w="1701" w:type="dxa"/>
              </w:tcPr>
            </w:tcPrChange>
          </w:tcPr>
          <w:p w14:paraId="06C26CE9"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Change w:id="3967" w:author="Emmy Mutiarini" w:date="2018-05-10T18:06:00Z">
              <w:tcPr>
                <w:tcW w:w="1701" w:type="dxa"/>
              </w:tcPr>
            </w:tcPrChange>
          </w:tcPr>
          <w:p w14:paraId="6BD8D7CC"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F784940" w14:textId="77777777" w:rsidTr="00027D4D">
        <w:tc>
          <w:tcPr>
            <w:tcW w:w="567" w:type="dxa"/>
            <w:tcPrChange w:id="3968" w:author="Emmy Mutiarini" w:date="2018-05-10T18:06:00Z">
              <w:tcPr>
                <w:tcW w:w="567" w:type="dxa"/>
              </w:tcPr>
            </w:tcPrChange>
          </w:tcPr>
          <w:p w14:paraId="19BADFAE"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29</w:t>
            </w:r>
          </w:p>
        </w:tc>
        <w:tc>
          <w:tcPr>
            <w:tcW w:w="1984" w:type="dxa"/>
            <w:tcPrChange w:id="3969" w:author="Emmy Mutiarini" w:date="2018-05-10T18:06:00Z">
              <w:tcPr>
                <w:tcW w:w="1984" w:type="dxa"/>
              </w:tcPr>
            </w:tcPrChange>
          </w:tcPr>
          <w:p w14:paraId="3123DFDE"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Silvester Ronny Kamtoro</w:t>
            </w:r>
          </w:p>
        </w:tc>
        <w:tc>
          <w:tcPr>
            <w:tcW w:w="2127" w:type="dxa"/>
            <w:tcPrChange w:id="3970" w:author="Emmy Mutiarini" w:date="2018-05-10T18:06:00Z">
              <w:tcPr>
                <w:tcW w:w="2410" w:type="dxa"/>
              </w:tcPr>
            </w:tcPrChange>
          </w:tcPr>
          <w:p w14:paraId="48501054" w14:textId="77777777" w:rsidR="0031356F" w:rsidRPr="00AC15A8" w:rsidRDefault="0031356F" w:rsidP="00FA5464">
            <w:pPr>
              <w:rPr>
                <w:rFonts w:ascii="Arial Narrow" w:hAnsi="Arial Narrow" w:cs="Times New Roman"/>
                <w:sz w:val="16"/>
                <w:szCs w:val="16"/>
                <w:lang w:val="en-ID"/>
              </w:rPr>
            </w:pPr>
            <w:r w:rsidRPr="00AC15A8">
              <w:rPr>
                <w:rFonts w:ascii="Arial Narrow" w:hAnsi="Arial Narrow" w:cs="Times New Roman"/>
                <w:sz w:val="16"/>
                <w:szCs w:val="16"/>
                <w:lang w:val="en-ID"/>
              </w:rPr>
              <w:t xml:space="preserve">PDI Perjuangan </w:t>
            </w:r>
          </w:p>
          <w:p w14:paraId="428F47B3" w14:textId="77777777" w:rsidR="00D640E0" w:rsidRPr="00AC15A8" w:rsidRDefault="00D640E0" w:rsidP="00FA5464">
            <w:pPr>
              <w:rPr>
                <w:rFonts w:ascii="Arial Narrow" w:hAnsi="Arial Narrow" w:cs="Times New Roman"/>
                <w:sz w:val="16"/>
                <w:szCs w:val="16"/>
              </w:rPr>
            </w:pPr>
          </w:p>
        </w:tc>
        <w:tc>
          <w:tcPr>
            <w:tcW w:w="1417" w:type="dxa"/>
            <w:tcPrChange w:id="3971" w:author="Emmy Mutiarini" w:date="2018-05-10T18:06:00Z">
              <w:tcPr>
                <w:tcW w:w="1701" w:type="dxa"/>
              </w:tcPr>
            </w:tcPrChange>
          </w:tcPr>
          <w:p w14:paraId="0DBE680F"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Change w:id="3972" w:author="Emmy Mutiarini" w:date="2018-05-10T18:06:00Z">
              <w:tcPr>
                <w:tcW w:w="1701" w:type="dxa"/>
              </w:tcPr>
            </w:tcPrChange>
          </w:tcPr>
          <w:p w14:paraId="5CAACC9B"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41940FB3" w14:textId="77777777" w:rsidTr="00027D4D">
        <w:tc>
          <w:tcPr>
            <w:tcW w:w="567" w:type="dxa"/>
            <w:tcPrChange w:id="3973" w:author="Emmy Mutiarini" w:date="2018-05-10T18:06:00Z">
              <w:tcPr>
                <w:tcW w:w="567" w:type="dxa"/>
              </w:tcPr>
            </w:tcPrChange>
          </w:tcPr>
          <w:p w14:paraId="649EE827"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lastRenderedPageBreak/>
              <w:t>30</w:t>
            </w:r>
          </w:p>
        </w:tc>
        <w:tc>
          <w:tcPr>
            <w:tcW w:w="1984" w:type="dxa"/>
            <w:tcPrChange w:id="3974" w:author="Emmy Mutiarini" w:date="2018-05-10T18:06:00Z">
              <w:tcPr>
                <w:tcW w:w="1984" w:type="dxa"/>
              </w:tcPr>
            </w:tcPrChange>
          </w:tcPr>
          <w:p w14:paraId="3F3CFA15"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H. Djaswadi, ST</w:t>
            </w:r>
          </w:p>
        </w:tc>
        <w:tc>
          <w:tcPr>
            <w:tcW w:w="2127" w:type="dxa"/>
            <w:tcPrChange w:id="3975" w:author="Emmy Mutiarini" w:date="2018-05-10T18:06:00Z">
              <w:tcPr>
                <w:tcW w:w="2410" w:type="dxa"/>
              </w:tcPr>
            </w:tcPrChange>
          </w:tcPr>
          <w:p w14:paraId="2152D045"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Golongan Karya </w:t>
            </w:r>
          </w:p>
        </w:tc>
        <w:tc>
          <w:tcPr>
            <w:tcW w:w="1417" w:type="dxa"/>
            <w:tcPrChange w:id="3976" w:author="Emmy Mutiarini" w:date="2018-05-10T18:06:00Z">
              <w:tcPr>
                <w:tcW w:w="1701" w:type="dxa"/>
              </w:tcPr>
            </w:tcPrChange>
          </w:tcPr>
          <w:p w14:paraId="010CBC57"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Wakil Ketua</w:t>
            </w:r>
          </w:p>
        </w:tc>
        <w:tc>
          <w:tcPr>
            <w:tcW w:w="1417" w:type="dxa"/>
            <w:tcPrChange w:id="3977" w:author="Emmy Mutiarini" w:date="2018-05-10T18:06:00Z">
              <w:tcPr>
                <w:tcW w:w="1701" w:type="dxa"/>
              </w:tcPr>
            </w:tcPrChange>
          </w:tcPr>
          <w:p w14:paraId="60A1FDD7"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79771158" w14:textId="77777777" w:rsidTr="00027D4D">
        <w:tc>
          <w:tcPr>
            <w:tcW w:w="567" w:type="dxa"/>
            <w:tcPrChange w:id="3978" w:author="Emmy Mutiarini" w:date="2018-05-10T18:06:00Z">
              <w:tcPr>
                <w:tcW w:w="567" w:type="dxa"/>
              </w:tcPr>
            </w:tcPrChange>
          </w:tcPr>
          <w:p w14:paraId="682B2F39"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31</w:t>
            </w:r>
          </w:p>
        </w:tc>
        <w:tc>
          <w:tcPr>
            <w:tcW w:w="1984" w:type="dxa"/>
            <w:tcPrChange w:id="3979" w:author="Emmy Mutiarini" w:date="2018-05-10T18:06:00Z">
              <w:tcPr>
                <w:tcW w:w="1984" w:type="dxa"/>
              </w:tcPr>
            </w:tcPrChange>
          </w:tcPr>
          <w:p w14:paraId="5BBF9ECF"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Hj. Maria Sri Sumarni, SE</w:t>
            </w:r>
          </w:p>
        </w:tc>
        <w:tc>
          <w:tcPr>
            <w:tcW w:w="2127" w:type="dxa"/>
            <w:tcPrChange w:id="3980" w:author="Emmy Mutiarini" w:date="2018-05-10T18:06:00Z">
              <w:tcPr>
                <w:tcW w:w="2410" w:type="dxa"/>
              </w:tcPr>
            </w:tcPrChange>
          </w:tcPr>
          <w:p w14:paraId="613C43C3"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Golongan Karya </w:t>
            </w:r>
          </w:p>
        </w:tc>
        <w:tc>
          <w:tcPr>
            <w:tcW w:w="1417" w:type="dxa"/>
            <w:tcPrChange w:id="3981" w:author="Emmy Mutiarini" w:date="2018-05-10T18:06:00Z">
              <w:tcPr>
                <w:tcW w:w="1701" w:type="dxa"/>
              </w:tcPr>
            </w:tcPrChange>
          </w:tcPr>
          <w:p w14:paraId="60008480"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Change w:id="3982" w:author="Emmy Mutiarini" w:date="2018-05-10T18:06:00Z">
              <w:tcPr>
                <w:tcW w:w="1701" w:type="dxa"/>
              </w:tcPr>
            </w:tcPrChange>
          </w:tcPr>
          <w:p w14:paraId="0EE81B96"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16211538" w14:textId="77777777" w:rsidTr="00027D4D">
        <w:tc>
          <w:tcPr>
            <w:tcW w:w="567" w:type="dxa"/>
            <w:tcPrChange w:id="3983" w:author="Emmy Mutiarini" w:date="2018-05-10T18:06:00Z">
              <w:tcPr>
                <w:tcW w:w="567" w:type="dxa"/>
              </w:tcPr>
            </w:tcPrChange>
          </w:tcPr>
          <w:p w14:paraId="67E16496"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32</w:t>
            </w:r>
          </w:p>
        </w:tc>
        <w:tc>
          <w:tcPr>
            <w:tcW w:w="1984" w:type="dxa"/>
            <w:tcPrChange w:id="3984" w:author="Emmy Mutiarini" w:date="2018-05-10T18:06:00Z">
              <w:tcPr>
                <w:tcW w:w="1984" w:type="dxa"/>
              </w:tcPr>
            </w:tcPrChange>
          </w:tcPr>
          <w:p w14:paraId="4CDCC601"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Drs. Bambang Triyanto, MM</w:t>
            </w:r>
          </w:p>
        </w:tc>
        <w:tc>
          <w:tcPr>
            <w:tcW w:w="2127" w:type="dxa"/>
            <w:tcPrChange w:id="3985" w:author="Emmy Mutiarini" w:date="2018-05-10T18:06:00Z">
              <w:tcPr>
                <w:tcW w:w="2410" w:type="dxa"/>
              </w:tcPr>
            </w:tcPrChange>
          </w:tcPr>
          <w:p w14:paraId="4CA4E356"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Golongan Karya </w:t>
            </w:r>
          </w:p>
        </w:tc>
        <w:tc>
          <w:tcPr>
            <w:tcW w:w="1417" w:type="dxa"/>
            <w:tcPrChange w:id="3986" w:author="Emmy Mutiarini" w:date="2018-05-10T18:06:00Z">
              <w:tcPr>
                <w:tcW w:w="1701" w:type="dxa"/>
              </w:tcPr>
            </w:tcPrChange>
          </w:tcPr>
          <w:p w14:paraId="6CB24550"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Change w:id="3987" w:author="Emmy Mutiarini" w:date="2018-05-10T18:06:00Z">
              <w:tcPr>
                <w:tcW w:w="1701" w:type="dxa"/>
              </w:tcPr>
            </w:tcPrChange>
          </w:tcPr>
          <w:p w14:paraId="0E19FD8F"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2FD2B348" w14:textId="77777777" w:rsidTr="00027D4D">
        <w:tc>
          <w:tcPr>
            <w:tcW w:w="567" w:type="dxa"/>
            <w:tcPrChange w:id="3988" w:author="Emmy Mutiarini" w:date="2018-05-10T18:06:00Z">
              <w:tcPr>
                <w:tcW w:w="567" w:type="dxa"/>
              </w:tcPr>
            </w:tcPrChange>
          </w:tcPr>
          <w:p w14:paraId="0E37B6A6"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33</w:t>
            </w:r>
          </w:p>
        </w:tc>
        <w:tc>
          <w:tcPr>
            <w:tcW w:w="1984" w:type="dxa"/>
            <w:tcPrChange w:id="3989" w:author="Emmy Mutiarini" w:date="2018-05-10T18:06:00Z">
              <w:tcPr>
                <w:tcW w:w="1984" w:type="dxa"/>
              </w:tcPr>
            </w:tcPrChange>
          </w:tcPr>
          <w:p w14:paraId="0A66C5B7"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Drs. Taufiqurrahman</w:t>
            </w:r>
          </w:p>
        </w:tc>
        <w:tc>
          <w:tcPr>
            <w:tcW w:w="2127" w:type="dxa"/>
            <w:tcPrChange w:id="3990" w:author="Emmy Mutiarini" w:date="2018-05-10T18:06:00Z">
              <w:tcPr>
                <w:tcW w:w="2410" w:type="dxa"/>
              </w:tcPr>
            </w:tcPrChange>
          </w:tcPr>
          <w:p w14:paraId="23BBB4EE"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Golongan Karya </w:t>
            </w:r>
          </w:p>
        </w:tc>
        <w:tc>
          <w:tcPr>
            <w:tcW w:w="1417" w:type="dxa"/>
            <w:tcPrChange w:id="3991" w:author="Emmy Mutiarini" w:date="2018-05-10T18:06:00Z">
              <w:tcPr>
                <w:tcW w:w="1701" w:type="dxa"/>
              </w:tcPr>
            </w:tcPrChange>
          </w:tcPr>
          <w:p w14:paraId="7318D1D2"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Change w:id="3992" w:author="Emmy Mutiarini" w:date="2018-05-10T18:06:00Z">
              <w:tcPr>
                <w:tcW w:w="1701" w:type="dxa"/>
              </w:tcPr>
            </w:tcPrChange>
          </w:tcPr>
          <w:p w14:paraId="1A364A72"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31356F" w:rsidRPr="00AC15A8" w14:paraId="53C709D0" w14:textId="77777777" w:rsidTr="00027D4D">
        <w:tc>
          <w:tcPr>
            <w:tcW w:w="567" w:type="dxa"/>
            <w:tcPrChange w:id="3993" w:author="Emmy Mutiarini" w:date="2018-05-10T18:06:00Z">
              <w:tcPr>
                <w:tcW w:w="567" w:type="dxa"/>
              </w:tcPr>
            </w:tcPrChange>
          </w:tcPr>
          <w:p w14:paraId="4134B004" w14:textId="77777777" w:rsidR="0031356F" w:rsidRPr="00AC15A8" w:rsidRDefault="0031356F"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34</w:t>
            </w:r>
          </w:p>
        </w:tc>
        <w:tc>
          <w:tcPr>
            <w:tcW w:w="1984" w:type="dxa"/>
            <w:tcPrChange w:id="3994" w:author="Emmy Mutiarini" w:date="2018-05-10T18:06:00Z">
              <w:tcPr>
                <w:tcW w:w="1984" w:type="dxa"/>
              </w:tcPr>
            </w:tcPrChange>
          </w:tcPr>
          <w:p w14:paraId="1D5161A5"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NR. Kurnia  Sari, S.Pd</w:t>
            </w:r>
          </w:p>
        </w:tc>
        <w:tc>
          <w:tcPr>
            <w:tcW w:w="2127" w:type="dxa"/>
            <w:tcPrChange w:id="3995" w:author="Emmy Mutiarini" w:date="2018-05-10T18:06:00Z">
              <w:tcPr>
                <w:tcW w:w="2410" w:type="dxa"/>
              </w:tcPr>
            </w:tcPrChange>
          </w:tcPr>
          <w:p w14:paraId="561BC8C3"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Partai Gerakan Indonesia Raya</w:t>
            </w:r>
          </w:p>
        </w:tc>
        <w:tc>
          <w:tcPr>
            <w:tcW w:w="1417" w:type="dxa"/>
            <w:tcPrChange w:id="3996" w:author="Emmy Mutiarini" w:date="2018-05-10T18:06:00Z">
              <w:tcPr>
                <w:tcW w:w="1701" w:type="dxa"/>
              </w:tcPr>
            </w:tcPrChange>
          </w:tcPr>
          <w:p w14:paraId="02F1C82C" w14:textId="77777777" w:rsidR="0031356F" w:rsidRPr="00AC15A8" w:rsidRDefault="0031356F"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Change w:id="3997" w:author="Emmy Mutiarini" w:date="2018-05-10T18:06:00Z">
              <w:tcPr>
                <w:tcW w:w="1701" w:type="dxa"/>
              </w:tcPr>
            </w:tcPrChange>
          </w:tcPr>
          <w:p w14:paraId="1098DF9B" w14:textId="77777777" w:rsidR="0031356F" w:rsidRPr="00AC15A8" w:rsidRDefault="0031356F" w:rsidP="00FA5464">
            <w:pPr>
              <w:jc w:val="cente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184C35A3" w14:textId="77777777" w:rsidTr="00027D4D">
        <w:tc>
          <w:tcPr>
            <w:tcW w:w="567" w:type="dxa"/>
            <w:tcPrChange w:id="3998" w:author="Emmy Mutiarini" w:date="2018-05-10T18:06:00Z">
              <w:tcPr>
                <w:tcW w:w="567" w:type="dxa"/>
              </w:tcPr>
            </w:tcPrChange>
          </w:tcPr>
          <w:p w14:paraId="15D04C81"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35</w:t>
            </w:r>
          </w:p>
        </w:tc>
        <w:tc>
          <w:tcPr>
            <w:tcW w:w="1984" w:type="dxa"/>
            <w:tcPrChange w:id="3999" w:author="Emmy Mutiarini" w:date="2018-05-10T18:06:00Z">
              <w:tcPr>
                <w:tcW w:w="1984" w:type="dxa"/>
              </w:tcPr>
            </w:tcPrChange>
          </w:tcPr>
          <w:p w14:paraId="73139F77"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Andriyanto Kuswinarno, SH</w:t>
            </w:r>
          </w:p>
        </w:tc>
        <w:tc>
          <w:tcPr>
            <w:tcW w:w="2127" w:type="dxa"/>
            <w:tcPrChange w:id="4000" w:author="Emmy Mutiarini" w:date="2018-05-10T18:06:00Z">
              <w:tcPr>
                <w:tcW w:w="2410" w:type="dxa"/>
              </w:tcPr>
            </w:tcPrChange>
          </w:tcPr>
          <w:p w14:paraId="52D997AF" w14:textId="77777777" w:rsidR="00D640E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Partai Gerakan Indonesia Raya</w:t>
            </w:r>
          </w:p>
        </w:tc>
        <w:tc>
          <w:tcPr>
            <w:tcW w:w="1417" w:type="dxa"/>
            <w:tcPrChange w:id="4001" w:author="Emmy Mutiarini" w:date="2018-05-10T18:06:00Z">
              <w:tcPr>
                <w:tcW w:w="1701" w:type="dxa"/>
              </w:tcPr>
            </w:tcPrChange>
          </w:tcPr>
          <w:p w14:paraId="009CED5E"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Change w:id="4002" w:author="Emmy Mutiarini" w:date="2018-05-10T18:06:00Z">
              <w:tcPr>
                <w:tcW w:w="1701" w:type="dxa"/>
              </w:tcPr>
            </w:tcPrChange>
          </w:tcPr>
          <w:p w14:paraId="1F4AEBFE"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48A2DA29" w14:textId="77777777" w:rsidTr="00027D4D">
        <w:tc>
          <w:tcPr>
            <w:tcW w:w="567" w:type="dxa"/>
            <w:tcPrChange w:id="4003" w:author="Emmy Mutiarini" w:date="2018-05-10T18:06:00Z">
              <w:tcPr>
                <w:tcW w:w="567" w:type="dxa"/>
              </w:tcPr>
            </w:tcPrChange>
          </w:tcPr>
          <w:p w14:paraId="3EB25C55"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36</w:t>
            </w:r>
          </w:p>
        </w:tc>
        <w:tc>
          <w:tcPr>
            <w:tcW w:w="1984" w:type="dxa"/>
            <w:tcPrChange w:id="4004" w:author="Emmy Mutiarini" w:date="2018-05-10T18:06:00Z">
              <w:tcPr>
                <w:tcW w:w="1984" w:type="dxa"/>
              </w:tcPr>
            </w:tcPrChange>
          </w:tcPr>
          <w:p w14:paraId="5B8D0E38"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M. Irawan Purnomo, SH. MH</w:t>
            </w:r>
          </w:p>
        </w:tc>
        <w:tc>
          <w:tcPr>
            <w:tcW w:w="2127" w:type="dxa"/>
            <w:tcPrChange w:id="4005" w:author="Emmy Mutiarini" w:date="2018-05-10T18:06:00Z">
              <w:tcPr>
                <w:tcW w:w="2410" w:type="dxa"/>
              </w:tcPr>
            </w:tcPrChange>
          </w:tcPr>
          <w:p w14:paraId="4D675AB3"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Partai Gerakan Indonesia Raya</w:t>
            </w:r>
          </w:p>
        </w:tc>
        <w:tc>
          <w:tcPr>
            <w:tcW w:w="1417" w:type="dxa"/>
            <w:tcPrChange w:id="4006" w:author="Emmy Mutiarini" w:date="2018-05-10T18:06:00Z">
              <w:tcPr>
                <w:tcW w:w="1701" w:type="dxa"/>
              </w:tcPr>
            </w:tcPrChange>
          </w:tcPr>
          <w:p w14:paraId="110F757F"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w:t>
            </w:r>
          </w:p>
        </w:tc>
        <w:tc>
          <w:tcPr>
            <w:tcW w:w="1417" w:type="dxa"/>
            <w:tcPrChange w:id="4007" w:author="Emmy Mutiarini" w:date="2018-05-10T18:06:00Z">
              <w:tcPr>
                <w:tcW w:w="1701" w:type="dxa"/>
              </w:tcPr>
            </w:tcPrChange>
          </w:tcPr>
          <w:p w14:paraId="191B5544"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3B85D4FD" w14:textId="77777777" w:rsidTr="00027D4D">
        <w:tc>
          <w:tcPr>
            <w:tcW w:w="567" w:type="dxa"/>
            <w:tcPrChange w:id="4008" w:author="Emmy Mutiarini" w:date="2018-05-10T18:06:00Z">
              <w:tcPr>
                <w:tcW w:w="567" w:type="dxa"/>
              </w:tcPr>
            </w:tcPrChange>
          </w:tcPr>
          <w:p w14:paraId="2A98232C"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37</w:t>
            </w:r>
          </w:p>
        </w:tc>
        <w:tc>
          <w:tcPr>
            <w:tcW w:w="1984" w:type="dxa"/>
            <w:tcPrChange w:id="4009" w:author="Emmy Mutiarini" w:date="2018-05-10T18:06:00Z">
              <w:tcPr>
                <w:tcW w:w="1984" w:type="dxa"/>
              </w:tcPr>
            </w:tcPrChange>
          </w:tcPr>
          <w:p w14:paraId="298A2561"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Supriyanto, SH</w:t>
            </w:r>
          </w:p>
        </w:tc>
        <w:tc>
          <w:tcPr>
            <w:tcW w:w="2127" w:type="dxa"/>
            <w:tcPrChange w:id="4010" w:author="Emmy Mutiarini" w:date="2018-05-10T18:06:00Z">
              <w:tcPr>
                <w:tcW w:w="2410" w:type="dxa"/>
              </w:tcPr>
            </w:tcPrChange>
          </w:tcPr>
          <w:p w14:paraId="33C8BE46"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Demokrat </w:t>
            </w:r>
          </w:p>
        </w:tc>
        <w:tc>
          <w:tcPr>
            <w:tcW w:w="1417" w:type="dxa"/>
            <w:tcPrChange w:id="4011" w:author="Emmy Mutiarini" w:date="2018-05-10T18:06:00Z">
              <w:tcPr>
                <w:tcW w:w="1701" w:type="dxa"/>
              </w:tcPr>
            </w:tcPrChange>
          </w:tcPr>
          <w:p w14:paraId="37385A92"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w:t>
            </w:r>
          </w:p>
        </w:tc>
        <w:tc>
          <w:tcPr>
            <w:tcW w:w="1417" w:type="dxa"/>
            <w:tcPrChange w:id="4012" w:author="Emmy Mutiarini" w:date="2018-05-10T18:06:00Z">
              <w:tcPr>
                <w:tcW w:w="1701" w:type="dxa"/>
              </w:tcPr>
            </w:tcPrChange>
          </w:tcPr>
          <w:p w14:paraId="07F77666"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121C541A" w14:textId="77777777" w:rsidTr="00027D4D">
        <w:tc>
          <w:tcPr>
            <w:tcW w:w="567" w:type="dxa"/>
            <w:tcPrChange w:id="4013" w:author="Emmy Mutiarini" w:date="2018-05-10T18:06:00Z">
              <w:tcPr>
                <w:tcW w:w="567" w:type="dxa"/>
              </w:tcPr>
            </w:tcPrChange>
          </w:tcPr>
          <w:p w14:paraId="1848AEA7"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38</w:t>
            </w:r>
          </w:p>
        </w:tc>
        <w:tc>
          <w:tcPr>
            <w:tcW w:w="1984" w:type="dxa"/>
            <w:tcPrChange w:id="4014" w:author="Emmy Mutiarini" w:date="2018-05-10T18:06:00Z">
              <w:tcPr>
                <w:tcW w:w="1984" w:type="dxa"/>
              </w:tcPr>
            </w:tcPrChange>
          </w:tcPr>
          <w:p w14:paraId="3760EDBF"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Suranto, SE</w:t>
            </w:r>
          </w:p>
        </w:tc>
        <w:tc>
          <w:tcPr>
            <w:tcW w:w="2127" w:type="dxa"/>
            <w:tcPrChange w:id="4015" w:author="Emmy Mutiarini" w:date="2018-05-10T18:06:00Z">
              <w:tcPr>
                <w:tcW w:w="2410" w:type="dxa"/>
              </w:tcPr>
            </w:tcPrChange>
          </w:tcPr>
          <w:p w14:paraId="1C8D9141"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Demokrat </w:t>
            </w:r>
          </w:p>
        </w:tc>
        <w:tc>
          <w:tcPr>
            <w:tcW w:w="1417" w:type="dxa"/>
            <w:tcPrChange w:id="4016" w:author="Emmy Mutiarini" w:date="2018-05-10T18:06:00Z">
              <w:tcPr>
                <w:tcW w:w="1701" w:type="dxa"/>
              </w:tcPr>
            </w:tcPrChange>
          </w:tcPr>
          <w:p w14:paraId="7E0A2E6C"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Change w:id="4017" w:author="Emmy Mutiarini" w:date="2018-05-10T18:06:00Z">
              <w:tcPr>
                <w:tcW w:w="1701" w:type="dxa"/>
              </w:tcPr>
            </w:tcPrChange>
          </w:tcPr>
          <w:p w14:paraId="67A3CDD5"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39E8A8C3" w14:textId="77777777" w:rsidTr="00027D4D">
        <w:tc>
          <w:tcPr>
            <w:tcW w:w="567" w:type="dxa"/>
            <w:tcPrChange w:id="4018" w:author="Emmy Mutiarini" w:date="2018-05-10T18:06:00Z">
              <w:tcPr>
                <w:tcW w:w="567" w:type="dxa"/>
              </w:tcPr>
            </w:tcPrChange>
          </w:tcPr>
          <w:p w14:paraId="63D31640"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39</w:t>
            </w:r>
          </w:p>
        </w:tc>
        <w:tc>
          <w:tcPr>
            <w:tcW w:w="1984" w:type="dxa"/>
            <w:tcPrChange w:id="4019" w:author="Emmy Mutiarini" w:date="2018-05-10T18:06:00Z">
              <w:tcPr>
                <w:tcW w:w="1984" w:type="dxa"/>
              </w:tcPr>
            </w:tcPrChange>
          </w:tcPr>
          <w:p w14:paraId="340986EB"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Reny Widyawati, SE</w:t>
            </w:r>
          </w:p>
        </w:tc>
        <w:tc>
          <w:tcPr>
            <w:tcW w:w="2127" w:type="dxa"/>
            <w:tcPrChange w:id="4020" w:author="Emmy Mutiarini" w:date="2018-05-10T18:06:00Z">
              <w:tcPr>
                <w:tcW w:w="2410" w:type="dxa"/>
              </w:tcPr>
            </w:tcPrChange>
          </w:tcPr>
          <w:p w14:paraId="6C89ADE6"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Demokrat </w:t>
            </w:r>
          </w:p>
        </w:tc>
        <w:tc>
          <w:tcPr>
            <w:tcW w:w="1417" w:type="dxa"/>
            <w:tcPrChange w:id="4021" w:author="Emmy Mutiarini" w:date="2018-05-10T18:06:00Z">
              <w:tcPr>
                <w:tcW w:w="1701" w:type="dxa"/>
              </w:tcPr>
            </w:tcPrChange>
          </w:tcPr>
          <w:p w14:paraId="78E14A29"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Change w:id="4022" w:author="Emmy Mutiarini" w:date="2018-05-10T18:06:00Z">
              <w:tcPr>
                <w:tcW w:w="1701" w:type="dxa"/>
              </w:tcPr>
            </w:tcPrChange>
          </w:tcPr>
          <w:p w14:paraId="75E6FF9A"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4FEFF035" w14:textId="77777777" w:rsidTr="00027D4D">
        <w:tc>
          <w:tcPr>
            <w:tcW w:w="567" w:type="dxa"/>
            <w:tcPrChange w:id="4023" w:author="Emmy Mutiarini" w:date="2018-05-10T18:06:00Z">
              <w:tcPr>
                <w:tcW w:w="567" w:type="dxa"/>
              </w:tcPr>
            </w:tcPrChange>
          </w:tcPr>
          <w:p w14:paraId="2D9F1762"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40</w:t>
            </w:r>
          </w:p>
        </w:tc>
        <w:tc>
          <w:tcPr>
            <w:tcW w:w="1984" w:type="dxa"/>
            <w:tcPrChange w:id="4024" w:author="Emmy Mutiarini" w:date="2018-05-10T18:06:00Z">
              <w:tcPr>
                <w:tcW w:w="1984" w:type="dxa"/>
              </w:tcPr>
            </w:tcPrChange>
          </w:tcPr>
          <w:p w14:paraId="4B50DC93"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H.M. Al Amin, SE</w:t>
            </w:r>
          </w:p>
        </w:tc>
        <w:tc>
          <w:tcPr>
            <w:tcW w:w="2127" w:type="dxa"/>
            <w:tcPrChange w:id="4025" w:author="Emmy Mutiarini" w:date="2018-05-10T18:06:00Z">
              <w:tcPr>
                <w:tcW w:w="2410" w:type="dxa"/>
              </w:tcPr>
            </w:tcPrChange>
          </w:tcPr>
          <w:p w14:paraId="782AC24C"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Amanat Nasional </w:t>
            </w:r>
          </w:p>
        </w:tc>
        <w:tc>
          <w:tcPr>
            <w:tcW w:w="1417" w:type="dxa"/>
            <w:tcPrChange w:id="4026" w:author="Emmy Mutiarini" w:date="2018-05-10T18:06:00Z">
              <w:tcPr>
                <w:tcW w:w="1701" w:type="dxa"/>
              </w:tcPr>
            </w:tcPrChange>
          </w:tcPr>
          <w:p w14:paraId="1B6CE814"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IV</w:t>
            </w:r>
          </w:p>
        </w:tc>
        <w:tc>
          <w:tcPr>
            <w:tcW w:w="1417" w:type="dxa"/>
            <w:tcPrChange w:id="4027" w:author="Emmy Mutiarini" w:date="2018-05-10T18:06:00Z">
              <w:tcPr>
                <w:tcW w:w="1701" w:type="dxa"/>
              </w:tcPr>
            </w:tcPrChange>
          </w:tcPr>
          <w:p w14:paraId="3C101484"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4DF7286E" w14:textId="77777777" w:rsidTr="00027D4D">
        <w:tc>
          <w:tcPr>
            <w:tcW w:w="567" w:type="dxa"/>
            <w:tcPrChange w:id="4028" w:author="Emmy Mutiarini" w:date="2018-05-10T18:06:00Z">
              <w:tcPr>
                <w:tcW w:w="567" w:type="dxa"/>
              </w:tcPr>
            </w:tcPrChange>
          </w:tcPr>
          <w:p w14:paraId="42DEFC71"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41</w:t>
            </w:r>
          </w:p>
        </w:tc>
        <w:tc>
          <w:tcPr>
            <w:tcW w:w="1984" w:type="dxa"/>
            <w:tcPrChange w:id="4029" w:author="Emmy Mutiarini" w:date="2018-05-10T18:06:00Z">
              <w:tcPr>
                <w:tcW w:w="1984" w:type="dxa"/>
              </w:tcPr>
            </w:tcPrChange>
          </w:tcPr>
          <w:p w14:paraId="7F87570F"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Sugiyarsono</w:t>
            </w:r>
          </w:p>
        </w:tc>
        <w:tc>
          <w:tcPr>
            <w:tcW w:w="2127" w:type="dxa"/>
            <w:tcPrChange w:id="4030" w:author="Emmy Mutiarini" w:date="2018-05-10T18:06:00Z">
              <w:tcPr>
                <w:tcW w:w="2410" w:type="dxa"/>
              </w:tcPr>
            </w:tcPrChange>
          </w:tcPr>
          <w:p w14:paraId="0623DCC1"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Amanat Nasional </w:t>
            </w:r>
          </w:p>
        </w:tc>
        <w:tc>
          <w:tcPr>
            <w:tcW w:w="1417" w:type="dxa"/>
            <w:tcPrChange w:id="4031" w:author="Emmy Mutiarini" w:date="2018-05-10T18:06:00Z">
              <w:tcPr>
                <w:tcW w:w="1701" w:type="dxa"/>
              </w:tcPr>
            </w:tcPrChange>
          </w:tcPr>
          <w:p w14:paraId="28D886CC"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III</w:t>
            </w:r>
          </w:p>
        </w:tc>
        <w:tc>
          <w:tcPr>
            <w:tcW w:w="1417" w:type="dxa"/>
            <w:tcPrChange w:id="4032" w:author="Emmy Mutiarini" w:date="2018-05-10T18:06:00Z">
              <w:tcPr>
                <w:tcW w:w="1701" w:type="dxa"/>
              </w:tcPr>
            </w:tcPrChange>
          </w:tcPr>
          <w:p w14:paraId="15B7F9CF"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0D478355" w14:textId="77777777" w:rsidTr="00027D4D">
        <w:tc>
          <w:tcPr>
            <w:tcW w:w="567" w:type="dxa"/>
            <w:tcPrChange w:id="4033" w:author="Emmy Mutiarini" w:date="2018-05-10T18:06:00Z">
              <w:tcPr>
                <w:tcW w:w="567" w:type="dxa"/>
              </w:tcPr>
            </w:tcPrChange>
          </w:tcPr>
          <w:p w14:paraId="1DD6E093"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42</w:t>
            </w:r>
          </w:p>
        </w:tc>
        <w:tc>
          <w:tcPr>
            <w:tcW w:w="1984" w:type="dxa"/>
            <w:tcPrChange w:id="4034" w:author="Emmy Mutiarini" w:date="2018-05-10T18:06:00Z">
              <w:tcPr>
                <w:tcW w:w="1984" w:type="dxa"/>
              </w:tcPr>
            </w:tcPrChange>
          </w:tcPr>
          <w:p w14:paraId="57722E5C"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Umar Hasyim, SE</w:t>
            </w:r>
          </w:p>
        </w:tc>
        <w:tc>
          <w:tcPr>
            <w:tcW w:w="2127" w:type="dxa"/>
            <w:tcPrChange w:id="4035" w:author="Emmy Mutiarini" w:date="2018-05-10T18:06:00Z">
              <w:tcPr>
                <w:tcW w:w="2410" w:type="dxa"/>
              </w:tcPr>
            </w:tcPrChange>
          </w:tcPr>
          <w:p w14:paraId="526959C9"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Amanat Nasional </w:t>
            </w:r>
          </w:p>
        </w:tc>
        <w:tc>
          <w:tcPr>
            <w:tcW w:w="1417" w:type="dxa"/>
            <w:tcPrChange w:id="4036" w:author="Emmy Mutiarini" w:date="2018-05-10T18:06:00Z">
              <w:tcPr>
                <w:tcW w:w="1701" w:type="dxa"/>
              </w:tcPr>
            </w:tcPrChange>
          </w:tcPr>
          <w:p w14:paraId="2EA6501C"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Wakil Ketua</w:t>
            </w:r>
          </w:p>
        </w:tc>
        <w:tc>
          <w:tcPr>
            <w:tcW w:w="1417" w:type="dxa"/>
            <w:tcPrChange w:id="4037" w:author="Emmy Mutiarini" w:date="2018-05-10T18:06:00Z">
              <w:tcPr>
                <w:tcW w:w="1701" w:type="dxa"/>
              </w:tcPr>
            </w:tcPrChange>
          </w:tcPr>
          <w:p w14:paraId="3D5BFEB7"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26B52997" w14:textId="77777777" w:rsidTr="00027D4D">
        <w:tc>
          <w:tcPr>
            <w:tcW w:w="567" w:type="dxa"/>
            <w:tcPrChange w:id="4038" w:author="Emmy Mutiarini" w:date="2018-05-10T18:06:00Z">
              <w:tcPr>
                <w:tcW w:w="567" w:type="dxa"/>
              </w:tcPr>
            </w:tcPrChange>
          </w:tcPr>
          <w:p w14:paraId="0B8606FC"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43</w:t>
            </w:r>
          </w:p>
        </w:tc>
        <w:tc>
          <w:tcPr>
            <w:tcW w:w="1984" w:type="dxa"/>
            <w:tcPrChange w:id="4039" w:author="Emmy Mutiarini" w:date="2018-05-10T18:06:00Z">
              <w:tcPr>
                <w:tcW w:w="1984" w:type="dxa"/>
              </w:tcPr>
            </w:tcPrChange>
          </w:tcPr>
          <w:p w14:paraId="2FC6A061"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Drs. Achmad Sapari, MM</w:t>
            </w:r>
          </w:p>
        </w:tc>
        <w:tc>
          <w:tcPr>
            <w:tcW w:w="2127" w:type="dxa"/>
            <w:tcPrChange w:id="4040" w:author="Emmy Mutiarini" w:date="2018-05-10T18:06:00Z">
              <w:tcPr>
                <w:tcW w:w="2410" w:type="dxa"/>
              </w:tcPr>
            </w:tcPrChange>
          </w:tcPr>
          <w:p w14:paraId="720370DE"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Amanat Nasional </w:t>
            </w:r>
          </w:p>
        </w:tc>
        <w:tc>
          <w:tcPr>
            <w:tcW w:w="1417" w:type="dxa"/>
            <w:tcPrChange w:id="4041" w:author="Emmy Mutiarini" w:date="2018-05-10T18:06:00Z">
              <w:tcPr>
                <w:tcW w:w="1701" w:type="dxa"/>
              </w:tcPr>
            </w:tcPrChange>
          </w:tcPr>
          <w:p w14:paraId="090DE75E"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w:t>
            </w:r>
          </w:p>
        </w:tc>
        <w:tc>
          <w:tcPr>
            <w:tcW w:w="1417" w:type="dxa"/>
            <w:tcPrChange w:id="4042" w:author="Emmy Mutiarini" w:date="2018-05-10T18:06:00Z">
              <w:tcPr>
                <w:tcW w:w="1701" w:type="dxa"/>
              </w:tcPr>
            </w:tcPrChange>
          </w:tcPr>
          <w:p w14:paraId="7571B838"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1504BA8C" w14:textId="77777777" w:rsidTr="00027D4D">
        <w:tc>
          <w:tcPr>
            <w:tcW w:w="567" w:type="dxa"/>
            <w:tcPrChange w:id="4043" w:author="Emmy Mutiarini" w:date="2018-05-10T18:06:00Z">
              <w:tcPr>
                <w:tcW w:w="567" w:type="dxa"/>
              </w:tcPr>
            </w:tcPrChange>
          </w:tcPr>
          <w:p w14:paraId="0F095967"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44</w:t>
            </w:r>
          </w:p>
        </w:tc>
        <w:tc>
          <w:tcPr>
            <w:tcW w:w="1984" w:type="dxa"/>
            <w:tcPrChange w:id="4044" w:author="Emmy Mutiarini" w:date="2018-05-10T18:06:00Z">
              <w:tcPr>
                <w:tcW w:w="1984" w:type="dxa"/>
              </w:tcPr>
            </w:tcPrChange>
          </w:tcPr>
          <w:p w14:paraId="74B78C32"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M. Edy Jasmanto , SH</w:t>
            </w:r>
          </w:p>
        </w:tc>
        <w:tc>
          <w:tcPr>
            <w:tcW w:w="2127" w:type="dxa"/>
            <w:tcPrChange w:id="4045" w:author="Emmy Mutiarini" w:date="2018-05-10T18:06:00Z">
              <w:tcPr>
                <w:tcW w:w="2410" w:type="dxa"/>
              </w:tcPr>
            </w:tcPrChange>
          </w:tcPr>
          <w:p w14:paraId="408A5AD1"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Partai Persatuan Pembangunan</w:t>
            </w:r>
          </w:p>
        </w:tc>
        <w:tc>
          <w:tcPr>
            <w:tcW w:w="1417" w:type="dxa"/>
            <w:tcPrChange w:id="4046" w:author="Emmy Mutiarini" w:date="2018-05-10T18:06:00Z">
              <w:tcPr>
                <w:tcW w:w="1701" w:type="dxa"/>
              </w:tcPr>
            </w:tcPrChange>
          </w:tcPr>
          <w:p w14:paraId="16CAD91F"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II</w:t>
            </w:r>
          </w:p>
        </w:tc>
        <w:tc>
          <w:tcPr>
            <w:tcW w:w="1417" w:type="dxa"/>
            <w:tcPrChange w:id="4047" w:author="Emmy Mutiarini" w:date="2018-05-10T18:06:00Z">
              <w:tcPr>
                <w:tcW w:w="1701" w:type="dxa"/>
              </w:tcPr>
            </w:tcPrChange>
          </w:tcPr>
          <w:p w14:paraId="7EF841E4"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r w:rsidR="00A113A0" w:rsidRPr="00AC15A8" w14:paraId="2C60D88A" w14:textId="77777777" w:rsidTr="00027D4D">
        <w:tc>
          <w:tcPr>
            <w:tcW w:w="567" w:type="dxa"/>
            <w:tcPrChange w:id="4048" w:author="Emmy Mutiarini" w:date="2018-05-10T18:06:00Z">
              <w:tcPr>
                <w:tcW w:w="567" w:type="dxa"/>
              </w:tcPr>
            </w:tcPrChange>
          </w:tcPr>
          <w:p w14:paraId="717543EE" w14:textId="77777777" w:rsidR="00A113A0" w:rsidRPr="00AC15A8" w:rsidRDefault="00A113A0" w:rsidP="00FA5464">
            <w:pPr>
              <w:jc w:val="center"/>
              <w:rPr>
                <w:rFonts w:ascii="Arial Narrow" w:hAnsi="Arial Narrow" w:cs="Times New Roman"/>
                <w:sz w:val="16"/>
                <w:szCs w:val="16"/>
                <w:lang w:val="en-ID"/>
              </w:rPr>
            </w:pPr>
            <w:r w:rsidRPr="00AC15A8">
              <w:rPr>
                <w:rFonts w:ascii="Arial Narrow" w:hAnsi="Arial Narrow" w:cs="Times New Roman"/>
                <w:sz w:val="16"/>
                <w:szCs w:val="16"/>
                <w:lang w:val="en-ID"/>
              </w:rPr>
              <w:t>45</w:t>
            </w:r>
          </w:p>
        </w:tc>
        <w:tc>
          <w:tcPr>
            <w:tcW w:w="1984" w:type="dxa"/>
            <w:tcPrChange w:id="4049" w:author="Emmy Mutiarini" w:date="2018-05-10T18:06:00Z">
              <w:tcPr>
                <w:tcW w:w="1984" w:type="dxa"/>
              </w:tcPr>
            </w:tcPrChange>
          </w:tcPr>
          <w:p w14:paraId="3ABBEEB5"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Abdullah AA </w:t>
            </w:r>
          </w:p>
        </w:tc>
        <w:tc>
          <w:tcPr>
            <w:tcW w:w="2127" w:type="dxa"/>
            <w:tcPrChange w:id="4050" w:author="Emmy Mutiarini" w:date="2018-05-10T18:06:00Z">
              <w:tcPr>
                <w:tcW w:w="2410" w:type="dxa"/>
              </w:tcPr>
            </w:tcPrChange>
          </w:tcPr>
          <w:p w14:paraId="56C1694C"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 xml:space="preserve">Partai Hati Nurani Rakyat </w:t>
            </w:r>
          </w:p>
        </w:tc>
        <w:tc>
          <w:tcPr>
            <w:tcW w:w="1417" w:type="dxa"/>
            <w:tcPrChange w:id="4051" w:author="Emmy Mutiarini" w:date="2018-05-10T18:06:00Z">
              <w:tcPr>
                <w:tcW w:w="1701" w:type="dxa"/>
              </w:tcPr>
            </w:tcPrChange>
          </w:tcPr>
          <w:p w14:paraId="54F176C1" w14:textId="77777777" w:rsidR="00A113A0" w:rsidRPr="00AC15A8" w:rsidRDefault="00A113A0" w:rsidP="00FA5464">
            <w:pPr>
              <w:jc w:val="both"/>
              <w:rPr>
                <w:rFonts w:ascii="Arial Narrow" w:hAnsi="Arial Narrow" w:cs="Times New Roman"/>
                <w:sz w:val="16"/>
                <w:szCs w:val="16"/>
                <w:lang w:val="en-ID"/>
              </w:rPr>
            </w:pPr>
            <w:r w:rsidRPr="00AC15A8">
              <w:rPr>
                <w:rFonts w:ascii="Arial Narrow" w:hAnsi="Arial Narrow" w:cs="Times New Roman"/>
                <w:sz w:val="16"/>
                <w:szCs w:val="16"/>
                <w:lang w:val="en-ID"/>
              </w:rPr>
              <w:t>Komisi I</w:t>
            </w:r>
          </w:p>
        </w:tc>
        <w:tc>
          <w:tcPr>
            <w:tcW w:w="1417" w:type="dxa"/>
            <w:tcPrChange w:id="4052" w:author="Emmy Mutiarini" w:date="2018-05-10T18:06:00Z">
              <w:tcPr>
                <w:tcW w:w="1701" w:type="dxa"/>
              </w:tcPr>
            </w:tcPrChange>
          </w:tcPr>
          <w:p w14:paraId="4E65A467" w14:textId="77777777" w:rsidR="00A113A0" w:rsidRPr="00AC15A8" w:rsidRDefault="00A113A0" w:rsidP="00FA5464">
            <w:pPr>
              <w:rPr>
                <w:rFonts w:ascii="Arial Narrow" w:hAnsi="Arial Narrow" w:cs="Times New Roman"/>
                <w:sz w:val="16"/>
                <w:szCs w:val="16"/>
              </w:rPr>
            </w:pPr>
            <w:r w:rsidRPr="00AC15A8">
              <w:rPr>
                <w:rFonts w:ascii="Arial Narrow" w:hAnsi="Arial Narrow" w:cs="Times New Roman"/>
                <w:sz w:val="16"/>
                <w:szCs w:val="16"/>
              </w:rPr>
              <w:t>Periode 2014-2019</w:t>
            </w:r>
          </w:p>
        </w:tc>
      </w:tr>
    </w:tbl>
    <w:p w14:paraId="1A5FE6CC" w14:textId="77777777" w:rsidR="00027D4D" w:rsidRDefault="00027D4D">
      <w:pPr>
        <w:pStyle w:val="ListParagraph"/>
        <w:spacing w:after="0" w:line="280" w:lineRule="exact"/>
        <w:ind w:left="360"/>
        <w:rPr>
          <w:ins w:id="4053" w:author="Emmy Mutiarini" w:date="2018-05-10T18:06:00Z"/>
          <w:rFonts w:ascii="Times New Roman" w:hAnsi="Times New Roman" w:cs="Times New Roman"/>
          <w:b/>
          <w:lang w:val="en-ID"/>
        </w:rPr>
        <w:pPrChange w:id="4054" w:author="Emmy Mutiarini" w:date="2018-05-10T18:06:00Z">
          <w:pPr>
            <w:pStyle w:val="ListParagraph"/>
            <w:numPr>
              <w:numId w:val="2"/>
            </w:numPr>
            <w:spacing w:after="0" w:line="280" w:lineRule="exact"/>
            <w:ind w:left="360" w:hanging="360"/>
          </w:pPr>
        </w:pPrChange>
      </w:pPr>
    </w:p>
    <w:p w14:paraId="6C25F094" w14:textId="77777777" w:rsidR="00666B55" w:rsidRPr="00AC15A8" w:rsidRDefault="00AC15A8" w:rsidP="00AC15A8">
      <w:pPr>
        <w:pStyle w:val="ListParagraph"/>
        <w:numPr>
          <w:ilvl w:val="0"/>
          <w:numId w:val="2"/>
        </w:numPr>
        <w:spacing w:after="0" w:line="280" w:lineRule="exact"/>
        <w:rPr>
          <w:rFonts w:ascii="Times New Roman" w:hAnsi="Times New Roman" w:cs="Times New Roman"/>
          <w:b/>
          <w:lang w:val="en-ID"/>
        </w:rPr>
      </w:pPr>
      <w:r w:rsidRPr="00AC15A8">
        <w:rPr>
          <w:rFonts w:ascii="Times New Roman" w:hAnsi="Times New Roman" w:cs="Times New Roman"/>
          <w:b/>
          <w:lang w:val="en-ID"/>
        </w:rPr>
        <w:t>RENCANA</w:t>
      </w:r>
      <w:r w:rsidR="00666B55" w:rsidRPr="00AC15A8">
        <w:rPr>
          <w:rFonts w:ascii="Times New Roman" w:hAnsi="Times New Roman" w:cs="Times New Roman"/>
          <w:b/>
          <w:lang w:val="en-ID"/>
        </w:rPr>
        <w:t xml:space="preserve"> PELEPASAN HAK ATAS TANAH PEMERINTAH KOTA SURAKARTA  </w:t>
      </w:r>
    </w:p>
    <w:p w14:paraId="068B611E" w14:textId="77777777" w:rsidR="00A96236" w:rsidRPr="00AC15A8" w:rsidDel="00027D4D" w:rsidRDefault="00A96236" w:rsidP="00AC15A8">
      <w:pPr>
        <w:pStyle w:val="ListParagraph"/>
        <w:spacing w:after="0" w:line="280" w:lineRule="exact"/>
        <w:ind w:left="360"/>
        <w:rPr>
          <w:del w:id="4055" w:author="Emmy Mutiarini" w:date="2018-05-10T18:12:00Z"/>
          <w:rFonts w:ascii="Times New Roman" w:hAnsi="Times New Roman" w:cs="Times New Roman"/>
          <w:b/>
          <w:lang w:val="en-ID"/>
        </w:rPr>
      </w:pPr>
    </w:p>
    <w:p w14:paraId="2C197F69" w14:textId="069AAFAE" w:rsidR="00666B55" w:rsidRPr="00AC15A8" w:rsidRDefault="00AC15A8" w:rsidP="00AC15A8">
      <w:pPr>
        <w:pStyle w:val="ListParagraph"/>
        <w:numPr>
          <w:ilvl w:val="0"/>
          <w:numId w:val="30"/>
        </w:numPr>
        <w:spacing w:after="0" w:line="280" w:lineRule="exact"/>
        <w:ind w:hanging="218"/>
        <w:jc w:val="both"/>
        <w:rPr>
          <w:rFonts w:ascii="Times New Roman" w:hAnsi="Times New Roman" w:cs="Times New Roman"/>
          <w:b/>
          <w:lang w:val="en-ID"/>
        </w:rPr>
      </w:pPr>
      <w:r w:rsidRPr="00AC15A8">
        <w:rPr>
          <w:rFonts w:ascii="Times New Roman" w:hAnsi="Times New Roman" w:cs="Times New Roman"/>
          <w:b/>
          <w:lang w:val="en-ID"/>
        </w:rPr>
        <w:t>LATAR BELAKANG</w:t>
      </w:r>
      <w:r w:rsidR="00666B55" w:rsidRPr="00AC15A8">
        <w:rPr>
          <w:rFonts w:ascii="Times New Roman" w:hAnsi="Times New Roman" w:cs="Times New Roman"/>
          <w:b/>
          <w:lang w:val="en-ID"/>
        </w:rPr>
        <w:t xml:space="preserve"> </w:t>
      </w:r>
      <w:ins w:id="4056" w:author="Hari Laksono" w:date="2018-05-15T13:38:00Z">
        <w:r w:rsidR="007A03A1">
          <w:rPr>
            <w:rFonts w:ascii="Times New Roman" w:hAnsi="Times New Roman" w:cs="Times New Roman"/>
            <w:b/>
            <w:lang w:val="id-ID"/>
          </w:rPr>
          <w:t>PELEPASAN HAK ATAS TANAH</w:t>
        </w:r>
      </w:ins>
    </w:p>
    <w:p w14:paraId="6939ABDE" w14:textId="77777777" w:rsidR="00666B55" w:rsidRPr="00AC15A8" w:rsidRDefault="00666B55" w:rsidP="00AC15A8">
      <w:pPr>
        <w:numPr>
          <w:ilvl w:val="0"/>
          <w:numId w:val="27"/>
        </w:numPr>
        <w:spacing w:after="0" w:line="280" w:lineRule="exact"/>
        <w:ind w:left="1134" w:hanging="425"/>
        <w:contextualSpacing/>
        <w:jc w:val="both"/>
        <w:rPr>
          <w:rFonts w:ascii="Times New Roman" w:hAnsi="Times New Roman" w:cs="Times New Roman"/>
          <w:lang w:val="en-ID"/>
        </w:rPr>
      </w:pPr>
      <w:r w:rsidRPr="00AC15A8">
        <w:rPr>
          <w:rFonts w:ascii="Times New Roman" w:hAnsi="Times New Roman" w:cs="Times New Roman"/>
          <w:lang w:val="en-ID"/>
        </w:rPr>
        <w:t xml:space="preserve">Pada tanggal 10 Juli 2013 </w:t>
      </w:r>
      <w:del w:id="4057" w:author="Emmy Mutiarini" w:date="2018-05-10T18:07:00Z">
        <w:r w:rsidRPr="00AC15A8" w:rsidDel="00027D4D">
          <w:rPr>
            <w:rFonts w:ascii="Times New Roman" w:hAnsi="Times New Roman" w:cs="Times New Roman"/>
            <w:lang w:val="en-ID"/>
          </w:rPr>
          <w:delText>p</w:delText>
        </w:r>
      </w:del>
      <w:ins w:id="4058" w:author="Emmy Mutiarini" w:date="2018-05-10T18:07:00Z">
        <w:r w:rsidR="00027D4D">
          <w:rPr>
            <w:rFonts w:ascii="Times New Roman" w:hAnsi="Times New Roman" w:cs="Times New Roman"/>
            <w:lang w:val="en-ID"/>
          </w:rPr>
          <w:t>P</w:t>
        </w:r>
      </w:ins>
      <w:r w:rsidRPr="00AC15A8">
        <w:rPr>
          <w:rFonts w:ascii="Times New Roman" w:hAnsi="Times New Roman" w:cs="Times New Roman"/>
          <w:lang w:val="en-ID"/>
        </w:rPr>
        <w:t>aguyuban Guyub Rukun Pringgolayan Tipes sebanyak 77 Kepala Keluarga mangujukan permohonan sertifikasi ke Walikota Surakarta dan Ketua DPRD Tanah HP.10 Kelurahan Tipes dengan alasan pernah mengajukan beberapa kali sejak tahun 1998, 1999, 2002, 2006, 2009 dan 2011 dengan pertimbangan tanah yang dimohon bekas kuburan, pemohon tidak punya rumah dan warga tidak mampu.</w:t>
      </w:r>
    </w:p>
    <w:p w14:paraId="648363D9" w14:textId="77777777" w:rsidR="00666B55" w:rsidRPr="00AC15A8" w:rsidRDefault="00666B55" w:rsidP="00AC15A8">
      <w:pPr>
        <w:numPr>
          <w:ilvl w:val="0"/>
          <w:numId w:val="27"/>
        </w:numPr>
        <w:spacing w:after="0" w:line="280" w:lineRule="exact"/>
        <w:ind w:left="1134" w:hanging="425"/>
        <w:contextualSpacing/>
        <w:jc w:val="both"/>
        <w:rPr>
          <w:rFonts w:ascii="Times New Roman" w:hAnsi="Times New Roman" w:cs="Times New Roman"/>
          <w:lang w:val="en-ID"/>
        </w:rPr>
      </w:pPr>
      <w:proofErr w:type="gramStart"/>
      <w:r w:rsidRPr="00AC15A8">
        <w:rPr>
          <w:rFonts w:ascii="Times New Roman" w:hAnsi="Times New Roman" w:cs="Times New Roman"/>
          <w:lang w:val="en-ID"/>
        </w:rPr>
        <w:t>Tanah HP 11 Kelurahan Semanggi  asalnya tanah negara yang dijadikan  temp</w:t>
      </w:r>
      <w:r w:rsidR="00A96236" w:rsidRPr="00AC15A8">
        <w:rPr>
          <w:rFonts w:ascii="Times New Roman" w:hAnsi="Times New Roman" w:cs="Times New Roman"/>
          <w:lang w:val="en-ID"/>
        </w:rPr>
        <w:t>at penampungan  Pekerja Sex Komersial (PSK)</w:t>
      </w:r>
      <w:r w:rsidRPr="00AC15A8">
        <w:rPr>
          <w:rFonts w:ascii="Times New Roman" w:hAnsi="Times New Roman" w:cs="Times New Roman"/>
          <w:lang w:val="en-ID"/>
        </w:rPr>
        <w:t xml:space="preserve"> sejak tahun 1961, seluas 2.250 </w:t>
      </w:r>
      <w:del w:id="4059" w:author="Emmy Mutiarini" w:date="2018-05-10T18:08:00Z">
        <w:r w:rsidRPr="00AC15A8" w:rsidDel="00027D4D">
          <w:rPr>
            <w:rFonts w:ascii="Times New Roman" w:hAnsi="Times New Roman" w:cs="Times New Roman"/>
            <w:lang w:val="en-ID"/>
          </w:rPr>
          <w:delText>M</w:delText>
        </w:r>
      </w:del>
      <w:ins w:id="4060" w:author="Emmy Mutiarini" w:date="2018-05-10T18:08:00Z">
        <w:r w:rsidR="00027D4D">
          <w:rPr>
            <w:rFonts w:ascii="Times New Roman" w:hAnsi="Times New Roman" w:cs="Times New Roman"/>
            <w:lang w:val="en-ID"/>
          </w:rPr>
          <w:t>m</w:t>
        </w:r>
      </w:ins>
      <w:r w:rsidRPr="00027D4D">
        <w:rPr>
          <w:rFonts w:ascii="Times New Roman" w:hAnsi="Times New Roman" w:cs="Times New Roman"/>
          <w:vertAlign w:val="superscript"/>
          <w:lang w:val="en-ID"/>
          <w:rPrChange w:id="4061" w:author="Emmy Mutiarini" w:date="2018-05-10T18:08:00Z">
            <w:rPr>
              <w:rFonts w:ascii="Times New Roman" w:hAnsi="Times New Roman" w:cs="Times New Roman"/>
              <w:lang w:val="en-ID"/>
            </w:rPr>
          </w:rPrChange>
        </w:rPr>
        <w:t>2</w:t>
      </w:r>
      <w:r w:rsidRPr="00AC15A8">
        <w:rPr>
          <w:rFonts w:ascii="Times New Roman" w:hAnsi="Times New Roman" w:cs="Times New Roman"/>
          <w:lang w:val="en-ID"/>
        </w:rPr>
        <w:t xml:space="preserve">, dengan nama komplek Silir, kemudian </w:t>
      </w:r>
      <w:r w:rsidR="00027D4D" w:rsidRPr="00AC15A8">
        <w:rPr>
          <w:rFonts w:ascii="Times New Roman" w:hAnsi="Times New Roman" w:cs="Times New Roman"/>
          <w:lang w:val="en-ID"/>
        </w:rPr>
        <w:t xml:space="preserve">Komplek Silir </w:t>
      </w:r>
      <w:r w:rsidRPr="00AC15A8">
        <w:rPr>
          <w:rFonts w:ascii="Times New Roman" w:hAnsi="Times New Roman" w:cs="Times New Roman"/>
          <w:lang w:val="en-ID"/>
        </w:rPr>
        <w:t>dari tahun ke tahun menjadi luas kurang lebih 27.000 m</w:t>
      </w:r>
      <w:r w:rsidRPr="00027D4D">
        <w:rPr>
          <w:rFonts w:ascii="Times New Roman" w:hAnsi="Times New Roman" w:cs="Times New Roman"/>
          <w:vertAlign w:val="superscript"/>
          <w:lang w:val="en-ID"/>
          <w:rPrChange w:id="4062" w:author="Emmy Mutiarini" w:date="2018-05-10T18:08:00Z">
            <w:rPr>
              <w:rFonts w:ascii="Times New Roman" w:hAnsi="Times New Roman" w:cs="Times New Roman"/>
              <w:lang w:val="en-ID"/>
            </w:rPr>
          </w:rPrChange>
        </w:rPr>
        <w:t>2</w:t>
      </w:r>
      <w:r w:rsidRPr="00AC15A8">
        <w:rPr>
          <w:rFonts w:ascii="Times New Roman" w:hAnsi="Times New Roman" w:cs="Times New Roman"/>
          <w:lang w:val="en-ID"/>
        </w:rPr>
        <w:t>,  HP.11 disertifatkan oleh Pemkot pada tahun 1990 peruntukan sertifikat selama dipergunakan untuk bangunan lokalisasi dan pada tahun</w:t>
      </w:r>
      <w:r w:rsidR="00A96236" w:rsidRPr="00AC15A8">
        <w:rPr>
          <w:rFonts w:ascii="Times New Roman" w:hAnsi="Times New Roman" w:cs="Times New Roman"/>
          <w:lang w:val="en-ID"/>
        </w:rPr>
        <w:t xml:space="preserve"> 1998 lokalisasi Silir ditutup P</w:t>
      </w:r>
      <w:r w:rsidRPr="00AC15A8">
        <w:rPr>
          <w:rFonts w:ascii="Times New Roman" w:hAnsi="Times New Roman" w:cs="Times New Roman"/>
          <w:lang w:val="en-ID"/>
        </w:rPr>
        <w:t xml:space="preserve">emerintah Kota Surakarta akan tetapi penghuni sebagian meninggalkan bangunan dan </w:t>
      </w:r>
      <w:del w:id="4063" w:author="Emmy Mutiarini" w:date="2018-05-10T18:08:00Z">
        <w:r w:rsidRPr="00AC15A8" w:rsidDel="00027D4D">
          <w:rPr>
            <w:rFonts w:ascii="Times New Roman" w:hAnsi="Times New Roman" w:cs="Times New Roman"/>
            <w:lang w:val="en-ID"/>
          </w:rPr>
          <w:delText>s</w:delText>
        </w:r>
      </w:del>
      <w:r w:rsidRPr="00AC15A8">
        <w:rPr>
          <w:rFonts w:ascii="Times New Roman" w:hAnsi="Times New Roman" w:cs="Times New Roman"/>
          <w:lang w:val="en-ID"/>
        </w:rPr>
        <w:t>ebanyak 9 warga masih mene</w:t>
      </w:r>
      <w:del w:id="4064" w:author="Emmy Mutiarini" w:date="2018-05-10T18:08:00Z">
        <w:r w:rsidRPr="00AC15A8" w:rsidDel="00027D4D">
          <w:rPr>
            <w:rFonts w:ascii="Times New Roman" w:hAnsi="Times New Roman" w:cs="Times New Roman"/>
            <w:lang w:val="en-ID"/>
          </w:rPr>
          <w:delText>n</w:delText>
        </w:r>
      </w:del>
      <w:r w:rsidRPr="00AC15A8">
        <w:rPr>
          <w:rFonts w:ascii="Times New Roman" w:hAnsi="Times New Roman" w:cs="Times New Roman"/>
          <w:lang w:val="en-ID"/>
        </w:rPr>
        <w:t>mpati HP.11 tersebut</w:t>
      </w:r>
      <w:ins w:id="4065" w:author="Emmy Mutiarini" w:date="2018-05-10T18:08:00Z">
        <w:r w:rsidR="00027D4D">
          <w:rPr>
            <w:rFonts w:ascii="Times New Roman" w:hAnsi="Times New Roman" w:cs="Times New Roman"/>
            <w:lang w:val="en-ID"/>
          </w:rPr>
          <w:t>.</w:t>
        </w:r>
        <w:proofErr w:type="gramEnd"/>
        <w:r w:rsidR="00027D4D">
          <w:rPr>
            <w:rFonts w:ascii="Times New Roman" w:hAnsi="Times New Roman" w:cs="Times New Roman"/>
            <w:lang w:val="en-ID"/>
          </w:rPr>
          <w:t xml:space="preserve"> </w:t>
        </w:r>
      </w:ins>
      <w:del w:id="4066" w:author="Emmy Mutiarini" w:date="2018-05-10T18:08:00Z">
        <w:r w:rsidRPr="00AC15A8" w:rsidDel="00027D4D">
          <w:rPr>
            <w:rFonts w:ascii="Times New Roman" w:hAnsi="Times New Roman" w:cs="Times New Roman"/>
            <w:lang w:val="en-ID"/>
          </w:rPr>
          <w:delText>, e</w:delText>
        </w:r>
      </w:del>
      <w:ins w:id="4067" w:author="Emmy Mutiarini" w:date="2018-05-10T18:08:00Z">
        <w:r w:rsidR="00027D4D">
          <w:rPr>
            <w:rFonts w:ascii="Times New Roman" w:hAnsi="Times New Roman" w:cs="Times New Roman"/>
            <w:lang w:val="en-ID"/>
          </w:rPr>
          <w:t>E</w:t>
        </w:r>
      </w:ins>
      <w:r w:rsidRPr="00AC15A8">
        <w:rPr>
          <w:rFonts w:ascii="Times New Roman" w:hAnsi="Times New Roman" w:cs="Times New Roman"/>
          <w:lang w:val="en-ID"/>
        </w:rPr>
        <w:t xml:space="preserve">ksisting tanah sudah tidak beraturan kurang lebih 50% menjadi fasum/jalan dan sebagian kecil </w:t>
      </w:r>
      <w:del w:id="4068" w:author="Emmy Mutiarini" w:date="2018-05-10T18:09:00Z">
        <w:r w:rsidRPr="00AC15A8" w:rsidDel="00027D4D">
          <w:rPr>
            <w:rFonts w:ascii="Times New Roman" w:hAnsi="Times New Roman" w:cs="Times New Roman"/>
            <w:lang w:val="en-ID"/>
          </w:rPr>
          <w:delText xml:space="preserve">masuk ditanah </w:delText>
        </w:r>
      </w:del>
      <w:ins w:id="4069" w:author="Emmy Mutiarini" w:date="2018-05-10T18:09:00Z">
        <w:r w:rsidR="00027D4D">
          <w:rPr>
            <w:rFonts w:ascii="Times New Roman" w:hAnsi="Times New Roman" w:cs="Times New Roman"/>
            <w:lang w:val="en-ID"/>
          </w:rPr>
          <w:t xml:space="preserve">menjadi tanah </w:t>
        </w:r>
      </w:ins>
      <w:r w:rsidR="00027D4D" w:rsidRPr="00AC15A8">
        <w:rPr>
          <w:rFonts w:ascii="Times New Roman" w:hAnsi="Times New Roman" w:cs="Times New Roman"/>
          <w:lang w:val="en-ID"/>
        </w:rPr>
        <w:t>hak m</w:t>
      </w:r>
      <w:r w:rsidR="00A96236" w:rsidRPr="00AC15A8">
        <w:rPr>
          <w:rFonts w:ascii="Times New Roman" w:hAnsi="Times New Roman" w:cs="Times New Roman"/>
          <w:lang w:val="en-ID"/>
        </w:rPr>
        <w:t>ilik warga</w:t>
      </w:r>
      <w:del w:id="4070" w:author="Emmy Mutiarini" w:date="2018-05-10T18:09:00Z">
        <w:r w:rsidRPr="00AC15A8" w:rsidDel="00027D4D">
          <w:rPr>
            <w:rFonts w:ascii="Times New Roman" w:hAnsi="Times New Roman" w:cs="Times New Roman"/>
            <w:lang w:val="en-ID"/>
          </w:rPr>
          <w:delText>,</w:delText>
        </w:r>
      </w:del>
      <w:r w:rsidRPr="00AC15A8">
        <w:rPr>
          <w:rFonts w:ascii="Times New Roman" w:hAnsi="Times New Roman" w:cs="Times New Roman"/>
          <w:lang w:val="en-ID"/>
        </w:rPr>
        <w:t xml:space="preserve"> karena penghuni sejak tahu</w:t>
      </w:r>
      <w:r w:rsidR="00A96236" w:rsidRPr="00AC15A8">
        <w:rPr>
          <w:rFonts w:ascii="Times New Roman" w:hAnsi="Times New Roman" w:cs="Times New Roman"/>
          <w:lang w:val="en-ID"/>
        </w:rPr>
        <w:t>n 1961 tidak diperhatikan oleh p</w:t>
      </w:r>
      <w:r w:rsidRPr="00AC15A8">
        <w:rPr>
          <w:rFonts w:ascii="Times New Roman" w:hAnsi="Times New Roman" w:cs="Times New Roman"/>
          <w:lang w:val="en-ID"/>
        </w:rPr>
        <w:t>emerintah</w:t>
      </w:r>
      <w:del w:id="4071" w:author="Emmy Mutiarini" w:date="2018-05-10T18:09:00Z">
        <w:r w:rsidRPr="00AC15A8" w:rsidDel="00027D4D">
          <w:rPr>
            <w:rFonts w:ascii="Times New Roman" w:hAnsi="Times New Roman" w:cs="Times New Roman"/>
            <w:lang w:val="en-ID"/>
          </w:rPr>
          <w:delText>,</w:delText>
        </w:r>
      </w:del>
      <w:ins w:id="4072" w:author="Emmy Mutiarini" w:date="2018-05-10T18:09:00Z">
        <w:r w:rsidR="00027D4D">
          <w:rPr>
            <w:rFonts w:ascii="Times New Roman" w:hAnsi="Times New Roman" w:cs="Times New Roman"/>
            <w:lang w:val="en-ID"/>
          </w:rPr>
          <w:t>.</w:t>
        </w:r>
      </w:ins>
      <w:r w:rsidRPr="00AC15A8">
        <w:rPr>
          <w:rFonts w:ascii="Times New Roman" w:hAnsi="Times New Roman" w:cs="Times New Roman"/>
          <w:lang w:val="en-ID"/>
        </w:rPr>
        <w:t xml:space="preserve"> </w:t>
      </w:r>
      <w:del w:id="4073" w:author="Emmy Mutiarini" w:date="2018-05-10T18:09:00Z">
        <w:r w:rsidRPr="00AC15A8" w:rsidDel="00027D4D">
          <w:rPr>
            <w:rFonts w:ascii="Times New Roman" w:hAnsi="Times New Roman" w:cs="Times New Roman"/>
            <w:lang w:val="en-ID"/>
          </w:rPr>
          <w:delText>kemudian p</w:delText>
        </w:r>
      </w:del>
      <w:ins w:id="4074" w:author="Emmy Mutiarini" w:date="2018-05-10T18:09:00Z">
        <w:r w:rsidR="00027D4D">
          <w:rPr>
            <w:rFonts w:ascii="Times New Roman" w:hAnsi="Times New Roman" w:cs="Times New Roman"/>
            <w:lang w:val="en-ID"/>
          </w:rPr>
          <w:t>Untuk itu, p</w:t>
        </w:r>
      </w:ins>
      <w:r w:rsidRPr="00AC15A8">
        <w:rPr>
          <w:rFonts w:ascii="Times New Roman" w:hAnsi="Times New Roman" w:cs="Times New Roman"/>
          <w:lang w:val="en-ID"/>
        </w:rPr>
        <w:t>enghuni HP.1</w:t>
      </w:r>
      <w:r w:rsidR="00A96236" w:rsidRPr="00AC15A8">
        <w:rPr>
          <w:rFonts w:ascii="Times New Roman" w:hAnsi="Times New Roman" w:cs="Times New Roman"/>
          <w:lang w:val="en-ID"/>
        </w:rPr>
        <w:t>1 sebanyak 9 warga pada tahun 2005 mengajukan sertifikatasi</w:t>
      </w:r>
      <w:r w:rsidRPr="00AC15A8">
        <w:rPr>
          <w:rFonts w:ascii="Times New Roman" w:hAnsi="Times New Roman" w:cs="Times New Roman"/>
          <w:lang w:val="en-ID"/>
        </w:rPr>
        <w:t xml:space="preserve"> tanah ke Walikota Surakarta.</w:t>
      </w:r>
    </w:p>
    <w:p w14:paraId="1F9A73DF" w14:textId="77777777" w:rsidR="00666B55" w:rsidRPr="00AC15A8" w:rsidRDefault="00666B55" w:rsidP="00AC15A8">
      <w:pPr>
        <w:numPr>
          <w:ilvl w:val="0"/>
          <w:numId w:val="27"/>
        </w:numPr>
        <w:spacing w:after="0" w:line="280" w:lineRule="exact"/>
        <w:ind w:left="1134" w:hanging="425"/>
        <w:contextualSpacing/>
        <w:jc w:val="both"/>
        <w:rPr>
          <w:rFonts w:ascii="Times New Roman" w:hAnsi="Times New Roman" w:cs="Times New Roman"/>
          <w:lang w:val="en-ID"/>
        </w:rPr>
      </w:pPr>
      <w:r w:rsidRPr="00AC15A8">
        <w:rPr>
          <w:rFonts w:ascii="Times New Roman" w:hAnsi="Times New Roman" w:cs="Times New Roman"/>
          <w:lang w:val="en-ID"/>
        </w:rPr>
        <w:t xml:space="preserve">Tanah HP.40 dan HP.43 Kelurahan Pucangsawit peruntukannya untuk  taman perumahan, karena lahan tersebut tidak terawat kemudian dihuni oleh warga tanpa seijin Pemerintah </w:t>
      </w:r>
      <w:ins w:id="4075" w:author="Emmy Mutiarini" w:date="2018-05-10T18:09:00Z">
        <w:r w:rsidR="00027D4D">
          <w:rPr>
            <w:rFonts w:ascii="Times New Roman" w:hAnsi="Times New Roman" w:cs="Times New Roman"/>
            <w:lang w:val="en-ID"/>
          </w:rPr>
          <w:t xml:space="preserve">Kota Surakarta </w:t>
        </w:r>
      </w:ins>
      <w:r w:rsidRPr="00AC15A8">
        <w:rPr>
          <w:rFonts w:ascii="Times New Roman" w:hAnsi="Times New Roman" w:cs="Times New Roman"/>
          <w:lang w:val="en-ID"/>
        </w:rPr>
        <w:t>sejak tahun 1999, kemudian penghuni sebanyak 37 warga mengajukan permohonan sertifikasi tanah ke Walikota Surakarta pada tanggal 13 Februari 2014.</w:t>
      </w:r>
    </w:p>
    <w:p w14:paraId="035BE50B" w14:textId="77777777" w:rsidR="00666B55" w:rsidRPr="00AC15A8" w:rsidRDefault="00666B55" w:rsidP="00AC15A8">
      <w:pPr>
        <w:numPr>
          <w:ilvl w:val="0"/>
          <w:numId w:val="27"/>
        </w:numPr>
        <w:spacing w:after="0" w:line="280" w:lineRule="exact"/>
        <w:ind w:left="1134" w:hanging="425"/>
        <w:contextualSpacing/>
        <w:jc w:val="both"/>
        <w:rPr>
          <w:rFonts w:ascii="Times New Roman" w:hAnsi="Times New Roman" w:cs="Times New Roman"/>
          <w:lang w:val="en-ID"/>
        </w:rPr>
      </w:pPr>
      <w:r w:rsidRPr="00AC15A8">
        <w:rPr>
          <w:rFonts w:ascii="Times New Roman" w:hAnsi="Times New Roman" w:cs="Times New Roman"/>
          <w:lang w:val="en-ID"/>
        </w:rPr>
        <w:t>Pada tanggal 14 Desember 2013 Lurah Jajar mengajukan Nota Dinas ke Walikota Surakarta perihal permohnan pemindahan TK. Marsudisiwi yang berdiri diatas tanah HP.46 Kelurahan Jajar, kemudian pada tanggal 11 Januari 2014 Direktur PT Catur Putra Jati kirim surat  Walikota Surakarta mohon ijin merelokasi TK Marsudisiwi dengan cara tukar menukar.</w:t>
      </w:r>
    </w:p>
    <w:p w14:paraId="776E7EDB" w14:textId="311AB2A8" w:rsidR="00733CCE" w:rsidRPr="00AC15A8" w:rsidDel="0000362C" w:rsidRDefault="00733CCE" w:rsidP="00AC15A8">
      <w:pPr>
        <w:spacing w:after="0" w:line="280" w:lineRule="exact"/>
        <w:ind w:left="1134"/>
        <w:contextualSpacing/>
        <w:jc w:val="both"/>
        <w:rPr>
          <w:del w:id="4076" w:author="Hari Laksono" w:date="2018-05-15T15:59:00Z"/>
          <w:rFonts w:ascii="Times New Roman" w:hAnsi="Times New Roman" w:cs="Times New Roman"/>
          <w:lang w:val="en-ID"/>
        </w:rPr>
      </w:pPr>
    </w:p>
    <w:p w14:paraId="650589AC" w14:textId="63BB03FA" w:rsidR="00733CCE" w:rsidRPr="00AC15A8" w:rsidRDefault="007A03A1" w:rsidP="00AC15A8">
      <w:pPr>
        <w:pStyle w:val="ListParagraph"/>
        <w:numPr>
          <w:ilvl w:val="0"/>
          <w:numId w:val="32"/>
        </w:numPr>
        <w:spacing w:after="0" w:line="280" w:lineRule="exact"/>
        <w:ind w:left="851" w:hanging="567"/>
        <w:jc w:val="both"/>
        <w:rPr>
          <w:rFonts w:ascii="Times New Roman" w:hAnsi="Times New Roman" w:cs="Times New Roman"/>
          <w:b/>
          <w:lang w:val="en-ID"/>
        </w:rPr>
      </w:pPr>
      <w:ins w:id="4077" w:author="Hari Laksono" w:date="2018-05-15T13:39:00Z">
        <w:r>
          <w:rPr>
            <w:rFonts w:ascii="Times New Roman" w:hAnsi="Times New Roman" w:cs="Times New Roman"/>
            <w:b/>
            <w:lang w:val="id-ID"/>
          </w:rPr>
          <w:t>PERTIMBANGAN PELEPASAN HAK ATAS TANAH</w:t>
        </w:r>
      </w:ins>
      <w:commentRangeStart w:id="4078"/>
      <w:commentRangeStart w:id="4079"/>
      <w:del w:id="4080" w:author="Hari Laksono" w:date="2018-05-15T13:38:00Z">
        <w:r w:rsidR="00666B55" w:rsidRPr="00AC15A8" w:rsidDel="007A03A1">
          <w:rPr>
            <w:rFonts w:ascii="Times New Roman" w:hAnsi="Times New Roman" w:cs="Times New Roman"/>
            <w:b/>
            <w:lang w:val="en-ID"/>
          </w:rPr>
          <w:delText>PE</w:delText>
        </w:r>
      </w:del>
      <w:ins w:id="4081" w:author="Emmy Mutiarini" w:date="2018-05-10T18:06:00Z">
        <w:del w:id="4082" w:author="Hari Laksono" w:date="2018-05-15T13:38:00Z">
          <w:r w:rsidR="00027D4D" w:rsidDel="007A03A1">
            <w:rPr>
              <w:rFonts w:ascii="Times New Roman" w:hAnsi="Times New Roman" w:cs="Times New Roman"/>
              <w:b/>
              <w:lang w:val="en-ID"/>
            </w:rPr>
            <w:delText>R</w:delText>
          </w:r>
        </w:del>
      </w:ins>
      <w:del w:id="4083" w:author="Emmy Mutiarini" w:date="2018-05-10T18:06:00Z">
        <w:r w:rsidR="00666B55" w:rsidRPr="00AC15A8" w:rsidDel="00027D4D">
          <w:rPr>
            <w:rFonts w:ascii="Times New Roman" w:hAnsi="Times New Roman" w:cs="Times New Roman"/>
            <w:b/>
            <w:lang w:val="en-ID"/>
          </w:rPr>
          <w:delText>M</w:delText>
        </w:r>
      </w:del>
      <w:del w:id="4084" w:author="Hari Laksono" w:date="2018-05-15T13:38:00Z">
        <w:r w:rsidR="00AC15A8" w:rsidRPr="00AC15A8" w:rsidDel="007A03A1">
          <w:rPr>
            <w:rFonts w:ascii="Times New Roman" w:hAnsi="Times New Roman" w:cs="Times New Roman"/>
            <w:b/>
            <w:lang w:val="en-ID"/>
          </w:rPr>
          <w:delText>TIMBANGAN</w:delText>
        </w:r>
      </w:del>
    </w:p>
    <w:p w14:paraId="207F7DE7" w14:textId="77777777" w:rsidR="00666B55" w:rsidRPr="00AC15A8" w:rsidRDefault="00666B55" w:rsidP="00AC15A8">
      <w:pPr>
        <w:numPr>
          <w:ilvl w:val="0"/>
          <w:numId w:val="28"/>
        </w:numPr>
        <w:spacing w:after="0" w:line="280" w:lineRule="exact"/>
        <w:ind w:left="1134" w:hanging="283"/>
        <w:contextualSpacing/>
        <w:jc w:val="both"/>
        <w:rPr>
          <w:rFonts w:ascii="Times New Roman" w:hAnsi="Times New Roman" w:cs="Times New Roman"/>
          <w:lang w:val="id-ID"/>
        </w:rPr>
      </w:pPr>
      <w:r w:rsidRPr="00AC15A8">
        <w:rPr>
          <w:rFonts w:ascii="Times New Roman" w:hAnsi="Times New Roman" w:cs="Times New Roman"/>
          <w:lang w:val="id-ID"/>
        </w:rPr>
        <w:t xml:space="preserve">Tanah </w:t>
      </w:r>
      <w:commentRangeEnd w:id="4078"/>
      <w:r w:rsidR="00027D4D">
        <w:rPr>
          <w:rStyle w:val="CommentReference"/>
        </w:rPr>
        <w:commentReference w:id="4078"/>
      </w:r>
      <w:commentRangeEnd w:id="4079"/>
      <w:r w:rsidR="007A03A1">
        <w:rPr>
          <w:rStyle w:val="CommentReference"/>
        </w:rPr>
        <w:commentReference w:id="4079"/>
      </w:r>
      <w:r w:rsidRPr="00AC15A8">
        <w:rPr>
          <w:rFonts w:ascii="Times New Roman" w:hAnsi="Times New Roman" w:cs="Times New Roman"/>
          <w:lang w:val="id-ID"/>
        </w:rPr>
        <w:t xml:space="preserve">HP. 10 Kelurahan Tipes seluas </w:t>
      </w:r>
      <w:r w:rsidRPr="00AC15A8">
        <w:rPr>
          <w:rFonts w:ascii="Times New Roman" w:hAnsi="Times New Roman" w:cs="Times New Roman"/>
          <w:u w:val="single"/>
          <w:lang w:val="id-ID"/>
        </w:rPr>
        <w:t>+</w:t>
      </w:r>
      <w:r w:rsidRPr="00AC15A8">
        <w:rPr>
          <w:rFonts w:ascii="Times New Roman" w:hAnsi="Times New Roman" w:cs="Times New Roman"/>
          <w:lang w:val="id-ID"/>
        </w:rPr>
        <w:t xml:space="preserve"> 1.876 m</w:t>
      </w:r>
      <w:r w:rsidRPr="00027D4D">
        <w:rPr>
          <w:rFonts w:ascii="Times New Roman" w:hAnsi="Times New Roman" w:cs="Times New Roman"/>
          <w:vertAlign w:val="superscript"/>
          <w:lang w:val="id-ID"/>
          <w:rPrChange w:id="4085" w:author="Emmy Mutiarini" w:date="2018-05-10T18:10:00Z">
            <w:rPr>
              <w:rFonts w:ascii="Times New Roman" w:hAnsi="Times New Roman" w:cs="Times New Roman"/>
              <w:lang w:val="id-ID"/>
            </w:rPr>
          </w:rPrChange>
        </w:rPr>
        <w:t>2</w:t>
      </w:r>
      <w:r w:rsidRPr="00AC15A8">
        <w:rPr>
          <w:rFonts w:ascii="Times New Roman" w:hAnsi="Times New Roman" w:cs="Times New Roman"/>
          <w:lang w:val="id-ID"/>
        </w:rPr>
        <w:t xml:space="preserve"> dihibahkan kepada pemohon </w:t>
      </w:r>
      <w:r w:rsidRPr="00AC15A8">
        <w:rPr>
          <w:rFonts w:ascii="Times New Roman" w:hAnsi="Times New Roman" w:cs="Times New Roman"/>
          <w:lang w:val="en-ID"/>
        </w:rPr>
        <w:t>sebanyak 77 warga</w:t>
      </w:r>
      <w:r w:rsidRPr="00AC15A8">
        <w:rPr>
          <w:rFonts w:ascii="Times New Roman" w:hAnsi="Times New Roman" w:cs="Times New Roman"/>
          <w:lang w:val="id-ID"/>
        </w:rPr>
        <w:t>, dengan pertimbangan :</w:t>
      </w:r>
    </w:p>
    <w:p w14:paraId="560DC867" w14:textId="77777777" w:rsidR="00666B55" w:rsidRPr="00AC15A8" w:rsidRDefault="00666B55" w:rsidP="00AC15A8">
      <w:pPr>
        <w:numPr>
          <w:ilvl w:val="0"/>
          <w:numId w:val="21"/>
        </w:numPr>
        <w:spacing w:after="0" w:line="280" w:lineRule="exact"/>
        <w:ind w:left="1350" w:hanging="180"/>
        <w:contextualSpacing/>
        <w:jc w:val="both"/>
        <w:rPr>
          <w:rFonts w:ascii="Times New Roman" w:hAnsi="Times New Roman" w:cs="Times New Roman"/>
          <w:lang w:val="id-ID"/>
        </w:rPr>
      </w:pPr>
      <w:r w:rsidRPr="00AC15A8">
        <w:rPr>
          <w:rFonts w:ascii="Times New Roman" w:hAnsi="Times New Roman" w:cs="Times New Roman"/>
          <w:lang w:val="id-ID"/>
        </w:rPr>
        <w:t>Tanah yang dimohon sudah dihuni pemohon lebih dari 30 tahun dan tergolong warga kurang mampu.</w:t>
      </w:r>
    </w:p>
    <w:p w14:paraId="69CE0E2D" w14:textId="77777777" w:rsidR="00666B55" w:rsidRPr="00AC15A8" w:rsidRDefault="00666B55" w:rsidP="00AC15A8">
      <w:pPr>
        <w:numPr>
          <w:ilvl w:val="0"/>
          <w:numId w:val="21"/>
        </w:numPr>
        <w:spacing w:after="0" w:line="280" w:lineRule="exact"/>
        <w:ind w:left="1350" w:hanging="180"/>
        <w:contextualSpacing/>
        <w:jc w:val="both"/>
        <w:rPr>
          <w:rFonts w:ascii="Times New Roman" w:hAnsi="Times New Roman" w:cs="Times New Roman"/>
          <w:lang w:val="id-ID"/>
        </w:rPr>
      </w:pPr>
      <w:r w:rsidRPr="00AC15A8">
        <w:rPr>
          <w:rFonts w:ascii="Times New Roman" w:hAnsi="Times New Roman" w:cs="Times New Roman"/>
          <w:lang w:val="id-ID"/>
        </w:rPr>
        <w:t xml:space="preserve">Pemerintah Kota Surakarta tidak menggunakan tanah tersebut untuk penyelenggaraan tugas dan fungsi penyelenggaraan Pemerintahan Daerah dikarenakan tanah tersebut  sebelum disertifikatkan sudah dihuni warga masyarakat. </w:t>
      </w:r>
    </w:p>
    <w:p w14:paraId="2102D0BB" w14:textId="77777777" w:rsidR="00666B55" w:rsidRPr="00AC15A8" w:rsidRDefault="00666B55" w:rsidP="00AC15A8">
      <w:pPr>
        <w:spacing w:after="0" w:line="280" w:lineRule="exact"/>
        <w:ind w:left="1276" w:firstLine="709"/>
        <w:contextualSpacing/>
        <w:jc w:val="center"/>
        <w:rPr>
          <w:rFonts w:ascii="Times New Roman" w:hAnsi="Times New Roman" w:cs="Times New Roman"/>
          <w:b/>
          <w:lang w:val="id-ID"/>
        </w:rPr>
      </w:pPr>
    </w:p>
    <w:p w14:paraId="040E5D7E" w14:textId="77777777" w:rsidR="00666B55" w:rsidRPr="00AC15A8" w:rsidRDefault="00666B55" w:rsidP="00AC15A8">
      <w:pPr>
        <w:numPr>
          <w:ilvl w:val="0"/>
          <w:numId w:val="28"/>
        </w:numPr>
        <w:spacing w:after="0" w:line="280" w:lineRule="exact"/>
        <w:ind w:hanging="218"/>
        <w:contextualSpacing/>
        <w:jc w:val="both"/>
        <w:rPr>
          <w:rFonts w:ascii="Times New Roman" w:hAnsi="Times New Roman" w:cs="Times New Roman"/>
          <w:lang w:val="id-ID"/>
        </w:rPr>
      </w:pPr>
      <w:r w:rsidRPr="00AC15A8">
        <w:rPr>
          <w:rFonts w:ascii="Times New Roman" w:hAnsi="Times New Roman" w:cs="Times New Roman"/>
          <w:lang w:val="id-ID"/>
        </w:rPr>
        <w:t xml:space="preserve">Tanah HP. 11 Kelurahan Semanggi seluas </w:t>
      </w:r>
      <w:r w:rsidRPr="00AC15A8">
        <w:rPr>
          <w:rFonts w:ascii="Times New Roman" w:hAnsi="Times New Roman" w:cs="Times New Roman"/>
          <w:u w:val="single"/>
          <w:lang w:val="id-ID"/>
        </w:rPr>
        <w:t>+</w:t>
      </w:r>
      <w:r w:rsidRPr="00AC15A8">
        <w:rPr>
          <w:rFonts w:ascii="Times New Roman" w:hAnsi="Times New Roman" w:cs="Times New Roman"/>
          <w:lang w:val="id-ID"/>
        </w:rPr>
        <w:t xml:space="preserve"> 2.250 m</w:t>
      </w:r>
      <w:r w:rsidRPr="00027D4D">
        <w:rPr>
          <w:rFonts w:ascii="Times New Roman" w:hAnsi="Times New Roman" w:cs="Times New Roman"/>
          <w:vertAlign w:val="superscript"/>
          <w:lang w:val="id-ID"/>
          <w:rPrChange w:id="4086" w:author="Emmy Mutiarini" w:date="2018-05-10T18:10:00Z">
            <w:rPr>
              <w:rFonts w:ascii="Times New Roman" w:hAnsi="Times New Roman" w:cs="Times New Roman"/>
              <w:lang w:val="id-ID"/>
            </w:rPr>
          </w:rPrChange>
        </w:rPr>
        <w:t>2</w:t>
      </w:r>
      <w:r w:rsidRPr="00AC15A8">
        <w:rPr>
          <w:rFonts w:ascii="Times New Roman" w:hAnsi="Times New Roman" w:cs="Times New Roman"/>
          <w:lang w:val="id-ID"/>
        </w:rPr>
        <w:t xml:space="preserve">, dihibahkan    kepada pemohon </w:t>
      </w:r>
      <w:r w:rsidRPr="00AC15A8">
        <w:rPr>
          <w:rFonts w:ascii="Times New Roman" w:hAnsi="Times New Roman" w:cs="Times New Roman"/>
          <w:lang w:val="en-ID"/>
        </w:rPr>
        <w:t>sebanyak 9 warga</w:t>
      </w:r>
      <w:r w:rsidRPr="00AC15A8">
        <w:rPr>
          <w:rFonts w:ascii="Times New Roman" w:hAnsi="Times New Roman" w:cs="Times New Roman"/>
          <w:lang w:val="id-ID"/>
        </w:rPr>
        <w:t>, dengan pertimbangan :</w:t>
      </w:r>
    </w:p>
    <w:p w14:paraId="36257028" w14:textId="77777777" w:rsidR="00733CCE" w:rsidRPr="00AC15A8" w:rsidRDefault="00666B55" w:rsidP="00AC15A8">
      <w:pPr>
        <w:numPr>
          <w:ilvl w:val="0"/>
          <w:numId w:val="23"/>
        </w:numPr>
        <w:spacing w:after="0" w:line="280" w:lineRule="exact"/>
        <w:ind w:left="1418" w:hanging="218"/>
        <w:contextualSpacing/>
        <w:jc w:val="both"/>
        <w:rPr>
          <w:rFonts w:ascii="Times New Roman" w:hAnsi="Times New Roman" w:cs="Times New Roman"/>
          <w:lang w:val="id-ID"/>
        </w:rPr>
      </w:pPr>
      <w:r w:rsidRPr="00AC15A8">
        <w:rPr>
          <w:rFonts w:ascii="Times New Roman" w:hAnsi="Times New Roman" w:cs="Times New Roman"/>
          <w:lang w:val="id-ID"/>
        </w:rPr>
        <w:t>bahwa tanah tersebut secara eksisting sudah tidak bisa dimanfaatkan,  karena hampir 50 % untuk fasilitas umum yaitu jalan kampung, selebihnya masuk di  t</w:t>
      </w:r>
      <w:r w:rsidR="00733CCE" w:rsidRPr="00AC15A8">
        <w:rPr>
          <w:rFonts w:ascii="Times New Roman" w:hAnsi="Times New Roman" w:cs="Times New Roman"/>
          <w:lang w:val="id-ID"/>
        </w:rPr>
        <w:t>anah Hak Milik sembilan   warga;</w:t>
      </w:r>
    </w:p>
    <w:p w14:paraId="554C9003" w14:textId="77777777" w:rsidR="00666B55" w:rsidRPr="00AC15A8" w:rsidRDefault="00666B55" w:rsidP="00AC15A8">
      <w:pPr>
        <w:numPr>
          <w:ilvl w:val="0"/>
          <w:numId w:val="23"/>
        </w:numPr>
        <w:spacing w:after="0" w:line="280" w:lineRule="exact"/>
        <w:ind w:left="1418" w:hanging="218"/>
        <w:contextualSpacing/>
        <w:jc w:val="both"/>
        <w:rPr>
          <w:rFonts w:ascii="Times New Roman" w:hAnsi="Times New Roman" w:cs="Times New Roman"/>
          <w:lang w:val="id-ID"/>
        </w:rPr>
      </w:pPr>
      <w:r w:rsidRPr="00AC15A8">
        <w:rPr>
          <w:rFonts w:ascii="Times New Roman" w:hAnsi="Times New Roman" w:cs="Times New Roman"/>
          <w:lang w:val="id-ID"/>
        </w:rPr>
        <w:t>Tanah yang dimohon berdasarkan Surat Keputusan Walikota Surakarta Nomor 591/196/I/2006 tentang penetapan lokasi Eks Resosialisasi Silir di Kelurahan semanggi, Kecamatan Pasarkliwon sebagai areal pemukiman layak huni.</w:t>
      </w:r>
    </w:p>
    <w:p w14:paraId="753DA8FD" w14:textId="77777777" w:rsidR="00666B55" w:rsidRPr="00AC15A8" w:rsidRDefault="00666B55" w:rsidP="00AC15A8">
      <w:pPr>
        <w:numPr>
          <w:ilvl w:val="0"/>
          <w:numId w:val="23"/>
        </w:numPr>
        <w:spacing w:after="0" w:line="280" w:lineRule="exact"/>
        <w:ind w:left="1418" w:hanging="218"/>
        <w:contextualSpacing/>
        <w:jc w:val="both"/>
        <w:rPr>
          <w:rFonts w:ascii="Times New Roman" w:hAnsi="Times New Roman" w:cs="Times New Roman"/>
          <w:lang w:val="id-ID"/>
        </w:rPr>
      </w:pPr>
      <w:r w:rsidRPr="00AC15A8">
        <w:rPr>
          <w:rFonts w:ascii="Times New Roman" w:hAnsi="Times New Roman" w:cs="Times New Roman"/>
          <w:lang w:val="id-ID"/>
        </w:rPr>
        <w:t>Tanah yang dimohon sudah tidak sesuai dengan Tata ruang berdasarkan Peraturan Daerah Nomor 1 Tahun 2012.</w:t>
      </w:r>
    </w:p>
    <w:p w14:paraId="5988F34F" w14:textId="77777777" w:rsidR="00AC15A8" w:rsidRPr="00AC15A8" w:rsidRDefault="00AC15A8" w:rsidP="00AC15A8">
      <w:pPr>
        <w:spacing w:after="0" w:line="280" w:lineRule="exact"/>
        <w:contextualSpacing/>
        <w:jc w:val="both"/>
        <w:rPr>
          <w:rFonts w:ascii="Times New Roman" w:hAnsi="Times New Roman" w:cs="Times New Roman"/>
          <w:lang w:val="id-ID"/>
        </w:rPr>
      </w:pPr>
    </w:p>
    <w:p w14:paraId="75EB1236" w14:textId="77777777" w:rsidR="00027D4D" w:rsidRPr="00AC15A8" w:rsidDel="003E4BFA" w:rsidRDefault="00733CCE" w:rsidP="00AC15A8">
      <w:pPr>
        <w:pStyle w:val="ListParagraph"/>
        <w:spacing w:after="0" w:line="280" w:lineRule="exact"/>
        <w:ind w:firstLine="131"/>
        <w:jc w:val="both"/>
        <w:rPr>
          <w:del w:id="4087" w:author="Emmy Mutiarini" w:date="2018-05-10T18:13:00Z"/>
          <w:rFonts w:ascii="Times New Roman" w:hAnsi="Times New Roman" w:cs="Times New Roman"/>
        </w:rPr>
      </w:pPr>
      <w:r w:rsidRPr="00AC15A8">
        <w:rPr>
          <w:rFonts w:ascii="Times New Roman" w:hAnsi="Times New Roman" w:cs="Times New Roman"/>
        </w:rPr>
        <w:t xml:space="preserve">3) </w:t>
      </w:r>
      <w:r w:rsidR="00666B55" w:rsidRPr="00AC15A8">
        <w:rPr>
          <w:rFonts w:ascii="Times New Roman" w:hAnsi="Times New Roman" w:cs="Times New Roman"/>
          <w:lang w:val="id-ID"/>
        </w:rPr>
        <w:t xml:space="preserve">Tanah HP. 40 Kelurahan Pucangsawit seluas </w:t>
      </w:r>
      <w:r w:rsidR="00666B55" w:rsidRPr="00AC15A8">
        <w:rPr>
          <w:rFonts w:ascii="Times New Roman" w:hAnsi="Times New Roman" w:cs="Times New Roman"/>
          <w:u w:val="single"/>
          <w:lang w:val="id-ID"/>
        </w:rPr>
        <w:t>+</w:t>
      </w:r>
      <w:r w:rsidR="00666B55" w:rsidRPr="00AC15A8">
        <w:rPr>
          <w:rFonts w:ascii="Times New Roman" w:hAnsi="Times New Roman" w:cs="Times New Roman"/>
          <w:lang w:val="id-ID"/>
        </w:rPr>
        <w:t xml:space="preserve"> </w:t>
      </w:r>
      <w:proofErr w:type="gramStart"/>
      <w:r w:rsidR="00666B55" w:rsidRPr="00AC15A8">
        <w:rPr>
          <w:rFonts w:ascii="Times New Roman" w:hAnsi="Times New Roman" w:cs="Times New Roman"/>
          <w:lang w:val="id-ID"/>
        </w:rPr>
        <w:t>509 m</w:t>
      </w:r>
      <w:r w:rsidR="00666B55" w:rsidRPr="00027D4D">
        <w:rPr>
          <w:rFonts w:ascii="Times New Roman" w:hAnsi="Times New Roman" w:cs="Times New Roman"/>
          <w:vertAlign w:val="superscript"/>
          <w:lang w:val="id-ID"/>
          <w:rPrChange w:id="4088" w:author="Emmy Mutiarini" w:date="2018-05-10T18:10:00Z">
            <w:rPr>
              <w:rFonts w:ascii="Times New Roman" w:hAnsi="Times New Roman" w:cs="Times New Roman"/>
              <w:lang w:val="id-ID"/>
            </w:rPr>
          </w:rPrChange>
        </w:rPr>
        <w:t>2</w:t>
      </w:r>
      <w:proofErr w:type="gramEnd"/>
      <w:ins w:id="4089" w:author="Emmy Mutiarini" w:date="2018-05-10T18:12:00Z">
        <w:r w:rsidR="003E4BFA">
          <w:rPr>
            <w:rFonts w:ascii="Times New Roman" w:hAnsi="Times New Roman" w:cs="Times New Roman"/>
            <w:vertAlign w:val="superscript"/>
          </w:rPr>
          <w:t xml:space="preserve"> </w:t>
        </w:r>
        <w:r w:rsidR="003E4BFA" w:rsidRPr="003E4BFA">
          <w:rPr>
            <w:rFonts w:ascii="Times New Roman" w:hAnsi="Times New Roman" w:cs="Times New Roman"/>
            <w:rPrChange w:id="4090" w:author="Emmy Mutiarini" w:date="2018-05-10T18:13:00Z">
              <w:rPr>
                <w:rFonts w:ascii="Times New Roman" w:hAnsi="Times New Roman" w:cs="Times New Roman"/>
                <w:vertAlign w:val="superscript"/>
              </w:rPr>
            </w:rPrChange>
          </w:rPr>
          <w:t>dan</w:t>
        </w:r>
        <w:r w:rsidR="003E4BFA">
          <w:rPr>
            <w:rFonts w:ascii="Times New Roman" w:hAnsi="Times New Roman" w:cs="Times New Roman"/>
            <w:vertAlign w:val="superscript"/>
          </w:rPr>
          <w:t xml:space="preserve"> </w:t>
        </w:r>
      </w:ins>
      <w:ins w:id="4091" w:author="Emmy Mutiarini" w:date="2018-05-10T18:13:00Z">
        <w:r w:rsidR="003E4BFA">
          <w:rPr>
            <w:rFonts w:ascii="Times New Roman" w:hAnsi="Times New Roman" w:cs="Times New Roman"/>
          </w:rPr>
          <w:t xml:space="preserve"> </w:t>
        </w:r>
      </w:ins>
    </w:p>
    <w:p w14:paraId="56268CC3" w14:textId="77777777" w:rsidR="00666B55" w:rsidRPr="00AC15A8" w:rsidRDefault="00733CCE">
      <w:pPr>
        <w:pStyle w:val="ListParagraph"/>
        <w:spacing w:after="0" w:line="280" w:lineRule="exact"/>
        <w:ind w:left="1134" w:hanging="283"/>
        <w:jc w:val="both"/>
        <w:rPr>
          <w:rFonts w:ascii="Times New Roman" w:hAnsi="Times New Roman" w:cs="Times New Roman"/>
          <w:lang w:val="id-ID"/>
        </w:rPr>
        <w:pPrChange w:id="4092" w:author="Emmy Mutiarini" w:date="2018-05-10T18:13:00Z">
          <w:pPr>
            <w:spacing w:after="0" w:line="280" w:lineRule="exact"/>
            <w:ind w:left="709" w:firstLine="131"/>
            <w:contextualSpacing/>
            <w:jc w:val="both"/>
          </w:pPr>
        </w:pPrChange>
      </w:pPr>
      <w:del w:id="4093" w:author="Emmy Mutiarini" w:date="2018-05-10T18:13:00Z">
        <w:r w:rsidRPr="00AC15A8" w:rsidDel="003E4BFA">
          <w:rPr>
            <w:rFonts w:ascii="Times New Roman" w:hAnsi="Times New Roman" w:cs="Times New Roman"/>
            <w:lang w:val="id-ID"/>
          </w:rPr>
          <w:delText>4)</w:delText>
        </w:r>
      </w:del>
      <w:r w:rsidR="00666B55" w:rsidRPr="00AC15A8">
        <w:rPr>
          <w:rFonts w:ascii="Times New Roman" w:hAnsi="Times New Roman" w:cs="Times New Roman"/>
          <w:lang w:val="id-ID"/>
        </w:rPr>
        <w:t xml:space="preserve"> Tanah HP. 43 Kelurahan Pucangsawit seluas </w:t>
      </w:r>
      <w:r w:rsidR="00666B55" w:rsidRPr="00AC15A8">
        <w:rPr>
          <w:rFonts w:ascii="Times New Roman" w:hAnsi="Times New Roman" w:cs="Times New Roman"/>
          <w:u w:val="single"/>
          <w:lang w:val="id-ID"/>
        </w:rPr>
        <w:t>+</w:t>
      </w:r>
      <w:r w:rsidR="00666B55" w:rsidRPr="00AC15A8">
        <w:rPr>
          <w:rFonts w:ascii="Times New Roman" w:hAnsi="Times New Roman" w:cs="Times New Roman"/>
          <w:lang w:val="id-ID"/>
        </w:rPr>
        <w:t xml:space="preserve"> 573 m</w:t>
      </w:r>
      <w:r w:rsidR="00666B55" w:rsidRPr="00027D4D">
        <w:rPr>
          <w:rFonts w:ascii="Times New Roman" w:hAnsi="Times New Roman" w:cs="Times New Roman"/>
          <w:vertAlign w:val="superscript"/>
          <w:lang w:val="id-ID"/>
          <w:rPrChange w:id="4094" w:author="Emmy Mutiarini" w:date="2018-05-10T18:10:00Z">
            <w:rPr>
              <w:rFonts w:ascii="Times New Roman" w:hAnsi="Times New Roman" w:cs="Times New Roman"/>
              <w:lang w:val="id-ID"/>
            </w:rPr>
          </w:rPrChange>
        </w:rPr>
        <w:t>2</w:t>
      </w:r>
    </w:p>
    <w:p w14:paraId="1FF30B74" w14:textId="77777777" w:rsidR="00666B55" w:rsidRPr="00AC15A8" w:rsidRDefault="00666B55" w:rsidP="00AC15A8">
      <w:pPr>
        <w:spacing w:after="0" w:line="280" w:lineRule="exact"/>
        <w:ind w:left="1134"/>
        <w:contextualSpacing/>
        <w:jc w:val="both"/>
        <w:rPr>
          <w:rFonts w:ascii="Times New Roman" w:hAnsi="Times New Roman" w:cs="Times New Roman"/>
          <w:lang w:val="en-ID"/>
        </w:rPr>
      </w:pPr>
      <w:r w:rsidRPr="00AC15A8">
        <w:rPr>
          <w:rFonts w:ascii="Times New Roman" w:hAnsi="Times New Roman" w:cs="Times New Roman"/>
          <w:lang w:val="en-ID"/>
        </w:rPr>
        <w:t>K</w:t>
      </w:r>
      <w:r w:rsidRPr="00AC15A8">
        <w:rPr>
          <w:rFonts w:ascii="Times New Roman" w:hAnsi="Times New Roman" w:cs="Times New Roman"/>
          <w:lang w:val="id-ID"/>
        </w:rPr>
        <w:t xml:space="preserve">edua tanah tersebut dihibahkan kepada pemohon </w:t>
      </w:r>
      <w:r w:rsidRPr="00AC15A8">
        <w:rPr>
          <w:rFonts w:ascii="Times New Roman" w:hAnsi="Times New Roman" w:cs="Times New Roman"/>
          <w:lang w:val="en-ID"/>
        </w:rPr>
        <w:t>sebanyak 37 warga</w:t>
      </w:r>
      <w:r w:rsidRPr="00AC15A8">
        <w:rPr>
          <w:rFonts w:ascii="Times New Roman" w:hAnsi="Times New Roman" w:cs="Times New Roman"/>
          <w:lang w:val="id-ID"/>
        </w:rPr>
        <w:t xml:space="preserve">, dengan </w:t>
      </w:r>
      <w:r w:rsidRPr="00AC15A8">
        <w:rPr>
          <w:rFonts w:ascii="Times New Roman" w:hAnsi="Times New Roman" w:cs="Times New Roman"/>
          <w:lang w:val="en-ID"/>
        </w:rPr>
        <w:t xml:space="preserve">     </w:t>
      </w:r>
      <w:proofErr w:type="gramStart"/>
      <w:r w:rsidRPr="00AC15A8">
        <w:rPr>
          <w:rFonts w:ascii="Times New Roman" w:hAnsi="Times New Roman" w:cs="Times New Roman"/>
          <w:lang w:val="id-ID"/>
        </w:rPr>
        <w:t>per</w:t>
      </w:r>
      <w:r w:rsidRPr="00AC15A8">
        <w:rPr>
          <w:rFonts w:ascii="Times New Roman" w:hAnsi="Times New Roman" w:cs="Times New Roman"/>
          <w:lang w:val="en-ID"/>
        </w:rPr>
        <w:t>timbangan :</w:t>
      </w:r>
      <w:proofErr w:type="gramEnd"/>
    </w:p>
    <w:p w14:paraId="4A0B2939" w14:textId="77777777" w:rsidR="00666B55" w:rsidRPr="00AC15A8" w:rsidRDefault="00666B55" w:rsidP="00AC15A8">
      <w:pPr>
        <w:numPr>
          <w:ilvl w:val="0"/>
          <w:numId w:val="22"/>
        </w:numPr>
        <w:spacing w:after="0" w:line="280" w:lineRule="exact"/>
        <w:ind w:left="1418" w:hanging="284"/>
        <w:contextualSpacing/>
        <w:jc w:val="both"/>
        <w:rPr>
          <w:rFonts w:ascii="Times New Roman" w:hAnsi="Times New Roman" w:cs="Times New Roman"/>
          <w:lang w:val="id-ID"/>
        </w:rPr>
      </w:pPr>
      <w:r w:rsidRPr="00AC15A8">
        <w:rPr>
          <w:rFonts w:ascii="Times New Roman" w:hAnsi="Times New Roman" w:cs="Times New Roman"/>
          <w:lang w:val="id-ID"/>
        </w:rPr>
        <w:t>Tanah yang dimohon sudah dihuni pemohon lebih dari 20 tahun dan tergolong warga kurang mampu.</w:t>
      </w:r>
    </w:p>
    <w:p w14:paraId="29393F82" w14:textId="77777777" w:rsidR="00666B55" w:rsidRDefault="00666B55" w:rsidP="00AC15A8">
      <w:pPr>
        <w:numPr>
          <w:ilvl w:val="0"/>
          <w:numId w:val="22"/>
        </w:numPr>
        <w:spacing w:after="0" w:line="280" w:lineRule="exact"/>
        <w:ind w:left="1418" w:hanging="284"/>
        <w:contextualSpacing/>
        <w:jc w:val="both"/>
        <w:rPr>
          <w:ins w:id="4095" w:author="Emmy Mutiarini" w:date="2018-05-10T18:12:00Z"/>
          <w:rFonts w:ascii="Times New Roman" w:hAnsi="Times New Roman" w:cs="Times New Roman"/>
          <w:lang w:val="id-ID"/>
        </w:rPr>
      </w:pPr>
      <w:r w:rsidRPr="00AC15A8">
        <w:rPr>
          <w:rFonts w:ascii="Times New Roman" w:hAnsi="Times New Roman" w:cs="Times New Roman"/>
          <w:lang w:val="id-ID"/>
        </w:rPr>
        <w:t>Pemerintah Kota Surakarta tidak menggunakan tanah tersebut untuk penyelenggaraan tugas dan fungsi penyelenggaraan Pemerintahan Daerah dikarenakan tanah tersebut dalam sertifikat untuk taman kampung dan sudah dipenuhi hunian warga masyarakat.</w:t>
      </w:r>
    </w:p>
    <w:p w14:paraId="144622DD" w14:textId="77777777" w:rsidR="00027D4D" w:rsidRPr="00AC15A8" w:rsidRDefault="00027D4D">
      <w:pPr>
        <w:spacing w:after="0" w:line="280" w:lineRule="exact"/>
        <w:ind w:left="1418"/>
        <w:contextualSpacing/>
        <w:jc w:val="both"/>
        <w:rPr>
          <w:rFonts w:ascii="Times New Roman" w:hAnsi="Times New Roman" w:cs="Times New Roman"/>
          <w:lang w:val="id-ID"/>
        </w:rPr>
        <w:pPrChange w:id="4096" w:author="Emmy Mutiarini" w:date="2018-05-10T18:12:00Z">
          <w:pPr>
            <w:numPr>
              <w:numId w:val="22"/>
            </w:numPr>
            <w:spacing w:after="0" w:line="280" w:lineRule="exact"/>
            <w:ind w:left="1418" w:hanging="284"/>
            <w:contextualSpacing/>
            <w:jc w:val="both"/>
          </w:pPr>
        </w:pPrChange>
      </w:pPr>
    </w:p>
    <w:p w14:paraId="61B43A72" w14:textId="620965CC" w:rsidR="00666B55" w:rsidRPr="00AC15A8" w:rsidRDefault="00666B55">
      <w:pPr>
        <w:pStyle w:val="ListParagraph"/>
        <w:numPr>
          <w:ilvl w:val="0"/>
          <w:numId w:val="35"/>
        </w:numPr>
        <w:spacing w:after="0" w:line="280" w:lineRule="exact"/>
        <w:jc w:val="both"/>
        <w:rPr>
          <w:rFonts w:ascii="Times New Roman" w:hAnsi="Times New Roman" w:cs="Times New Roman"/>
          <w:lang w:val="en-ID"/>
        </w:rPr>
        <w:pPrChange w:id="4097" w:author="Emmy Mutiarini" w:date="2018-05-10T18:13:00Z">
          <w:pPr>
            <w:pStyle w:val="ListParagraph"/>
            <w:numPr>
              <w:numId w:val="28"/>
            </w:numPr>
            <w:spacing w:after="0" w:line="280" w:lineRule="exact"/>
            <w:ind w:left="1069" w:hanging="360"/>
            <w:jc w:val="both"/>
          </w:pPr>
        </w:pPrChange>
      </w:pPr>
      <w:r w:rsidRPr="00AC15A8">
        <w:rPr>
          <w:rFonts w:ascii="Times New Roman" w:hAnsi="Times New Roman" w:cs="Times New Roman"/>
          <w:lang w:val="en-ID"/>
        </w:rPr>
        <w:t xml:space="preserve">Pemerintah Kota Surakarta </w:t>
      </w:r>
      <w:ins w:id="4098" w:author="Hari Laksono" w:date="2018-05-15T13:40:00Z">
        <w:r w:rsidR="007A03A1">
          <w:rPr>
            <w:rFonts w:ascii="Times New Roman" w:hAnsi="Times New Roman" w:cs="Times New Roman"/>
            <w:lang w:val="id-ID"/>
          </w:rPr>
          <w:t>masih dalam proses</w:t>
        </w:r>
      </w:ins>
      <w:commentRangeStart w:id="4099"/>
      <w:commentRangeStart w:id="4100"/>
      <w:ins w:id="4101" w:author="Emmy Mutiarini" w:date="2018-05-10T18:13:00Z">
        <w:del w:id="4102" w:author="Hari Laksono" w:date="2018-05-15T13:40:00Z">
          <w:r w:rsidR="003E4BFA" w:rsidDel="007A03A1">
            <w:rPr>
              <w:rFonts w:ascii="Times New Roman" w:hAnsi="Times New Roman" w:cs="Times New Roman"/>
              <w:lang w:val="en-ID"/>
            </w:rPr>
            <w:delText>akan</w:delText>
          </w:r>
        </w:del>
        <w:r w:rsidR="003E4BFA">
          <w:rPr>
            <w:rFonts w:ascii="Times New Roman" w:hAnsi="Times New Roman" w:cs="Times New Roman"/>
            <w:lang w:val="en-ID"/>
          </w:rPr>
          <w:t xml:space="preserve"> </w:t>
        </w:r>
        <w:commentRangeEnd w:id="4099"/>
        <w:r w:rsidR="003E4BFA">
          <w:rPr>
            <w:rStyle w:val="CommentReference"/>
          </w:rPr>
          <w:commentReference w:id="4099"/>
        </w:r>
      </w:ins>
      <w:commentRangeEnd w:id="4100"/>
      <w:ins w:id="4103" w:author="Hari Laksono" w:date="2018-05-15T13:41:00Z">
        <w:r w:rsidR="007A03A1">
          <w:rPr>
            <w:rFonts w:ascii="Times New Roman" w:hAnsi="Times New Roman" w:cs="Times New Roman"/>
            <w:lang w:val="id-ID"/>
          </w:rPr>
          <w:t xml:space="preserve">untuk </w:t>
        </w:r>
      </w:ins>
      <w:r w:rsidR="007A03A1">
        <w:rPr>
          <w:rStyle w:val="CommentReference"/>
        </w:rPr>
        <w:commentReference w:id="4100"/>
      </w:r>
      <w:r w:rsidRPr="00AC15A8">
        <w:rPr>
          <w:rFonts w:ascii="Times New Roman" w:hAnsi="Times New Roman" w:cs="Times New Roman"/>
          <w:lang w:val="en-ID"/>
        </w:rPr>
        <w:t xml:space="preserve">melakukan </w:t>
      </w:r>
      <w:r w:rsidR="00027D4D" w:rsidRPr="00AC15A8">
        <w:rPr>
          <w:rFonts w:ascii="Times New Roman" w:hAnsi="Times New Roman" w:cs="Times New Roman"/>
          <w:lang w:val="en-ID"/>
        </w:rPr>
        <w:t xml:space="preserve">tukar menukar </w:t>
      </w:r>
      <w:r w:rsidRPr="00AC15A8">
        <w:rPr>
          <w:rFonts w:ascii="Times New Roman" w:hAnsi="Times New Roman" w:cs="Times New Roman"/>
          <w:lang w:val="en-ID"/>
        </w:rPr>
        <w:t>Tanah HP 46 Kelurahan Jajar dengan pertimbangan :</w:t>
      </w:r>
    </w:p>
    <w:p w14:paraId="5A33102A" w14:textId="77777777" w:rsidR="00666B55" w:rsidRPr="00AC15A8" w:rsidRDefault="00666B55" w:rsidP="00AC15A8">
      <w:pPr>
        <w:numPr>
          <w:ilvl w:val="0"/>
          <w:numId w:val="22"/>
        </w:numPr>
        <w:spacing w:after="0" w:line="280" w:lineRule="exact"/>
        <w:ind w:left="1418" w:hanging="284"/>
        <w:contextualSpacing/>
        <w:jc w:val="both"/>
        <w:rPr>
          <w:rFonts w:ascii="Times New Roman" w:hAnsi="Times New Roman" w:cs="Times New Roman"/>
          <w:lang w:val="en-ID"/>
        </w:rPr>
      </w:pPr>
      <w:r w:rsidRPr="00AC15A8">
        <w:rPr>
          <w:rFonts w:ascii="Times New Roman" w:hAnsi="Times New Roman" w:cs="Times New Roman"/>
          <w:lang w:val="en-ID"/>
        </w:rPr>
        <w:t>Pemerintah Kota Surakarta membutuhkan lahan untuk pembangunan Kantor Kelurahan Pemekaran yaitu di Kelurahan Kadipiro, Kecamatan Banjarsari dimekarkan  menjadi 3 Kelurahan dan Kelurahan Semanggi, Kecamatan Pasarkliwon dimekarkan  menjadi 2 Kelurahan;</w:t>
      </w:r>
    </w:p>
    <w:p w14:paraId="73FFF28C" w14:textId="77777777" w:rsidR="00666B55" w:rsidRPr="00AC15A8" w:rsidRDefault="00666B55" w:rsidP="00AC15A8">
      <w:pPr>
        <w:numPr>
          <w:ilvl w:val="0"/>
          <w:numId w:val="22"/>
        </w:numPr>
        <w:spacing w:after="0" w:line="280" w:lineRule="exact"/>
        <w:ind w:left="1418" w:hanging="284"/>
        <w:contextualSpacing/>
        <w:jc w:val="both"/>
        <w:rPr>
          <w:rFonts w:ascii="Times New Roman" w:hAnsi="Times New Roman" w:cs="Times New Roman"/>
          <w:lang w:val="en-ID"/>
        </w:rPr>
      </w:pPr>
      <w:r w:rsidRPr="00AC15A8">
        <w:rPr>
          <w:rFonts w:ascii="Times New Roman" w:hAnsi="Times New Roman" w:cs="Times New Roman"/>
          <w:lang w:val="en-ID"/>
        </w:rPr>
        <w:t xml:space="preserve">Tanah yang </w:t>
      </w:r>
      <w:proofErr w:type="gramStart"/>
      <w:r w:rsidRPr="00AC15A8">
        <w:rPr>
          <w:rFonts w:ascii="Times New Roman" w:hAnsi="Times New Roman" w:cs="Times New Roman"/>
          <w:lang w:val="en-ID"/>
        </w:rPr>
        <w:t>akan</w:t>
      </w:r>
      <w:proofErr w:type="gramEnd"/>
      <w:r w:rsidRPr="00AC15A8">
        <w:rPr>
          <w:rFonts w:ascii="Times New Roman" w:hAnsi="Times New Roman" w:cs="Times New Roman"/>
          <w:lang w:val="en-ID"/>
        </w:rPr>
        <w:t xml:space="preserve"> dijadikan objek </w:t>
      </w:r>
      <w:r w:rsidR="003E4BFA" w:rsidRPr="00AC15A8">
        <w:rPr>
          <w:rFonts w:ascii="Times New Roman" w:hAnsi="Times New Roman" w:cs="Times New Roman"/>
          <w:lang w:val="en-ID"/>
        </w:rPr>
        <w:t xml:space="preserve">tukar </w:t>
      </w:r>
      <w:r w:rsidRPr="00AC15A8">
        <w:rPr>
          <w:rFonts w:ascii="Times New Roman" w:hAnsi="Times New Roman" w:cs="Times New Roman"/>
          <w:lang w:val="en-ID"/>
        </w:rPr>
        <w:t>menukar yaitu TK Marsudi siwi dibawah pengelolaan LPMK yang saat ini kondisi bangunan sudah rusak dan kondisi lingkungan dekat jalan raya yang sangat mengganggu proses belajar.</w:t>
      </w:r>
    </w:p>
    <w:p w14:paraId="3D08D627" w14:textId="77777777" w:rsidR="00666B55" w:rsidRPr="00AC15A8" w:rsidRDefault="00666B55" w:rsidP="00AC15A8">
      <w:pPr>
        <w:numPr>
          <w:ilvl w:val="0"/>
          <w:numId w:val="22"/>
        </w:numPr>
        <w:spacing w:after="0" w:line="280" w:lineRule="exact"/>
        <w:ind w:left="1418" w:hanging="284"/>
        <w:contextualSpacing/>
        <w:jc w:val="both"/>
        <w:rPr>
          <w:rFonts w:ascii="Times New Roman" w:hAnsi="Times New Roman" w:cs="Times New Roman"/>
          <w:bCs/>
          <w:lang w:val="id-ID"/>
        </w:rPr>
      </w:pPr>
      <w:r w:rsidRPr="00AC15A8">
        <w:rPr>
          <w:rFonts w:ascii="Times New Roman" w:hAnsi="Times New Roman" w:cs="Times New Roman"/>
          <w:bCs/>
          <w:lang w:val="id-ID"/>
        </w:rPr>
        <w:lastRenderedPageBreak/>
        <w:t>Menyatukan TK. Marsudi Siwi pada kawasan pendidikan yaitu di Jl. Apel Kelurahan Jajar sesuai Tata Ruang merupakan kawasan  Pendidikan, berdekatan dengan SMPN 2, SMK Pancasila dan dekat dengan lapangan;</w:t>
      </w:r>
    </w:p>
    <w:p w14:paraId="170C6239" w14:textId="77777777" w:rsidR="00666B55" w:rsidRPr="00AC15A8" w:rsidRDefault="00666B55" w:rsidP="00AC15A8">
      <w:pPr>
        <w:numPr>
          <w:ilvl w:val="0"/>
          <w:numId w:val="22"/>
        </w:numPr>
        <w:spacing w:after="0" w:line="280" w:lineRule="exact"/>
        <w:ind w:left="1418" w:hanging="284"/>
        <w:contextualSpacing/>
        <w:jc w:val="both"/>
        <w:rPr>
          <w:rFonts w:ascii="Times New Roman" w:hAnsi="Times New Roman" w:cs="Times New Roman"/>
          <w:bCs/>
          <w:lang w:val="id-ID"/>
        </w:rPr>
      </w:pPr>
      <w:r w:rsidRPr="00AC15A8">
        <w:rPr>
          <w:rFonts w:ascii="Times New Roman" w:hAnsi="Times New Roman" w:cs="Times New Roman"/>
          <w:bCs/>
          <w:lang w:val="id-ID"/>
        </w:rPr>
        <w:t>Ditinjau dari aspek Teknik Lurah Jajar sudah melakukan sosialisasi dan koordinasi dengan warga masyarakat, Lembaga RT, RW dan LPMK serta orang tua wali.</w:t>
      </w:r>
    </w:p>
    <w:p w14:paraId="5120E632" w14:textId="77777777" w:rsidR="00666B55" w:rsidRPr="00AC15A8" w:rsidRDefault="00666B55" w:rsidP="00AC15A8">
      <w:pPr>
        <w:numPr>
          <w:ilvl w:val="0"/>
          <w:numId w:val="22"/>
        </w:numPr>
        <w:spacing w:after="0" w:line="280" w:lineRule="exact"/>
        <w:ind w:left="1418" w:hanging="284"/>
        <w:contextualSpacing/>
        <w:jc w:val="both"/>
        <w:rPr>
          <w:rFonts w:ascii="Times New Roman" w:hAnsi="Times New Roman" w:cs="Times New Roman"/>
          <w:bCs/>
          <w:lang w:val="id-ID"/>
        </w:rPr>
      </w:pPr>
      <w:r w:rsidRPr="00AC15A8">
        <w:rPr>
          <w:rFonts w:ascii="Times New Roman" w:hAnsi="Times New Roman" w:cs="Times New Roman"/>
          <w:bCs/>
          <w:lang w:val="id-ID"/>
        </w:rPr>
        <w:t>Ditinjau dari aspek Yuridis status tanah dan bangunan dapat dibuktikan dengan adanya sertifikat tanah Hak Pakai dan Hak Guna Bangunan atas nama Pemohon  dan sertifikat tanah ada serta tidak dijadikan jaminan kepada pihak lain.</w:t>
      </w:r>
    </w:p>
    <w:p w14:paraId="762BDC8F" w14:textId="77777777" w:rsidR="00666B55" w:rsidRPr="00AC15A8" w:rsidRDefault="00666B55" w:rsidP="00AC15A8">
      <w:pPr>
        <w:numPr>
          <w:ilvl w:val="0"/>
          <w:numId w:val="22"/>
        </w:numPr>
        <w:spacing w:after="0" w:line="280" w:lineRule="exact"/>
        <w:ind w:left="1418" w:hanging="284"/>
        <w:contextualSpacing/>
        <w:jc w:val="both"/>
        <w:rPr>
          <w:rFonts w:ascii="Times New Roman" w:hAnsi="Times New Roman" w:cs="Times New Roman"/>
          <w:bCs/>
          <w:lang w:val="id-ID"/>
        </w:rPr>
      </w:pPr>
      <w:r w:rsidRPr="00AC15A8">
        <w:rPr>
          <w:rFonts w:ascii="Times New Roman" w:hAnsi="Times New Roman" w:cs="Times New Roman"/>
          <w:bCs/>
          <w:lang w:val="id-ID"/>
        </w:rPr>
        <w:t>Ditinjau dari aspek Ekonomis Pemerintah Kota Surakarta akan mendapat ganti tanah sebanyak tiga (3) bidang/sertifikat dengan nilai tanah dan bangunan pengganti lebih besar dari pada nilai tanah dan bangunan Pemerintah Kota Surakarta yaitu :</w:t>
      </w:r>
    </w:p>
    <w:p w14:paraId="0BB95655" w14:textId="77777777" w:rsidR="00666B55" w:rsidRPr="00AC15A8" w:rsidRDefault="00666B55" w:rsidP="00AC15A8">
      <w:pPr>
        <w:numPr>
          <w:ilvl w:val="0"/>
          <w:numId w:val="24"/>
        </w:numPr>
        <w:spacing w:after="0" w:line="280" w:lineRule="exact"/>
        <w:ind w:left="2127" w:hanging="426"/>
        <w:contextualSpacing/>
        <w:jc w:val="both"/>
        <w:rPr>
          <w:rFonts w:ascii="Times New Roman" w:hAnsi="Times New Roman" w:cs="Times New Roman"/>
          <w:lang w:val="id-ID"/>
        </w:rPr>
      </w:pPr>
      <w:r w:rsidRPr="00AC15A8">
        <w:rPr>
          <w:rFonts w:ascii="Times New Roman" w:hAnsi="Times New Roman" w:cs="Times New Roman"/>
          <w:lang w:val="id-ID"/>
        </w:rPr>
        <w:t xml:space="preserve">Tanah HP. 46 Kelurahan Jajar Kecamatan Laweyan Kota Surakarta seluas </w:t>
      </w:r>
      <w:r w:rsidRPr="00AC15A8">
        <w:rPr>
          <w:rFonts w:ascii="Times New Roman" w:hAnsi="Times New Roman" w:cs="Times New Roman"/>
          <w:u w:val="single"/>
          <w:lang w:val="id-ID"/>
        </w:rPr>
        <w:t>+</w:t>
      </w:r>
      <w:r w:rsidRPr="00AC15A8">
        <w:rPr>
          <w:rFonts w:ascii="Times New Roman" w:hAnsi="Times New Roman" w:cs="Times New Roman"/>
          <w:lang w:val="id-ID"/>
        </w:rPr>
        <w:t xml:space="preserve"> 531 </w:t>
      </w:r>
      <w:r w:rsidRPr="00AC15A8">
        <w:rPr>
          <w:rFonts w:ascii="Times New Roman" w:hAnsi="Times New Roman" w:cs="Times New Roman"/>
          <w:bCs/>
          <w:lang w:val="id-ID"/>
        </w:rPr>
        <w:t>m²</w:t>
      </w:r>
      <w:r w:rsidRPr="00AC15A8">
        <w:rPr>
          <w:rFonts w:ascii="Times New Roman" w:hAnsi="Times New Roman" w:cs="Times New Roman"/>
          <w:lang w:val="id-ID"/>
        </w:rPr>
        <w:t>, atas nama Pemerintah Kota Surakarta, yang akan dijadikan objek Tukar Menukar dan akan diganti :</w:t>
      </w:r>
    </w:p>
    <w:p w14:paraId="6031C26F" w14:textId="77777777" w:rsidR="00666B55" w:rsidRPr="00AC15A8" w:rsidRDefault="00666B55" w:rsidP="00AC15A8">
      <w:pPr>
        <w:numPr>
          <w:ilvl w:val="0"/>
          <w:numId w:val="24"/>
        </w:numPr>
        <w:spacing w:after="0" w:line="280" w:lineRule="exact"/>
        <w:ind w:left="2127" w:hanging="426"/>
        <w:contextualSpacing/>
        <w:jc w:val="both"/>
        <w:rPr>
          <w:rFonts w:ascii="Times New Roman" w:hAnsi="Times New Roman" w:cs="Times New Roman"/>
          <w:bCs/>
          <w:lang w:val="id-ID"/>
        </w:rPr>
      </w:pPr>
      <w:r w:rsidRPr="00AC15A8">
        <w:rPr>
          <w:rFonts w:ascii="Times New Roman" w:hAnsi="Times New Roman" w:cs="Times New Roman"/>
          <w:bCs/>
          <w:lang w:val="id-ID"/>
        </w:rPr>
        <w:t xml:space="preserve">HGB.00325 Kelurahan Jajar seluas </w:t>
      </w:r>
      <w:r w:rsidRPr="00AC15A8">
        <w:rPr>
          <w:rFonts w:ascii="Times New Roman" w:hAnsi="Times New Roman" w:cs="Times New Roman"/>
          <w:bCs/>
          <w:u w:val="single"/>
          <w:lang w:val="id-ID"/>
        </w:rPr>
        <w:t>+</w:t>
      </w:r>
      <w:r w:rsidRPr="00AC15A8">
        <w:rPr>
          <w:rFonts w:ascii="Times New Roman" w:hAnsi="Times New Roman" w:cs="Times New Roman"/>
          <w:bCs/>
          <w:lang w:val="id-ID"/>
        </w:rPr>
        <w:t xml:space="preserve"> 327 m²; </w:t>
      </w:r>
    </w:p>
    <w:p w14:paraId="6FFD0812" w14:textId="77777777" w:rsidR="00666B55" w:rsidRPr="00AC15A8" w:rsidRDefault="00666B55" w:rsidP="00AC15A8">
      <w:pPr>
        <w:spacing w:after="0" w:line="280" w:lineRule="exact"/>
        <w:ind w:left="2700" w:hanging="573"/>
        <w:contextualSpacing/>
        <w:jc w:val="both"/>
        <w:rPr>
          <w:rFonts w:ascii="Times New Roman" w:hAnsi="Times New Roman" w:cs="Times New Roman"/>
          <w:bCs/>
          <w:lang w:val="id-ID"/>
        </w:rPr>
      </w:pPr>
      <w:r w:rsidRPr="00AC15A8">
        <w:rPr>
          <w:rFonts w:ascii="Times New Roman" w:hAnsi="Times New Roman" w:cs="Times New Roman"/>
          <w:bCs/>
          <w:lang w:val="id-ID"/>
        </w:rPr>
        <w:t xml:space="preserve">HGB.00221 Kelurahan Kadipiro seluas </w:t>
      </w:r>
      <w:r w:rsidRPr="00AC15A8">
        <w:rPr>
          <w:rFonts w:ascii="Times New Roman" w:hAnsi="Times New Roman" w:cs="Times New Roman"/>
          <w:bCs/>
          <w:u w:val="single"/>
          <w:lang w:val="id-ID"/>
        </w:rPr>
        <w:t>+</w:t>
      </w:r>
      <w:r w:rsidRPr="00AC15A8">
        <w:rPr>
          <w:rFonts w:ascii="Times New Roman" w:hAnsi="Times New Roman" w:cs="Times New Roman"/>
          <w:bCs/>
          <w:lang w:val="id-ID"/>
        </w:rPr>
        <w:t xml:space="preserve"> 1.275 m²;</w:t>
      </w:r>
    </w:p>
    <w:p w14:paraId="592B7C05" w14:textId="77777777" w:rsidR="00666B55" w:rsidRPr="00AC15A8" w:rsidRDefault="00666B55" w:rsidP="00AC15A8">
      <w:pPr>
        <w:spacing w:after="0" w:line="280" w:lineRule="exact"/>
        <w:ind w:left="2700" w:hanging="573"/>
        <w:contextualSpacing/>
        <w:jc w:val="both"/>
        <w:rPr>
          <w:rFonts w:ascii="Times New Roman" w:hAnsi="Times New Roman" w:cs="Times New Roman"/>
          <w:bCs/>
          <w:lang w:val="id-ID"/>
        </w:rPr>
      </w:pPr>
      <w:r w:rsidRPr="00AC15A8">
        <w:rPr>
          <w:rFonts w:ascii="Times New Roman" w:hAnsi="Times New Roman" w:cs="Times New Roman"/>
          <w:bCs/>
          <w:lang w:val="id-ID"/>
        </w:rPr>
        <w:t xml:space="preserve">HGB.00222 Kelurahan Kadipiro seluas </w:t>
      </w:r>
      <w:r w:rsidRPr="00AC15A8">
        <w:rPr>
          <w:rFonts w:ascii="Times New Roman" w:hAnsi="Times New Roman" w:cs="Times New Roman"/>
          <w:bCs/>
          <w:u w:val="single"/>
          <w:lang w:val="id-ID"/>
        </w:rPr>
        <w:t>+</w:t>
      </w:r>
      <w:r w:rsidRPr="00AC15A8">
        <w:rPr>
          <w:rFonts w:ascii="Times New Roman" w:hAnsi="Times New Roman" w:cs="Times New Roman"/>
          <w:bCs/>
          <w:lang w:val="id-ID"/>
        </w:rPr>
        <w:t xml:space="preserve"> 227 m².                     </w:t>
      </w:r>
    </w:p>
    <w:p w14:paraId="7441B1CA" w14:textId="77777777" w:rsidR="00666B55" w:rsidRPr="00AC15A8" w:rsidRDefault="00666B55" w:rsidP="00AC15A8">
      <w:pPr>
        <w:spacing w:after="0" w:line="280" w:lineRule="exact"/>
        <w:ind w:left="2127"/>
        <w:contextualSpacing/>
        <w:jc w:val="both"/>
        <w:rPr>
          <w:rFonts w:ascii="Times New Roman" w:hAnsi="Times New Roman" w:cs="Times New Roman"/>
          <w:bCs/>
          <w:lang w:val="id-ID"/>
        </w:rPr>
      </w:pPr>
      <w:r w:rsidRPr="00AC15A8">
        <w:rPr>
          <w:rFonts w:ascii="Times New Roman" w:hAnsi="Times New Roman" w:cs="Times New Roman"/>
          <w:bCs/>
          <w:lang w:val="id-ID"/>
        </w:rPr>
        <w:t>atas nama PT. CATUR PUTRA JATI Sebagai  objek pengganti Tukar Menukar.</w:t>
      </w:r>
    </w:p>
    <w:p w14:paraId="6E9C720D" w14:textId="44943A57" w:rsidR="007A03A1" w:rsidRDefault="007A03A1" w:rsidP="00AC15A8">
      <w:pPr>
        <w:spacing w:after="0" w:line="280" w:lineRule="exact"/>
        <w:ind w:left="2127"/>
        <w:contextualSpacing/>
        <w:jc w:val="both"/>
        <w:rPr>
          <w:ins w:id="4104" w:author="Hari Laksono" w:date="2018-05-15T13:41:00Z"/>
          <w:rFonts w:ascii="Times New Roman" w:hAnsi="Times New Roman" w:cs="Times New Roman"/>
          <w:bCs/>
          <w:lang w:val="id-ID"/>
        </w:rPr>
      </w:pPr>
    </w:p>
    <w:p w14:paraId="058EFFF0" w14:textId="77777777" w:rsidR="007A03A1" w:rsidRPr="00AC15A8" w:rsidRDefault="007A03A1" w:rsidP="00AC15A8">
      <w:pPr>
        <w:spacing w:after="0" w:line="280" w:lineRule="exact"/>
        <w:ind w:left="2127"/>
        <w:contextualSpacing/>
        <w:jc w:val="both"/>
        <w:rPr>
          <w:rFonts w:ascii="Times New Roman" w:hAnsi="Times New Roman" w:cs="Times New Roman"/>
          <w:bCs/>
          <w:lang w:val="id-ID"/>
        </w:rPr>
      </w:pPr>
    </w:p>
    <w:p w14:paraId="3D93A811" w14:textId="77777777" w:rsidR="00666B55" w:rsidRPr="00AC15A8" w:rsidRDefault="00666B55" w:rsidP="00AC15A8">
      <w:pPr>
        <w:pStyle w:val="ListParagraph"/>
        <w:numPr>
          <w:ilvl w:val="0"/>
          <w:numId w:val="32"/>
        </w:numPr>
        <w:spacing w:after="0" w:line="280" w:lineRule="exact"/>
        <w:jc w:val="both"/>
        <w:rPr>
          <w:rFonts w:ascii="Times New Roman" w:hAnsi="Times New Roman" w:cs="Times New Roman"/>
          <w:b/>
          <w:bCs/>
          <w:lang w:val="en-ID"/>
        </w:rPr>
      </w:pPr>
      <w:r w:rsidRPr="00AC15A8">
        <w:rPr>
          <w:rFonts w:ascii="Times New Roman" w:hAnsi="Times New Roman" w:cs="Times New Roman"/>
          <w:b/>
          <w:bCs/>
          <w:lang w:val="en-ID"/>
        </w:rPr>
        <w:t xml:space="preserve"> PERMOHONAN PERSETUJUAN DPRD</w:t>
      </w:r>
    </w:p>
    <w:p w14:paraId="64A378BA" w14:textId="77777777" w:rsidR="00F853F1" w:rsidRPr="00AC15A8" w:rsidRDefault="00F853F1" w:rsidP="00AC15A8">
      <w:pPr>
        <w:spacing w:after="0" w:line="280" w:lineRule="exact"/>
        <w:ind w:left="1080"/>
        <w:contextualSpacing/>
        <w:jc w:val="both"/>
        <w:rPr>
          <w:rFonts w:ascii="Times New Roman" w:hAnsi="Times New Roman" w:cs="Times New Roman"/>
          <w:b/>
          <w:bCs/>
          <w:lang w:val="en-ID"/>
        </w:rPr>
      </w:pPr>
    </w:p>
    <w:p w14:paraId="6E5B6EA1" w14:textId="77777777" w:rsidR="00666B55" w:rsidRPr="00AC15A8" w:rsidRDefault="00666B55" w:rsidP="00AC15A8">
      <w:pPr>
        <w:numPr>
          <w:ilvl w:val="0"/>
          <w:numId w:val="34"/>
        </w:numPr>
        <w:spacing w:after="0" w:line="280" w:lineRule="exact"/>
        <w:ind w:left="1418" w:hanging="425"/>
        <w:contextualSpacing/>
        <w:jc w:val="both"/>
        <w:rPr>
          <w:rFonts w:ascii="Times New Roman" w:hAnsi="Times New Roman" w:cs="Times New Roman"/>
          <w:bCs/>
          <w:lang w:val="en-ID"/>
        </w:rPr>
      </w:pPr>
      <w:r w:rsidRPr="00AC15A8">
        <w:rPr>
          <w:rFonts w:ascii="Times New Roman" w:hAnsi="Times New Roman" w:cs="Times New Roman"/>
          <w:bCs/>
          <w:lang w:val="en-ID"/>
        </w:rPr>
        <w:t xml:space="preserve">Pada tanggal 28 Februari 2017 Walikota Surakarta mengajukan permohonan </w:t>
      </w:r>
      <w:del w:id="4105" w:author="Emmy Mutiarini" w:date="2018-05-10T18:14:00Z">
        <w:r w:rsidRPr="00AC15A8" w:rsidDel="003E4BFA">
          <w:rPr>
            <w:rFonts w:ascii="Times New Roman" w:hAnsi="Times New Roman" w:cs="Times New Roman"/>
            <w:bCs/>
            <w:lang w:val="en-ID"/>
          </w:rPr>
          <w:delText>K</w:delText>
        </w:r>
      </w:del>
      <w:ins w:id="4106" w:author="Emmy Mutiarini" w:date="2018-05-10T18:14:00Z">
        <w:r w:rsidR="003E4BFA">
          <w:rPr>
            <w:rFonts w:ascii="Times New Roman" w:hAnsi="Times New Roman" w:cs="Times New Roman"/>
            <w:bCs/>
            <w:lang w:val="en-ID"/>
          </w:rPr>
          <w:t>k</w:t>
        </w:r>
      </w:ins>
      <w:r w:rsidRPr="00AC15A8">
        <w:rPr>
          <w:rFonts w:ascii="Times New Roman" w:hAnsi="Times New Roman" w:cs="Times New Roman"/>
          <w:bCs/>
          <w:lang w:val="en-ID"/>
        </w:rPr>
        <w:t xml:space="preserve">epada Ketua DPRD perihal persetujuan pemindahtanganan tanah HP dalam bentuk Hibah terhadap HP.11 Kelurahan Semanggi, HP.10 Kelurahan Tipes, HP.40 dan HP.43 Kelurahan Pucangsawit. </w:t>
      </w:r>
    </w:p>
    <w:p w14:paraId="44B00861" w14:textId="77777777" w:rsidR="00666B55" w:rsidRPr="00AC15A8" w:rsidRDefault="00666B55" w:rsidP="00AC15A8">
      <w:pPr>
        <w:numPr>
          <w:ilvl w:val="0"/>
          <w:numId w:val="34"/>
        </w:numPr>
        <w:spacing w:after="0" w:line="280" w:lineRule="exact"/>
        <w:ind w:left="1418" w:hanging="425"/>
        <w:contextualSpacing/>
        <w:jc w:val="both"/>
        <w:rPr>
          <w:rFonts w:ascii="Times New Roman" w:hAnsi="Times New Roman" w:cs="Times New Roman"/>
          <w:bCs/>
          <w:lang w:val="en-ID"/>
        </w:rPr>
      </w:pPr>
      <w:r w:rsidRPr="00AC15A8">
        <w:rPr>
          <w:rFonts w:ascii="Times New Roman" w:hAnsi="Times New Roman" w:cs="Times New Roman"/>
          <w:bCs/>
          <w:lang w:val="en-ID"/>
        </w:rPr>
        <w:t xml:space="preserve">Pada tanggal 18 Mei 2017 Walikota Surakarta mengajukan permohonan Kepada Ketua DPRD perihal persetujuan pemindahtanganan tanah HP dalam bentuk </w:t>
      </w:r>
      <w:r w:rsidR="003E4BFA" w:rsidRPr="00AC15A8">
        <w:rPr>
          <w:rFonts w:ascii="Times New Roman" w:hAnsi="Times New Roman" w:cs="Times New Roman"/>
          <w:bCs/>
          <w:lang w:val="en-ID"/>
        </w:rPr>
        <w:t>tukar menukar</w:t>
      </w:r>
      <w:r w:rsidRPr="00AC15A8">
        <w:rPr>
          <w:rFonts w:ascii="Times New Roman" w:hAnsi="Times New Roman" w:cs="Times New Roman"/>
          <w:bCs/>
          <w:lang w:val="en-ID"/>
        </w:rPr>
        <w:t>.</w:t>
      </w:r>
    </w:p>
    <w:p w14:paraId="303E4EAD" w14:textId="77777777" w:rsidR="00666B55" w:rsidRPr="00AC15A8" w:rsidRDefault="00666B55" w:rsidP="00AC15A8">
      <w:pPr>
        <w:spacing w:after="0" w:line="280" w:lineRule="exact"/>
        <w:contextualSpacing/>
        <w:jc w:val="both"/>
        <w:rPr>
          <w:rFonts w:ascii="Times New Roman" w:hAnsi="Times New Roman" w:cs="Times New Roman"/>
          <w:bCs/>
          <w:lang w:val="en-ID"/>
        </w:rPr>
      </w:pPr>
    </w:p>
    <w:p w14:paraId="615D09BA" w14:textId="77777777" w:rsidR="00666B55" w:rsidRPr="00AC15A8" w:rsidRDefault="00666B55" w:rsidP="00AC15A8">
      <w:pPr>
        <w:numPr>
          <w:ilvl w:val="0"/>
          <w:numId w:val="32"/>
        </w:numPr>
        <w:spacing w:after="0" w:line="280" w:lineRule="exact"/>
        <w:contextualSpacing/>
        <w:jc w:val="both"/>
        <w:rPr>
          <w:rFonts w:ascii="Times New Roman" w:hAnsi="Times New Roman" w:cs="Times New Roman"/>
          <w:b/>
          <w:bCs/>
          <w:lang w:val="en-ID"/>
        </w:rPr>
      </w:pPr>
      <w:r w:rsidRPr="00AC15A8">
        <w:rPr>
          <w:rFonts w:ascii="Times New Roman" w:hAnsi="Times New Roman" w:cs="Times New Roman"/>
          <w:b/>
          <w:bCs/>
          <w:lang w:val="en-ID"/>
        </w:rPr>
        <w:t>PERSETUJUAN  DPRD</w:t>
      </w:r>
    </w:p>
    <w:p w14:paraId="494B1E54" w14:textId="77777777" w:rsidR="00666B55" w:rsidRPr="00AC15A8" w:rsidRDefault="00666B55" w:rsidP="00AC15A8">
      <w:pPr>
        <w:numPr>
          <w:ilvl w:val="0"/>
          <w:numId w:val="29"/>
        </w:numPr>
        <w:spacing w:after="0" w:line="280" w:lineRule="exact"/>
        <w:contextualSpacing/>
        <w:jc w:val="both"/>
        <w:rPr>
          <w:rFonts w:ascii="Times New Roman" w:hAnsi="Times New Roman" w:cs="Times New Roman"/>
          <w:bCs/>
          <w:lang w:val="en-ID"/>
        </w:rPr>
      </w:pPr>
      <w:r w:rsidRPr="00AC15A8">
        <w:rPr>
          <w:rFonts w:ascii="Times New Roman" w:hAnsi="Times New Roman" w:cs="Times New Roman"/>
          <w:bCs/>
          <w:lang w:val="en-ID"/>
        </w:rPr>
        <w:t xml:space="preserve">Permohonan persetujuan pemindahtanganan tanah HP dalam bentuk Hibah terhadap HP.11 Kelurahan Semanggi, HP.10 Kelurahan Tipes, HP.40 dan HP.43 Kelurahan Pucangsawit telah mendapat persetujuan  DPRD dengan SK. Nomor 170/7681/2017 tentang Persetujuan DPRD atas Pemindahtanganan Tanah Pemerintah Kota Surakarta HP.11 Kelurahan Semanggi, HP.10 Kelurahan Tipes, HP.40 dan HP.43 Kelurahan Pucangsawit. </w:t>
      </w:r>
    </w:p>
    <w:p w14:paraId="61D75CB9" w14:textId="7DAD2A68" w:rsidR="00666B55" w:rsidRDefault="00666B55" w:rsidP="00AC15A8">
      <w:pPr>
        <w:numPr>
          <w:ilvl w:val="0"/>
          <w:numId w:val="29"/>
        </w:numPr>
        <w:spacing w:after="0" w:line="280" w:lineRule="exact"/>
        <w:contextualSpacing/>
        <w:jc w:val="both"/>
        <w:rPr>
          <w:ins w:id="4107" w:author="Hari Laksono" w:date="2018-05-15T15:36:00Z"/>
          <w:rFonts w:ascii="Times New Roman" w:hAnsi="Times New Roman" w:cs="Times New Roman"/>
          <w:bCs/>
          <w:lang w:val="en-ID"/>
        </w:rPr>
      </w:pPr>
      <w:r w:rsidRPr="00AC15A8">
        <w:rPr>
          <w:rFonts w:ascii="Times New Roman" w:hAnsi="Times New Roman" w:cs="Times New Roman"/>
          <w:bCs/>
          <w:lang w:val="en-ID"/>
        </w:rPr>
        <w:t xml:space="preserve">permohonan persetujuan pemindahtanganan tanah HP dalam bentuk Tukar Menukar telah mendapat persetujuan  DPRD dengan SK. Nomor </w:t>
      </w:r>
      <w:r w:rsidRPr="00AC15A8">
        <w:rPr>
          <w:rFonts w:ascii="Times New Roman" w:hAnsi="Times New Roman" w:cs="Times New Roman"/>
          <w:bCs/>
          <w:lang w:val="en-ID"/>
        </w:rPr>
        <w:lastRenderedPageBreak/>
        <w:t>170/7680/2017 tentang Persetujuan DPRD atas Pemindahtanagan Barang Milik Daerah berupa Tanah HP.46 Kelurahan Jajar dalam bentuk Tukar Menukar.</w:t>
      </w:r>
    </w:p>
    <w:p w14:paraId="162DB26A" w14:textId="0AD00F2D" w:rsidR="00684F8A" w:rsidRPr="00AC15A8" w:rsidDel="0000362C" w:rsidRDefault="00684F8A" w:rsidP="00684F8A">
      <w:pPr>
        <w:spacing w:after="0" w:line="280" w:lineRule="exact"/>
        <w:contextualSpacing/>
        <w:jc w:val="both"/>
        <w:rPr>
          <w:del w:id="4108" w:author="Hari Laksono" w:date="2018-05-15T15:59:00Z"/>
          <w:rFonts w:ascii="Times New Roman" w:hAnsi="Times New Roman" w:cs="Times New Roman"/>
          <w:bCs/>
          <w:lang w:val="en-ID"/>
        </w:rPr>
        <w:pPrChange w:id="4109" w:author="Hari Laksono" w:date="2018-05-15T15:36:00Z">
          <w:pPr>
            <w:numPr>
              <w:numId w:val="29"/>
            </w:numPr>
            <w:spacing w:after="0" w:line="280" w:lineRule="exact"/>
            <w:ind w:left="1440" w:hanging="360"/>
            <w:contextualSpacing/>
            <w:jc w:val="both"/>
          </w:pPr>
        </w:pPrChange>
      </w:pPr>
    </w:p>
    <w:p w14:paraId="1E0D07BD" w14:textId="77777777" w:rsidR="00666B55" w:rsidRPr="007109F2" w:rsidRDefault="00666B55" w:rsidP="00AC15A8">
      <w:pPr>
        <w:spacing w:after="0" w:line="280" w:lineRule="atLeast"/>
        <w:ind w:left="1440"/>
        <w:contextualSpacing/>
        <w:jc w:val="both"/>
        <w:rPr>
          <w:rFonts w:ascii="Times New Roman" w:hAnsi="Times New Roman" w:cs="Times New Roman"/>
          <w:bCs/>
          <w:lang w:val="en-ID"/>
        </w:rPr>
      </w:pPr>
    </w:p>
    <w:p w14:paraId="74EEB207" w14:textId="77777777" w:rsidR="00666B55" w:rsidRPr="00F853F1" w:rsidRDefault="00666B55" w:rsidP="00AC15A8">
      <w:pPr>
        <w:numPr>
          <w:ilvl w:val="0"/>
          <w:numId w:val="32"/>
        </w:numPr>
        <w:spacing w:after="0" w:line="280" w:lineRule="atLeast"/>
        <w:contextualSpacing/>
        <w:jc w:val="both"/>
        <w:rPr>
          <w:rFonts w:ascii="Times New Roman" w:hAnsi="Times New Roman" w:cs="Times New Roman"/>
          <w:b/>
          <w:bCs/>
          <w:lang w:val="en-ID"/>
        </w:rPr>
      </w:pPr>
      <w:r w:rsidRPr="00F853F1">
        <w:rPr>
          <w:rFonts w:ascii="Times New Roman" w:hAnsi="Times New Roman" w:cs="Times New Roman"/>
          <w:b/>
          <w:bCs/>
          <w:lang w:val="en-ID"/>
        </w:rPr>
        <w:t>PROSES  SERTIFIKASI TANAH</w:t>
      </w:r>
    </w:p>
    <w:p w14:paraId="0430A49E" w14:textId="1D341EC5" w:rsidR="00666B55" w:rsidRPr="007109F2" w:rsidRDefault="00666B55">
      <w:pPr>
        <w:spacing w:after="0" w:line="280" w:lineRule="atLeast"/>
        <w:ind w:left="1080"/>
        <w:contextualSpacing/>
        <w:jc w:val="both"/>
        <w:rPr>
          <w:rFonts w:ascii="Times New Roman" w:hAnsi="Times New Roman" w:cs="Times New Roman"/>
          <w:bCs/>
          <w:lang w:val="en-ID"/>
        </w:rPr>
        <w:pPrChange w:id="4110" w:author="Hari Laksono" w:date="2018-05-15T13:41:00Z">
          <w:pPr>
            <w:spacing w:after="0" w:line="280" w:lineRule="atLeast"/>
            <w:ind w:left="1080" w:firstLine="1080"/>
            <w:contextualSpacing/>
            <w:jc w:val="both"/>
          </w:pPr>
        </w:pPrChange>
      </w:pPr>
      <w:r w:rsidRPr="007109F2">
        <w:rPr>
          <w:rFonts w:ascii="Times New Roman" w:hAnsi="Times New Roman" w:cs="Times New Roman"/>
          <w:bCs/>
          <w:lang w:val="en-ID"/>
        </w:rPr>
        <w:t>Berdasarkan Persetujuan DPRD terkait pelepasan hak atas Tanah Hak Pakai Pemerintah Kota Surakarta, BPPK</w:t>
      </w:r>
      <w:bookmarkStart w:id="4111" w:name="_GoBack"/>
      <w:bookmarkEnd w:id="4111"/>
      <w:r w:rsidRPr="007109F2">
        <w:rPr>
          <w:rFonts w:ascii="Times New Roman" w:hAnsi="Times New Roman" w:cs="Times New Roman"/>
          <w:bCs/>
          <w:lang w:val="en-ID"/>
        </w:rPr>
        <w:t xml:space="preserve">D telah </w:t>
      </w:r>
      <w:proofErr w:type="gramStart"/>
      <w:r w:rsidRPr="007109F2">
        <w:rPr>
          <w:rFonts w:ascii="Times New Roman" w:hAnsi="Times New Roman" w:cs="Times New Roman"/>
          <w:bCs/>
          <w:lang w:val="en-ID"/>
        </w:rPr>
        <w:t>mengajukan  pelepasan</w:t>
      </w:r>
      <w:proofErr w:type="gramEnd"/>
      <w:r w:rsidRPr="007109F2">
        <w:rPr>
          <w:rFonts w:ascii="Times New Roman" w:hAnsi="Times New Roman" w:cs="Times New Roman"/>
          <w:bCs/>
          <w:lang w:val="en-ID"/>
        </w:rPr>
        <w:t xml:space="preserve"> Ha</w:t>
      </w:r>
      <w:del w:id="4112" w:author="Hari Laksono" w:date="2018-05-15T15:36:00Z">
        <w:r w:rsidRPr="007109F2" w:rsidDel="00684F8A">
          <w:rPr>
            <w:rFonts w:ascii="Times New Roman" w:hAnsi="Times New Roman" w:cs="Times New Roman"/>
            <w:bCs/>
            <w:lang w:val="en-ID"/>
          </w:rPr>
          <w:delText xml:space="preserve"> </w:delText>
        </w:r>
      </w:del>
      <w:r w:rsidRPr="007109F2">
        <w:rPr>
          <w:rFonts w:ascii="Times New Roman" w:hAnsi="Times New Roman" w:cs="Times New Roman"/>
          <w:bCs/>
          <w:lang w:val="en-ID"/>
        </w:rPr>
        <w:t>k</w:t>
      </w:r>
      <w:ins w:id="4113" w:author="Hari Laksono" w:date="2018-05-15T15:36:00Z">
        <w:r w:rsidR="00684F8A">
          <w:rPr>
            <w:rFonts w:ascii="Times New Roman" w:hAnsi="Times New Roman" w:cs="Times New Roman"/>
            <w:bCs/>
            <w:lang w:val="id-ID"/>
          </w:rPr>
          <w:t xml:space="preserve"> </w:t>
        </w:r>
      </w:ins>
      <w:r w:rsidRPr="007109F2">
        <w:rPr>
          <w:rFonts w:ascii="Times New Roman" w:hAnsi="Times New Roman" w:cs="Times New Roman"/>
          <w:bCs/>
          <w:lang w:val="en-ID"/>
        </w:rPr>
        <w:t>atas tanah yang dilepas ke Kantor Pertanahan Kota Surakarta hingga sekarang masih dalam proses.</w:t>
      </w:r>
    </w:p>
    <w:p w14:paraId="5927EE6E" w14:textId="77777777" w:rsidR="00666B55" w:rsidRPr="007109F2" w:rsidRDefault="00666B55" w:rsidP="00666B55">
      <w:pPr>
        <w:spacing w:line="360" w:lineRule="auto"/>
        <w:ind w:left="1701" w:hanging="425"/>
        <w:contextualSpacing/>
        <w:jc w:val="both"/>
        <w:rPr>
          <w:rFonts w:ascii="Times New Roman" w:hAnsi="Times New Roman" w:cs="Times New Roman"/>
          <w:lang w:val="id-ID"/>
        </w:rPr>
      </w:pPr>
    </w:p>
    <w:p w14:paraId="6BF2D22B" w14:textId="77777777" w:rsidR="00666B55" w:rsidRPr="007109F2" w:rsidRDefault="00666B55" w:rsidP="00666B55">
      <w:pPr>
        <w:spacing w:line="360" w:lineRule="auto"/>
        <w:ind w:left="5670"/>
        <w:contextualSpacing/>
        <w:rPr>
          <w:rFonts w:ascii="Times New Roman" w:hAnsi="Times New Roman" w:cs="Times New Roman"/>
          <w:lang w:val="id-ID"/>
        </w:rPr>
      </w:pPr>
    </w:p>
    <w:p w14:paraId="5D759E26" w14:textId="77777777" w:rsidR="00666B55" w:rsidRPr="007109F2" w:rsidRDefault="00666B55" w:rsidP="00666B55">
      <w:pPr>
        <w:spacing w:line="360" w:lineRule="auto"/>
        <w:ind w:left="5670"/>
        <w:contextualSpacing/>
        <w:rPr>
          <w:rFonts w:ascii="Times New Roman" w:hAnsi="Times New Roman" w:cs="Times New Roman"/>
          <w:lang w:val="id-ID"/>
        </w:rPr>
      </w:pPr>
    </w:p>
    <w:sectPr w:rsidR="00666B55" w:rsidRPr="007109F2" w:rsidSect="00684F8A">
      <w:headerReference w:type="default" r:id="rId18"/>
      <w:footerReference w:type="default" r:id="rId19"/>
      <w:pgSz w:w="11907" w:h="16840" w:code="9"/>
      <w:pgMar w:top="1021" w:right="1701" w:bottom="1701" w:left="2268" w:header="624" w:footer="624" w:gutter="0"/>
      <w:pgNumType w:start="272"/>
      <w:cols w:space="720"/>
      <w:docGrid w:linePitch="360"/>
      <w:sectPrChange w:id="4114" w:author="Hari Laksono" w:date="2018-05-15T15:34:00Z">
        <w:sectPr w:rsidR="00666B55" w:rsidRPr="007109F2" w:rsidSect="00684F8A">
          <w:pgMar w:top="1021" w:right="1701" w:bottom="1701" w:left="2268" w:header="624" w:footer="624"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Emmy Mutiarini" w:date="2018-05-10T18:14:00Z" w:initials="MY">
    <w:p w14:paraId="57E2EA44" w14:textId="77777777" w:rsidR="0000362C" w:rsidRDefault="0000362C">
      <w:pPr>
        <w:pStyle w:val="CommentText"/>
        <w:rPr>
          <w:noProof/>
        </w:rPr>
      </w:pPr>
      <w:r>
        <w:rPr>
          <w:rStyle w:val="CommentReference"/>
        </w:rPr>
        <w:annotationRef/>
      </w:r>
      <w:r>
        <w:t xml:space="preserve">Tambahkan perubahan </w:t>
      </w:r>
    </w:p>
    <w:p w14:paraId="32FA7C31" w14:textId="75C9C04B" w:rsidR="0000362C" w:rsidRDefault="0000362C">
      <w:pPr>
        <w:pStyle w:val="CommentText"/>
      </w:pPr>
      <w:r>
        <w:t>SOTK dg nomenklatur yang baru. Cantumkan nama SOTK lama dg SOTK baru</w:t>
      </w:r>
    </w:p>
    <w:p w14:paraId="4E7B2C42" w14:textId="77777777" w:rsidR="0000362C" w:rsidRDefault="0000362C">
      <w:pPr>
        <w:pStyle w:val="CommentText"/>
      </w:pPr>
    </w:p>
    <w:p w14:paraId="665DAC40" w14:textId="77777777" w:rsidR="0000362C" w:rsidRDefault="0000362C">
      <w:pPr>
        <w:pStyle w:val="CommentText"/>
      </w:pPr>
      <w:r>
        <w:t>Contoh</w:t>
      </w:r>
    </w:p>
    <w:tbl>
      <w:tblPr>
        <w:tblW w:w="833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09"/>
        <w:gridCol w:w="1843"/>
      </w:tblGrid>
      <w:tr w:rsidR="0000362C" w:rsidRPr="003E4BFA" w14:paraId="2357296E" w14:textId="77777777" w:rsidTr="00651A2E">
        <w:trPr>
          <w:tblHeader/>
        </w:trPr>
        <w:tc>
          <w:tcPr>
            <w:tcW w:w="2209" w:type="dxa"/>
            <w:shd w:val="clear" w:color="auto" w:fill="auto"/>
          </w:tcPr>
          <w:p w14:paraId="32A61002" w14:textId="77777777" w:rsidR="0000362C" w:rsidRPr="003E4BFA" w:rsidRDefault="0000362C" w:rsidP="003E4BFA">
            <w:pPr>
              <w:spacing w:after="0" w:line="280" w:lineRule="exact"/>
              <w:contextualSpacing/>
              <w:jc w:val="center"/>
              <w:rPr>
                <w:rFonts w:ascii="Arial Narrow" w:eastAsia="Calibri" w:hAnsi="Arial Narrow" w:cs="Times New Roman"/>
                <w:b/>
                <w:sz w:val="18"/>
                <w:szCs w:val="18"/>
                <w:lang w:val="fi-FI"/>
              </w:rPr>
            </w:pPr>
            <w:r w:rsidRPr="003E4BFA">
              <w:rPr>
                <w:rFonts w:ascii="Arial Narrow" w:eastAsia="Calibri" w:hAnsi="Arial Narrow" w:cs="Times New Roman"/>
                <w:b/>
                <w:sz w:val="18"/>
                <w:szCs w:val="18"/>
                <w:lang w:val="fi-FI"/>
              </w:rPr>
              <w:t>OPD Asal</w:t>
            </w:r>
          </w:p>
          <w:p w14:paraId="27C0E0C3" w14:textId="77777777" w:rsidR="0000362C" w:rsidRPr="003E4BFA" w:rsidRDefault="0000362C" w:rsidP="003E4BFA">
            <w:pPr>
              <w:spacing w:after="0" w:line="280" w:lineRule="exact"/>
              <w:contextualSpacing/>
              <w:jc w:val="center"/>
              <w:rPr>
                <w:rFonts w:ascii="Arial Narrow" w:eastAsia="Calibri" w:hAnsi="Arial Narrow" w:cs="Times New Roman"/>
                <w:b/>
                <w:sz w:val="18"/>
                <w:szCs w:val="18"/>
                <w:lang w:val="fi-FI"/>
              </w:rPr>
            </w:pPr>
            <w:r w:rsidRPr="003E4BFA">
              <w:rPr>
                <w:rFonts w:ascii="Arial Narrow" w:eastAsia="Calibri" w:hAnsi="Arial Narrow" w:cs="Times New Roman"/>
                <w:b/>
                <w:sz w:val="18"/>
                <w:szCs w:val="18"/>
                <w:lang w:val="fi-FI"/>
              </w:rPr>
              <w:t xml:space="preserve"> (SOTK lama)</w:t>
            </w:r>
          </w:p>
        </w:tc>
        <w:tc>
          <w:tcPr>
            <w:tcW w:w="1843" w:type="dxa"/>
            <w:shd w:val="clear" w:color="auto" w:fill="auto"/>
          </w:tcPr>
          <w:p w14:paraId="2D7B6FFC" w14:textId="77777777" w:rsidR="0000362C" w:rsidRPr="003E4BFA" w:rsidRDefault="0000362C" w:rsidP="003E4BFA">
            <w:pPr>
              <w:spacing w:after="0" w:line="280" w:lineRule="exact"/>
              <w:contextualSpacing/>
              <w:jc w:val="center"/>
              <w:rPr>
                <w:rFonts w:ascii="Arial Narrow" w:eastAsia="Calibri" w:hAnsi="Arial Narrow" w:cs="Times New Roman"/>
                <w:b/>
                <w:sz w:val="18"/>
                <w:szCs w:val="18"/>
                <w:lang w:val="fi-FI"/>
              </w:rPr>
            </w:pPr>
            <w:r w:rsidRPr="003E4BFA">
              <w:rPr>
                <w:rFonts w:ascii="Arial Narrow" w:eastAsia="Calibri" w:hAnsi="Arial Narrow" w:cs="Times New Roman"/>
                <w:b/>
                <w:sz w:val="18"/>
                <w:szCs w:val="18"/>
                <w:lang w:val="fi-FI"/>
              </w:rPr>
              <w:t xml:space="preserve">OPD baru </w:t>
            </w:r>
          </w:p>
          <w:p w14:paraId="7383D389" w14:textId="77777777" w:rsidR="0000362C" w:rsidRPr="003E4BFA" w:rsidRDefault="0000362C" w:rsidP="003E4BFA">
            <w:pPr>
              <w:spacing w:after="0" w:line="280" w:lineRule="exact"/>
              <w:contextualSpacing/>
              <w:jc w:val="center"/>
              <w:rPr>
                <w:rFonts w:ascii="Arial Narrow" w:eastAsia="Calibri" w:hAnsi="Arial Narrow" w:cs="Times New Roman"/>
                <w:b/>
                <w:sz w:val="18"/>
                <w:szCs w:val="18"/>
                <w:lang w:val="fi-FI"/>
              </w:rPr>
            </w:pPr>
            <w:r w:rsidRPr="003E4BFA">
              <w:rPr>
                <w:rFonts w:ascii="Arial Narrow" w:eastAsia="Calibri" w:hAnsi="Arial Narrow" w:cs="Times New Roman"/>
                <w:b/>
                <w:sz w:val="18"/>
                <w:szCs w:val="18"/>
                <w:lang w:val="fi-FI"/>
              </w:rPr>
              <w:t>(SOTK baru)</w:t>
            </w:r>
          </w:p>
        </w:tc>
      </w:tr>
      <w:tr w:rsidR="0000362C" w:rsidRPr="003E4BFA" w14:paraId="0105E95B" w14:textId="77777777" w:rsidTr="00651A2E">
        <w:tc>
          <w:tcPr>
            <w:tcW w:w="2209" w:type="dxa"/>
            <w:shd w:val="clear" w:color="auto" w:fill="auto"/>
          </w:tcPr>
          <w:p w14:paraId="61DD21C6"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Dinas Pendapatan, Pengelolaan Keuangan dan Aset daerah</w:t>
            </w:r>
          </w:p>
        </w:tc>
        <w:tc>
          <w:tcPr>
            <w:tcW w:w="1843" w:type="dxa"/>
            <w:shd w:val="clear" w:color="auto" w:fill="auto"/>
          </w:tcPr>
          <w:p w14:paraId="7B658756"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Badan Keuangan Daerah</w:t>
            </w:r>
          </w:p>
        </w:tc>
      </w:tr>
      <w:tr w:rsidR="0000362C" w:rsidRPr="003E4BFA" w14:paraId="6B8B1B64" w14:textId="77777777" w:rsidTr="00651A2E">
        <w:tc>
          <w:tcPr>
            <w:tcW w:w="2209" w:type="dxa"/>
            <w:shd w:val="clear" w:color="auto" w:fill="auto"/>
          </w:tcPr>
          <w:p w14:paraId="5AD5E5F4"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p>
        </w:tc>
        <w:tc>
          <w:tcPr>
            <w:tcW w:w="1843" w:type="dxa"/>
            <w:shd w:val="clear" w:color="auto" w:fill="auto"/>
          </w:tcPr>
          <w:p w14:paraId="5AE3ADB0"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p>
        </w:tc>
      </w:tr>
      <w:tr w:rsidR="0000362C" w:rsidRPr="003E4BFA" w14:paraId="5FDFF8AD" w14:textId="77777777" w:rsidTr="00651A2E">
        <w:tc>
          <w:tcPr>
            <w:tcW w:w="2209" w:type="dxa"/>
            <w:shd w:val="clear" w:color="auto" w:fill="auto"/>
          </w:tcPr>
          <w:p w14:paraId="52A6BF17"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Dinas Pekerjaan Umum</w:t>
            </w:r>
          </w:p>
        </w:tc>
        <w:tc>
          <w:tcPr>
            <w:tcW w:w="1843" w:type="dxa"/>
            <w:shd w:val="clear" w:color="auto" w:fill="auto"/>
          </w:tcPr>
          <w:p w14:paraId="61FDC79F"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Dinas Pekerjaan Umum dan Penataan Ruang</w:t>
            </w:r>
          </w:p>
        </w:tc>
      </w:tr>
      <w:tr w:rsidR="0000362C" w:rsidRPr="003E4BFA" w14:paraId="51FFB6CF" w14:textId="77777777" w:rsidTr="00651A2E">
        <w:tc>
          <w:tcPr>
            <w:tcW w:w="2209" w:type="dxa"/>
            <w:shd w:val="clear" w:color="auto" w:fill="auto"/>
          </w:tcPr>
          <w:p w14:paraId="2E53DD7D"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Dinas Sosial Tenaga Kerja dan Transmigrasi</w:t>
            </w:r>
          </w:p>
        </w:tc>
        <w:tc>
          <w:tcPr>
            <w:tcW w:w="1843" w:type="dxa"/>
            <w:shd w:val="clear" w:color="auto" w:fill="auto"/>
          </w:tcPr>
          <w:p w14:paraId="6264D9AD"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Dinas Perdagangan Tenaga Kerja Koperasi dan UKM</w:t>
            </w:r>
          </w:p>
        </w:tc>
      </w:tr>
      <w:tr w:rsidR="0000362C" w:rsidRPr="003E4BFA" w14:paraId="5DC62F70" w14:textId="77777777" w:rsidTr="00651A2E">
        <w:tc>
          <w:tcPr>
            <w:tcW w:w="2209" w:type="dxa"/>
            <w:shd w:val="clear" w:color="auto" w:fill="auto"/>
          </w:tcPr>
          <w:p w14:paraId="5A1511CB"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Dinas Pendapatan, Pengelolaan Keuangan dan Aset daerah</w:t>
            </w:r>
          </w:p>
        </w:tc>
        <w:tc>
          <w:tcPr>
            <w:tcW w:w="1843" w:type="dxa"/>
            <w:shd w:val="clear" w:color="auto" w:fill="auto"/>
          </w:tcPr>
          <w:p w14:paraId="7558767A"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Badan keuangan Daerah</w:t>
            </w:r>
          </w:p>
        </w:tc>
      </w:tr>
      <w:tr w:rsidR="0000362C" w:rsidRPr="003E4BFA" w14:paraId="669CC820" w14:textId="77777777" w:rsidTr="00651A2E">
        <w:tc>
          <w:tcPr>
            <w:tcW w:w="2209" w:type="dxa"/>
            <w:shd w:val="clear" w:color="auto" w:fill="auto"/>
          </w:tcPr>
          <w:p w14:paraId="1716C51D"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Dinas Perindustrian Perdagangan Koperasi dan UMKM</w:t>
            </w:r>
          </w:p>
        </w:tc>
        <w:tc>
          <w:tcPr>
            <w:tcW w:w="1843" w:type="dxa"/>
            <w:shd w:val="clear" w:color="auto" w:fill="auto"/>
          </w:tcPr>
          <w:p w14:paraId="5F94B2D0"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Dinas Perdagangan Tenaga Kerja Koperasi dan UKM</w:t>
            </w:r>
          </w:p>
        </w:tc>
      </w:tr>
      <w:tr w:rsidR="0000362C" w:rsidRPr="003E4BFA" w14:paraId="66898386" w14:textId="77777777" w:rsidTr="00651A2E">
        <w:tc>
          <w:tcPr>
            <w:tcW w:w="2209" w:type="dxa"/>
            <w:shd w:val="clear" w:color="auto" w:fill="auto"/>
          </w:tcPr>
          <w:p w14:paraId="27B6696A"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Dinas Perindustrian Perdagangan Koperasi dan UMKM</w:t>
            </w:r>
          </w:p>
        </w:tc>
        <w:tc>
          <w:tcPr>
            <w:tcW w:w="1843" w:type="dxa"/>
            <w:shd w:val="clear" w:color="auto" w:fill="auto"/>
          </w:tcPr>
          <w:p w14:paraId="1BF6CFAB"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Dinas Perdagangan Tenaga Kerja Koperasi dan UKM</w:t>
            </w:r>
          </w:p>
        </w:tc>
      </w:tr>
      <w:tr w:rsidR="0000362C" w:rsidRPr="003E4BFA" w14:paraId="5CE68C46" w14:textId="77777777" w:rsidTr="00651A2E">
        <w:tc>
          <w:tcPr>
            <w:tcW w:w="2209" w:type="dxa"/>
            <w:shd w:val="clear" w:color="auto" w:fill="auto"/>
          </w:tcPr>
          <w:p w14:paraId="4487928E"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Dinas Perhubungan Komunikasi dan Informatika</w:t>
            </w:r>
          </w:p>
        </w:tc>
        <w:tc>
          <w:tcPr>
            <w:tcW w:w="1843" w:type="dxa"/>
            <w:shd w:val="clear" w:color="auto" w:fill="auto"/>
          </w:tcPr>
          <w:p w14:paraId="200E3A7D"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Dinas Komunikasi dan Informatika</w:t>
            </w:r>
          </w:p>
        </w:tc>
      </w:tr>
      <w:tr w:rsidR="0000362C" w:rsidRPr="003E4BFA" w14:paraId="7BBEBD1B" w14:textId="77777777" w:rsidTr="00651A2E">
        <w:trPr>
          <w:trHeight w:hRule="exact" w:val="886"/>
        </w:trPr>
        <w:tc>
          <w:tcPr>
            <w:tcW w:w="2209" w:type="dxa"/>
            <w:shd w:val="clear" w:color="auto" w:fill="auto"/>
          </w:tcPr>
          <w:p w14:paraId="13A0427B"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Badan Penanaman Modal,pelayanan Terpadu Satu Pintu</w:t>
            </w:r>
          </w:p>
        </w:tc>
        <w:tc>
          <w:tcPr>
            <w:tcW w:w="1843" w:type="dxa"/>
            <w:shd w:val="clear" w:color="auto" w:fill="auto"/>
          </w:tcPr>
          <w:p w14:paraId="0623357D"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Dinas Penanaman Modal,pelayanan Terpadu Satu Pintu</w:t>
            </w:r>
          </w:p>
          <w:p w14:paraId="0FC7B6DC"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p>
        </w:tc>
      </w:tr>
      <w:tr w:rsidR="0000362C" w:rsidRPr="003E4BFA" w14:paraId="78733914" w14:textId="77777777" w:rsidTr="00651A2E">
        <w:tc>
          <w:tcPr>
            <w:tcW w:w="2209" w:type="dxa"/>
            <w:shd w:val="clear" w:color="auto" w:fill="auto"/>
          </w:tcPr>
          <w:p w14:paraId="5F69B4EF"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p>
        </w:tc>
        <w:tc>
          <w:tcPr>
            <w:tcW w:w="1843" w:type="dxa"/>
            <w:shd w:val="clear" w:color="auto" w:fill="auto"/>
          </w:tcPr>
          <w:p w14:paraId="754F260A"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p>
        </w:tc>
      </w:tr>
      <w:tr w:rsidR="0000362C" w:rsidRPr="003E4BFA" w14:paraId="3F9BDC57" w14:textId="77777777" w:rsidTr="00651A2E">
        <w:tc>
          <w:tcPr>
            <w:tcW w:w="2209" w:type="dxa"/>
            <w:shd w:val="clear" w:color="auto" w:fill="auto"/>
          </w:tcPr>
          <w:p w14:paraId="7761A062"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Rumah Sakit Umum Daerah</w:t>
            </w:r>
          </w:p>
        </w:tc>
        <w:tc>
          <w:tcPr>
            <w:tcW w:w="1843" w:type="dxa"/>
            <w:shd w:val="clear" w:color="auto" w:fill="auto"/>
          </w:tcPr>
          <w:p w14:paraId="7752D3FF"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Rumah Sakit Umum Daerah</w:t>
            </w:r>
          </w:p>
        </w:tc>
      </w:tr>
      <w:tr w:rsidR="0000362C" w:rsidRPr="003E4BFA" w14:paraId="720DAEA2" w14:textId="77777777" w:rsidTr="00651A2E">
        <w:tc>
          <w:tcPr>
            <w:tcW w:w="2209" w:type="dxa"/>
            <w:shd w:val="clear" w:color="auto" w:fill="auto"/>
          </w:tcPr>
          <w:p w14:paraId="5960D570"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Rumah Sakit Umum Daerah</w:t>
            </w:r>
          </w:p>
        </w:tc>
        <w:tc>
          <w:tcPr>
            <w:tcW w:w="1843" w:type="dxa"/>
            <w:shd w:val="clear" w:color="auto" w:fill="auto"/>
          </w:tcPr>
          <w:p w14:paraId="72E90FBD"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Rumah Sakit Umum Daerah</w:t>
            </w:r>
          </w:p>
        </w:tc>
      </w:tr>
      <w:tr w:rsidR="0000362C" w:rsidRPr="003E4BFA" w14:paraId="340DEBD2" w14:textId="77777777" w:rsidTr="00651A2E">
        <w:tc>
          <w:tcPr>
            <w:tcW w:w="2209" w:type="dxa"/>
            <w:shd w:val="clear" w:color="auto" w:fill="auto"/>
          </w:tcPr>
          <w:p w14:paraId="11F16920"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Dinas Kesehatan</w:t>
            </w:r>
          </w:p>
        </w:tc>
        <w:tc>
          <w:tcPr>
            <w:tcW w:w="1843" w:type="dxa"/>
            <w:shd w:val="clear" w:color="auto" w:fill="auto"/>
          </w:tcPr>
          <w:p w14:paraId="755AB63B"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Dinas Kesehatan</w:t>
            </w:r>
          </w:p>
        </w:tc>
      </w:tr>
      <w:tr w:rsidR="0000362C" w:rsidRPr="003E4BFA" w14:paraId="2BA65539" w14:textId="77777777" w:rsidTr="00651A2E">
        <w:tc>
          <w:tcPr>
            <w:tcW w:w="2209" w:type="dxa"/>
            <w:shd w:val="clear" w:color="auto" w:fill="auto"/>
          </w:tcPr>
          <w:p w14:paraId="151CB0D5"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Rumah Sakit Umum Daerah</w:t>
            </w:r>
          </w:p>
        </w:tc>
        <w:tc>
          <w:tcPr>
            <w:tcW w:w="1843" w:type="dxa"/>
            <w:shd w:val="clear" w:color="auto" w:fill="auto"/>
          </w:tcPr>
          <w:p w14:paraId="08B8912E"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Rumah Sakit Umum Daerah</w:t>
            </w:r>
          </w:p>
        </w:tc>
      </w:tr>
      <w:tr w:rsidR="0000362C" w:rsidRPr="003E4BFA" w14:paraId="1ED520EF" w14:textId="77777777" w:rsidTr="00651A2E">
        <w:tc>
          <w:tcPr>
            <w:tcW w:w="2209" w:type="dxa"/>
            <w:shd w:val="clear" w:color="auto" w:fill="auto"/>
          </w:tcPr>
          <w:p w14:paraId="2720386F"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PPKD</w:t>
            </w:r>
          </w:p>
        </w:tc>
        <w:tc>
          <w:tcPr>
            <w:tcW w:w="1843" w:type="dxa"/>
            <w:shd w:val="clear" w:color="auto" w:fill="auto"/>
          </w:tcPr>
          <w:p w14:paraId="1A21D42A"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PPKD</w:t>
            </w:r>
          </w:p>
        </w:tc>
      </w:tr>
      <w:tr w:rsidR="0000362C" w:rsidRPr="003E4BFA" w14:paraId="1C8F6AFD" w14:textId="77777777" w:rsidTr="00651A2E">
        <w:tc>
          <w:tcPr>
            <w:tcW w:w="2209" w:type="dxa"/>
            <w:shd w:val="clear" w:color="auto" w:fill="auto"/>
          </w:tcPr>
          <w:p w14:paraId="715D23D9"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PPKD</w:t>
            </w:r>
          </w:p>
        </w:tc>
        <w:tc>
          <w:tcPr>
            <w:tcW w:w="1843" w:type="dxa"/>
            <w:shd w:val="clear" w:color="auto" w:fill="auto"/>
          </w:tcPr>
          <w:p w14:paraId="1D35306C"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PPKD</w:t>
            </w:r>
          </w:p>
        </w:tc>
      </w:tr>
      <w:tr w:rsidR="0000362C" w:rsidRPr="003E4BFA" w14:paraId="3E2F8ADA" w14:textId="77777777" w:rsidTr="00651A2E">
        <w:tc>
          <w:tcPr>
            <w:tcW w:w="2209" w:type="dxa"/>
            <w:shd w:val="clear" w:color="auto" w:fill="auto"/>
          </w:tcPr>
          <w:p w14:paraId="450837E3"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PPKD</w:t>
            </w:r>
          </w:p>
        </w:tc>
        <w:tc>
          <w:tcPr>
            <w:tcW w:w="1843" w:type="dxa"/>
            <w:shd w:val="clear" w:color="auto" w:fill="auto"/>
          </w:tcPr>
          <w:p w14:paraId="6754E058"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PPKD</w:t>
            </w:r>
          </w:p>
        </w:tc>
      </w:tr>
      <w:tr w:rsidR="0000362C" w:rsidRPr="003E4BFA" w14:paraId="2FD72E10" w14:textId="77777777" w:rsidTr="00651A2E">
        <w:tc>
          <w:tcPr>
            <w:tcW w:w="2209" w:type="dxa"/>
            <w:shd w:val="clear" w:color="auto" w:fill="auto"/>
          </w:tcPr>
          <w:p w14:paraId="40EEA2D7"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PPKD</w:t>
            </w:r>
          </w:p>
        </w:tc>
        <w:tc>
          <w:tcPr>
            <w:tcW w:w="1843" w:type="dxa"/>
            <w:shd w:val="clear" w:color="auto" w:fill="auto"/>
          </w:tcPr>
          <w:p w14:paraId="1DE9DD30"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PPKD</w:t>
            </w:r>
          </w:p>
        </w:tc>
      </w:tr>
      <w:tr w:rsidR="0000362C" w:rsidRPr="003E4BFA" w14:paraId="37B691A7" w14:textId="77777777" w:rsidTr="00651A2E">
        <w:tc>
          <w:tcPr>
            <w:tcW w:w="2209" w:type="dxa"/>
            <w:shd w:val="clear" w:color="auto" w:fill="auto"/>
          </w:tcPr>
          <w:p w14:paraId="6D0EFB6B"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PPKD</w:t>
            </w:r>
          </w:p>
        </w:tc>
        <w:tc>
          <w:tcPr>
            <w:tcW w:w="1843" w:type="dxa"/>
            <w:shd w:val="clear" w:color="auto" w:fill="auto"/>
          </w:tcPr>
          <w:p w14:paraId="72D02F61"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PPKD</w:t>
            </w:r>
          </w:p>
        </w:tc>
      </w:tr>
      <w:tr w:rsidR="0000362C" w:rsidRPr="003E4BFA" w14:paraId="6772DEA6" w14:textId="77777777" w:rsidTr="00651A2E">
        <w:tc>
          <w:tcPr>
            <w:tcW w:w="2209" w:type="dxa"/>
            <w:shd w:val="clear" w:color="auto" w:fill="auto"/>
          </w:tcPr>
          <w:p w14:paraId="71FE7F6B"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PPKD</w:t>
            </w:r>
          </w:p>
        </w:tc>
        <w:tc>
          <w:tcPr>
            <w:tcW w:w="1843" w:type="dxa"/>
            <w:shd w:val="clear" w:color="auto" w:fill="auto"/>
          </w:tcPr>
          <w:p w14:paraId="4B6B1E36"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PPKD</w:t>
            </w:r>
          </w:p>
        </w:tc>
      </w:tr>
      <w:tr w:rsidR="0000362C" w:rsidRPr="003E4BFA" w14:paraId="61CBEC59" w14:textId="77777777" w:rsidTr="00651A2E">
        <w:tc>
          <w:tcPr>
            <w:tcW w:w="2209" w:type="dxa"/>
            <w:shd w:val="clear" w:color="auto" w:fill="auto"/>
          </w:tcPr>
          <w:p w14:paraId="3CD468C3"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PPKD</w:t>
            </w:r>
          </w:p>
        </w:tc>
        <w:tc>
          <w:tcPr>
            <w:tcW w:w="1843" w:type="dxa"/>
            <w:shd w:val="clear" w:color="auto" w:fill="auto"/>
          </w:tcPr>
          <w:p w14:paraId="3BC3CE3E" w14:textId="77777777" w:rsidR="0000362C" w:rsidRPr="003E4BFA" w:rsidRDefault="0000362C" w:rsidP="003E4BFA">
            <w:pPr>
              <w:spacing w:after="0" w:line="280" w:lineRule="exact"/>
              <w:contextualSpacing/>
              <w:jc w:val="both"/>
              <w:rPr>
                <w:rFonts w:ascii="Arial Narrow" w:eastAsia="Calibri" w:hAnsi="Arial Narrow" w:cs="Times New Roman"/>
                <w:sz w:val="18"/>
                <w:szCs w:val="18"/>
                <w:lang w:val="fi-FI"/>
              </w:rPr>
            </w:pPr>
            <w:r w:rsidRPr="003E4BFA">
              <w:rPr>
                <w:rFonts w:ascii="Arial Narrow" w:eastAsia="Calibri" w:hAnsi="Arial Narrow" w:cs="Times New Roman"/>
                <w:sz w:val="18"/>
                <w:szCs w:val="18"/>
                <w:lang w:val="fi-FI"/>
              </w:rPr>
              <w:t>PPKD</w:t>
            </w:r>
          </w:p>
        </w:tc>
      </w:tr>
    </w:tbl>
    <w:p w14:paraId="67370BA4" w14:textId="77777777" w:rsidR="0000362C" w:rsidRDefault="0000362C">
      <w:pPr>
        <w:pStyle w:val="CommentText"/>
      </w:pPr>
    </w:p>
  </w:comment>
  <w:comment w:id="10" w:author="Emmy Mutiarini" w:date="2018-05-10T17:54:00Z" w:initials="MY">
    <w:p w14:paraId="45C66F57" w14:textId="77777777" w:rsidR="0000362C" w:rsidRDefault="0000362C">
      <w:pPr>
        <w:pStyle w:val="CommentText"/>
      </w:pPr>
      <w:r>
        <w:rPr>
          <w:rStyle w:val="CommentReference"/>
        </w:rPr>
        <w:annotationRef/>
      </w:r>
      <w:r>
        <w:t>Sdh diuraikan sebelumnya</w:t>
      </w:r>
    </w:p>
  </w:comment>
  <w:comment w:id="71" w:author="Emmy Mutiarini" w:date="2018-05-10T17:56:00Z" w:initials="MY">
    <w:p w14:paraId="68AA317F" w14:textId="77777777" w:rsidR="0000362C" w:rsidRDefault="0000362C">
      <w:pPr>
        <w:pStyle w:val="CommentText"/>
      </w:pPr>
      <w:r>
        <w:rPr>
          <w:rStyle w:val="CommentReference"/>
        </w:rPr>
        <w:annotationRef/>
      </w:r>
      <w:r>
        <w:t>Mana yg mau dipakai? Sdh ada uraian ttg ini di paragraph sebelumnya. Tolong perbaiki</w:t>
      </w:r>
    </w:p>
  </w:comment>
  <w:comment w:id="72" w:author="Hari Laksono" w:date="2018-05-15T13:58:00Z" w:initials="HL">
    <w:p w14:paraId="300F3C80" w14:textId="700F57B2" w:rsidR="0000362C" w:rsidRPr="00A67AB0" w:rsidRDefault="0000362C">
      <w:pPr>
        <w:pStyle w:val="CommentText"/>
        <w:rPr>
          <w:lang w:val="id-ID"/>
        </w:rPr>
      </w:pPr>
      <w:r>
        <w:rPr>
          <w:rStyle w:val="CommentReference"/>
        </w:rPr>
        <w:annotationRef/>
      </w:r>
      <w:r>
        <w:rPr>
          <w:lang w:val="id-ID"/>
        </w:rPr>
        <w:t>Paragraf ini yg dipakai</w:t>
      </w:r>
    </w:p>
  </w:comment>
  <w:comment w:id="82" w:author="Emmy Mutiarini" w:date="2018-05-10T17:57:00Z" w:initials="MY">
    <w:p w14:paraId="6439CD9F" w14:textId="77777777" w:rsidR="0000362C" w:rsidRDefault="0000362C">
      <w:pPr>
        <w:pStyle w:val="CommentText"/>
      </w:pPr>
      <w:r>
        <w:rPr>
          <w:rStyle w:val="CommentReference"/>
        </w:rPr>
        <w:annotationRef/>
      </w:r>
      <w:r>
        <w:t xml:space="preserve">Ini lagi. </w:t>
      </w:r>
      <w:proofErr w:type="gramStart"/>
      <w:r>
        <w:t>perbaiki</w:t>
      </w:r>
      <w:proofErr w:type="gramEnd"/>
    </w:p>
  </w:comment>
  <w:comment w:id="110" w:author="Emmy Mutiarini" w:date="2018-05-10T17:58:00Z" w:initials="MY">
    <w:p w14:paraId="1892299A" w14:textId="77777777" w:rsidR="0000362C" w:rsidRDefault="0000362C">
      <w:pPr>
        <w:pStyle w:val="CommentText"/>
      </w:pPr>
      <w:r>
        <w:rPr>
          <w:rStyle w:val="CommentReference"/>
        </w:rPr>
        <w:annotationRef/>
      </w:r>
      <w:r>
        <w:t>Kan sdh ada diatas</w:t>
      </w:r>
    </w:p>
  </w:comment>
  <w:comment w:id="111" w:author="Hari Laksono" w:date="2018-05-15T14:00:00Z" w:initials="HL">
    <w:p w14:paraId="32D908C8" w14:textId="06FB704D" w:rsidR="0000362C" w:rsidRPr="00A67AB0" w:rsidRDefault="0000362C">
      <w:pPr>
        <w:pStyle w:val="CommentText"/>
        <w:rPr>
          <w:lang w:val="id-ID"/>
        </w:rPr>
      </w:pPr>
      <w:r>
        <w:rPr>
          <w:rStyle w:val="CommentReference"/>
        </w:rPr>
        <w:annotationRef/>
      </w:r>
      <w:r>
        <w:rPr>
          <w:lang w:val="id-ID"/>
        </w:rPr>
        <w:t>Di atas tidak disajikan informasi secara detail</w:t>
      </w:r>
    </w:p>
  </w:comment>
  <w:comment w:id="160" w:author="Emmy Mutiarini" w:date="2018-05-10T17:59:00Z" w:initials="MY">
    <w:p w14:paraId="3A52AE72" w14:textId="77777777" w:rsidR="0000362C" w:rsidRDefault="0000362C">
      <w:pPr>
        <w:pStyle w:val="CommentText"/>
      </w:pPr>
      <w:r>
        <w:rPr>
          <w:rStyle w:val="CommentReference"/>
        </w:rPr>
        <w:annotationRef/>
      </w:r>
      <w:r>
        <w:t xml:space="preserve">Tahun 2017? </w:t>
      </w:r>
      <w:proofErr w:type="gramStart"/>
      <w:r>
        <w:t>cantumkan</w:t>
      </w:r>
      <w:proofErr w:type="gramEnd"/>
    </w:p>
  </w:comment>
  <w:comment w:id="161" w:author="Hari Laksono" w:date="2018-05-15T14:02:00Z" w:initials="HL">
    <w:p w14:paraId="5B4C7D2A" w14:textId="511995D9" w:rsidR="0000362C" w:rsidRPr="00A67AB0" w:rsidRDefault="0000362C">
      <w:pPr>
        <w:pStyle w:val="CommentText"/>
        <w:rPr>
          <w:lang w:val="id-ID"/>
        </w:rPr>
      </w:pPr>
      <w:r>
        <w:rPr>
          <w:rStyle w:val="CommentReference"/>
        </w:rPr>
        <w:annotationRef/>
      </w:r>
      <w:r>
        <w:rPr>
          <w:lang w:val="id-ID"/>
        </w:rPr>
        <w:t>Sudah disesuaikan</w:t>
      </w:r>
    </w:p>
  </w:comment>
  <w:comment w:id="184" w:author="Emmy Mutiarini" w:date="2018-05-10T18:01:00Z" w:initials="MY">
    <w:p w14:paraId="10FB196B" w14:textId="77777777" w:rsidR="0000362C" w:rsidRDefault="0000362C">
      <w:pPr>
        <w:pStyle w:val="CommentText"/>
      </w:pPr>
      <w:r>
        <w:rPr>
          <w:rStyle w:val="CommentReference"/>
        </w:rPr>
        <w:annotationRef/>
      </w:r>
      <w:proofErr w:type="gramStart"/>
      <w:r>
        <w:t>lengkapi</w:t>
      </w:r>
      <w:proofErr w:type="gramEnd"/>
    </w:p>
  </w:comment>
  <w:comment w:id="185" w:author="Hari Laksono" w:date="2018-05-15T14:02:00Z" w:initials="HL">
    <w:p w14:paraId="49037982" w14:textId="37446613" w:rsidR="0000362C" w:rsidRPr="00A67AB0" w:rsidRDefault="0000362C">
      <w:pPr>
        <w:pStyle w:val="CommentText"/>
        <w:rPr>
          <w:lang w:val="id-ID"/>
        </w:rPr>
      </w:pPr>
      <w:r>
        <w:rPr>
          <w:rStyle w:val="CommentReference"/>
        </w:rPr>
        <w:annotationRef/>
      </w:r>
      <w:r>
        <w:rPr>
          <w:lang w:val="id-ID"/>
        </w:rPr>
        <w:t>sudah dilengkapi</w:t>
      </w:r>
    </w:p>
  </w:comment>
  <w:comment w:id="212" w:author="Emmy Mutiarini" w:date="2018-05-10T18:04:00Z" w:initials="MY">
    <w:p w14:paraId="0C0AD4B9" w14:textId="77777777" w:rsidR="0000362C" w:rsidRDefault="0000362C">
      <w:pPr>
        <w:pStyle w:val="CommentText"/>
      </w:pPr>
      <w:r>
        <w:rPr>
          <w:rStyle w:val="CommentReference"/>
        </w:rPr>
        <w:annotationRef/>
      </w:r>
      <w:proofErr w:type="gramStart"/>
      <w:r>
        <w:t>tabel</w:t>
      </w:r>
      <w:proofErr w:type="gramEnd"/>
      <w:r>
        <w:t xml:space="preserve"> ini terlalu panjang. Jadikan lampiran saja</w:t>
      </w:r>
    </w:p>
  </w:comment>
  <w:comment w:id="4078" w:author="Emmy Mutiarini" w:date="2018-05-10T18:06:00Z" w:initials="MY">
    <w:p w14:paraId="168F6F30" w14:textId="77777777" w:rsidR="0000362C" w:rsidRDefault="0000362C">
      <w:pPr>
        <w:pStyle w:val="CommentText"/>
      </w:pPr>
      <w:r>
        <w:rPr>
          <w:rStyle w:val="CommentReference"/>
        </w:rPr>
        <w:annotationRef/>
      </w:r>
      <w:proofErr w:type="gramStart"/>
      <w:r>
        <w:t>pertimbangan</w:t>
      </w:r>
      <w:proofErr w:type="gramEnd"/>
      <w:r>
        <w:t xml:space="preserve"> apa  nih?</w:t>
      </w:r>
    </w:p>
  </w:comment>
  <w:comment w:id="4079" w:author="Hari Laksono" w:date="2018-05-15T13:39:00Z" w:initials="HL">
    <w:p w14:paraId="53C250AE" w14:textId="1E4A847E" w:rsidR="0000362C" w:rsidRPr="007A03A1" w:rsidRDefault="0000362C">
      <w:pPr>
        <w:pStyle w:val="CommentText"/>
        <w:rPr>
          <w:lang w:val="id-ID"/>
        </w:rPr>
      </w:pPr>
      <w:r>
        <w:rPr>
          <w:rStyle w:val="CommentReference"/>
        </w:rPr>
        <w:annotationRef/>
      </w:r>
      <w:r>
        <w:rPr>
          <w:lang w:val="id-ID"/>
        </w:rPr>
        <w:t>Hak atas Tanah Pemkot</w:t>
      </w:r>
    </w:p>
  </w:comment>
  <w:comment w:id="4099" w:author="Emmy Mutiarini" w:date="2018-05-10T18:13:00Z" w:initials="MY">
    <w:p w14:paraId="17A93DD6" w14:textId="77777777" w:rsidR="0000362C" w:rsidRDefault="0000362C">
      <w:pPr>
        <w:pStyle w:val="CommentText"/>
      </w:pPr>
      <w:r>
        <w:rPr>
          <w:rStyle w:val="CommentReference"/>
        </w:rPr>
        <w:annotationRef/>
      </w:r>
      <w:r>
        <w:t xml:space="preserve">Benarkah akan? </w:t>
      </w:r>
    </w:p>
  </w:comment>
  <w:comment w:id="4100" w:author="Hari Laksono" w:date="2018-05-15T13:40:00Z" w:initials="HL">
    <w:p w14:paraId="3CFB9164" w14:textId="04E0C23B" w:rsidR="0000362C" w:rsidRPr="007A03A1" w:rsidRDefault="0000362C">
      <w:pPr>
        <w:pStyle w:val="CommentText"/>
        <w:rPr>
          <w:lang w:val="id-ID"/>
        </w:rPr>
      </w:pPr>
      <w:r>
        <w:rPr>
          <w:rStyle w:val="CommentReference"/>
        </w:rPr>
        <w:annotationRef/>
      </w:r>
      <w:r>
        <w:rPr>
          <w:lang w:val="id-ID"/>
        </w:rPr>
        <w:t>Sudah disetujui dprd, masih dalam proses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7370BA4" w15:done="0"/>
  <w15:commentEx w15:paraId="45C66F57" w15:done="0"/>
  <w15:commentEx w15:paraId="68AA317F" w15:done="0"/>
  <w15:commentEx w15:paraId="300F3C80" w15:paraIdParent="68AA317F" w15:done="0"/>
  <w15:commentEx w15:paraId="6439CD9F" w15:done="0"/>
  <w15:commentEx w15:paraId="1892299A" w15:done="0"/>
  <w15:commentEx w15:paraId="32D908C8" w15:paraIdParent="1892299A" w15:done="0"/>
  <w15:commentEx w15:paraId="3A52AE72" w15:done="0"/>
  <w15:commentEx w15:paraId="5B4C7D2A" w15:paraIdParent="3A52AE72" w15:done="0"/>
  <w15:commentEx w15:paraId="10FB196B" w15:done="0"/>
  <w15:commentEx w15:paraId="49037982" w15:paraIdParent="10FB196B" w15:done="0"/>
  <w15:commentEx w15:paraId="0C0AD4B9" w15:done="0"/>
  <w15:commentEx w15:paraId="168F6F30" w15:done="0"/>
  <w15:commentEx w15:paraId="53C250AE" w15:paraIdParent="168F6F30" w15:done="0"/>
  <w15:commentEx w15:paraId="17A93DD6" w15:done="0"/>
  <w15:commentEx w15:paraId="3CFB9164" w15:paraIdParent="17A93DD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94BCC" w14:textId="77777777" w:rsidR="00015F41" w:rsidRDefault="00015F41" w:rsidP="002C2A08">
      <w:pPr>
        <w:spacing w:after="0" w:line="240" w:lineRule="auto"/>
      </w:pPr>
      <w:r>
        <w:separator/>
      </w:r>
    </w:p>
  </w:endnote>
  <w:endnote w:type="continuationSeparator" w:id="0">
    <w:p w14:paraId="6E6BBA85" w14:textId="77777777" w:rsidR="00015F41" w:rsidRDefault="00015F41" w:rsidP="002C2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larendon Blk BT">
    <w:altName w:val="Times New Roman"/>
    <w:charset w:val="00"/>
    <w:family w:val="roman"/>
    <w:pitch w:val="variable"/>
    <w:sig w:usb0="800000AF" w:usb1="1000204A" w:usb2="00000000" w:usb3="00000000" w:csb0="0000001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5281510"/>
      <w:docPartObj>
        <w:docPartGallery w:val="Page Numbers (Bottom of Page)"/>
        <w:docPartUnique/>
      </w:docPartObj>
    </w:sdtPr>
    <w:sdtEndPr>
      <w:rPr>
        <w:noProof/>
      </w:rPr>
    </w:sdtEndPr>
    <w:sdtContent>
      <w:p w14:paraId="56EE497D" w14:textId="4FABC764" w:rsidR="0000362C" w:rsidRDefault="0000362C">
        <w:pPr>
          <w:pStyle w:val="Footer"/>
          <w:jc w:val="right"/>
        </w:pPr>
        <w:r>
          <w:fldChar w:fldCharType="begin"/>
        </w:r>
        <w:r>
          <w:instrText xml:space="preserve"> PAGE   \* MERGEFORMAT </w:instrText>
        </w:r>
        <w:r>
          <w:fldChar w:fldCharType="separate"/>
        </w:r>
        <w:r w:rsidR="001B2B87">
          <w:rPr>
            <w:noProof/>
          </w:rPr>
          <w:t>294</w:t>
        </w:r>
        <w:r>
          <w:rPr>
            <w:noProof/>
          </w:rPr>
          <w:fldChar w:fldCharType="end"/>
        </w:r>
      </w:p>
    </w:sdtContent>
  </w:sdt>
  <w:p w14:paraId="0E8626B1" w14:textId="77777777" w:rsidR="0000362C" w:rsidRDefault="00003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2ED52" w14:textId="77777777" w:rsidR="00015F41" w:rsidRDefault="00015F41" w:rsidP="002C2A08">
      <w:pPr>
        <w:spacing w:after="0" w:line="240" w:lineRule="auto"/>
      </w:pPr>
      <w:r>
        <w:separator/>
      </w:r>
    </w:p>
  </w:footnote>
  <w:footnote w:type="continuationSeparator" w:id="0">
    <w:p w14:paraId="0092C136" w14:textId="77777777" w:rsidR="00015F41" w:rsidRDefault="00015F41" w:rsidP="002C2A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7A6AB" w14:textId="77777777" w:rsidR="0000362C" w:rsidRDefault="0000362C" w:rsidP="002C2A08">
    <w:pPr>
      <w:pStyle w:val="Header"/>
      <w:tabs>
        <w:tab w:val="clear" w:pos="4320"/>
        <w:tab w:val="clear" w:pos="8640"/>
        <w:tab w:val="right" w:pos="8080"/>
      </w:tabs>
      <w:ind w:left="709"/>
      <w:rPr>
        <w:b/>
        <w:bCs/>
        <w:lang w:val="id-ID"/>
      </w:rPr>
    </w:pPr>
    <w:r>
      <w:rPr>
        <w:noProof/>
        <w:lang w:val="en-US" w:eastAsia="en-US"/>
      </w:rPr>
      <w:drawing>
        <wp:anchor distT="0" distB="0" distL="114300" distR="114300" simplePos="0" relativeHeight="251659264" behindDoc="1" locked="0" layoutInCell="1" allowOverlap="1" wp14:anchorId="2989C083" wp14:editId="24AB2434">
          <wp:simplePos x="0" y="0"/>
          <wp:positionH relativeFrom="column">
            <wp:posOffset>-59690</wp:posOffset>
          </wp:positionH>
          <wp:positionV relativeFrom="paragraph">
            <wp:posOffset>15240</wp:posOffset>
          </wp:positionV>
          <wp:extent cx="408305" cy="535940"/>
          <wp:effectExtent l="0" t="0" r="0" b="0"/>
          <wp:wrapNone/>
          <wp:docPr id="4" name="Picture 4" descr="http://www.surakarta.go.id/solo/images/stories/lambang%20pemda%20s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urakarta.go.id/solo/images/stories/lambang%20pemda%20solo.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08305" cy="535940"/>
                  </a:xfrm>
                  <a:prstGeom prst="rect">
                    <a:avLst/>
                  </a:prstGeom>
                  <a:noFill/>
                </pic:spPr>
              </pic:pic>
            </a:graphicData>
          </a:graphic>
          <wp14:sizeRelH relativeFrom="page">
            <wp14:pctWidth>0</wp14:pctWidth>
          </wp14:sizeRelH>
          <wp14:sizeRelV relativeFrom="page">
            <wp14:pctHeight>0</wp14:pctHeight>
          </wp14:sizeRelV>
        </wp:anchor>
      </w:drawing>
    </w:r>
    <w:r>
      <w:rPr>
        <w:b/>
        <w:bCs/>
        <w:lang w:val="fi-FI"/>
      </w:rPr>
      <w:t>PEMERINTAH KOTA SURAKARTA</w:t>
    </w:r>
  </w:p>
  <w:p w14:paraId="7411C124" w14:textId="77777777" w:rsidR="0000362C" w:rsidRDefault="0000362C" w:rsidP="002C2A08">
    <w:pPr>
      <w:pStyle w:val="Header"/>
      <w:tabs>
        <w:tab w:val="clear" w:pos="4320"/>
        <w:tab w:val="clear" w:pos="8640"/>
        <w:tab w:val="right" w:pos="8080"/>
      </w:tabs>
      <w:ind w:left="709"/>
      <w:rPr>
        <w:lang w:val="id-ID"/>
      </w:rPr>
    </w:pPr>
    <w:r>
      <w:rPr>
        <w:b/>
        <w:bCs/>
        <w:lang w:val="fi-FI"/>
      </w:rPr>
      <w:t>CATATAN ATAS LAPORAN KEUANGAN</w:t>
    </w:r>
  </w:p>
  <w:p w14:paraId="682B65CE" w14:textId="77777777" w:rsidR="0000362C" w:rsidRPr="00BC074B" w:rsidRDefault="0000362C" w:rsidP="002C2A08">
    <w:pPr>
      <w:pStyle w:val="Header"/>
      <w:tabs>
        <w:tab w:val="left" w:pos="720"/>
      </w:tabs>
      <w:ind w:left="709"/>
      <w:rPr>
        <w:b/>
        <w:bCs/>
        <w:lang w:val="en-US"/>
      </w:rPr>
    </w:pPr>
    <w:r>
      <w:rPr>
        <w:b/>
        <w:bCs/>
        <w:lang w:val="id-ID"/>
      </w:rPr>
      <w:t>Untuk tahun yang berakhir tanggal 31 Desember</w:t>
    </w:r>
    <w:r>
      <w:rPr>
        <w:b/>
        <w:bCs/>
        <w:lang w:val="fi-FI"/>
      </w:rPr>
      <w:t xml:space="preserve"> 2017</w:t>
    </w:r>
    <w:r>
      <w:rPr>
        <w:b/>
        <w:bCs/>
        <w:lang w:val="id-ID"/>
      </w:rPr>
      <w:t xml:space="preserve"> dan 201</w:t>
    </w:r>
    <w:r>
      <w:rPr>
        <w:b/>
        <w:bCs/>
        <w:lang w:val="en-US"/>
      </w:rPr>
      <w:t>6</w:t>
    </w:r>
  </w:p>
  <w:p w14:paraId="63ED870C" w14:textId="77777777" w:rsidR="0000362C" w:rsidRDefault="0000362C" w:rsidP="002C2A08">
    <w:pPr>
      <w:pStyle w:val="Header"/>
      <w:tabs>
        <w:tab w:val="left" w:pos="720"/>
      </w:tabs>
      <w:ind w:left="709"/>
      <w:rPr>
        <w:lang w:val="id-ID"/>
      </w:rPr>
    </w:pPr>
    <w:r>
      <w:rPr>
        <w:noProof/>
        <w:lang w:val="en-US" w:eastAsia="en-US"/>
      </w:rPr>
      <mc:AlternateContent>
        <mc:Choice Requires="wps">
          <w:drawing>
            <wp:anchor distT="0" distB="0" distL="114300" distR="114300" simplePos="0" relativeHeight="251660288" behindDoc="0" locked="0" layoutInCell="1" allowOverlap="1" wp14:anchorId="5498A4B9" wp14:editId="7EF43222">
              <wp:simplePos x="0" y="0"/>
              <wp:positionH relativeFrom="column">
                <wp:posOffset>-59690</wp:posOffset>
              </wp:positionH>
              <wp:positionV relativeFrom="paragraph">
                <wp:posOffset>102235</wp:posOffset>
              </wp:positionV>
              <wp:extent cx="5020310" cy="0"/>
              <wp:effectExtent l="12700" t="12700" r="5715" b="63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03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777A5A" id="_x0000_t32" coordsize="21600,21600" o:spt="32" o:oned="t" path="m,l21600,21600e" filled="f">
              <v:path arrowok="t" fillok="f" o:connecttype="none"/>
              <o:lock v:ext="edit" shapetype="t"/>
            </v:shapetype>
            <v:shape id="Straight Arrow Connector 3" o:spid="_x0000_s1026" type="#_x0000_t32" style="position:absolute;margin-left:-4.7pt;margin-top:8.05pt;width:395.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"/>
          </w:pict>
        </mc:Fallback>
      </mc:AlternateContent>
    </w:r>
  </w:p>
  <w:p w14:paraId="2A62B0D3" w14:textId="77777777" w:rsidR="0000362C" w:rsidRPr="00717719" w:rsidRDefault="0000362C" w:rsidP="002C2A08">
    <w:pPr>
      <w:pStyle w:val="Header"/>
      <w:rPr>
        <w:lang w:val="id-ID"/>
      </w:rPr>
    </w:pPr>
  </w:p>
  <w:p w14:paraId="272663D9" w14:textId="77777777" w:rsidR="0000362C" w:rsidRDefault="0000362C" w:rsidP="002C2A08">
    <w:pPr>
      <w:pStyle w:val="Header"/>
    </w:pPr>
  </w:p>
  <w:p w14:paraId="06D14378" w14:textId="77777777" w:rsidR="0000362C" w:rsidRDefault="000036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B64BE"/>
    <w:multiLevelType w:val="hybridMultilevel"/>
    <w:tmpl w:val="B7FCE8E2"/>
    <w:lvl w:ilvl="0" w:tplc="04210011">
      <w:start w:val="1"/>
      <w:numFmt w:val="decimal"/>
      <w:lvlText w:val="%1)"/>
      <w:lvlJc w:val="left"/>
      <w:pPr>
        <w:ind w:left="720" w:hanging="360"/>
      </w:pPr>
      <w:rPr>
        <w:rFonts w:cs="Times New Roman"/>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1" w15:restartNumberingAfterBreak="0">
    <w:nsid w:val="0B5B4924"/>
    <w:multiLevelType w:val="hybridMultilevel"/>
    <w:tmpl w:val="3718DD42"/>
    <w:lvl w:ilvl="0" w:tplc="ED5A4856">
      <w:start w:val="1"/>
      <w:numFmt w:val="lowerLetter"/>
      <w:lvlText w:val="%1."/>
      <w:lvlJc w:val="left"/>
      <w:pPr>
        <w:ind w:left="2700" w:hanging="360"/>
      </w:pPr>
      <w:rPr>
        <w:rFonts w:hint="default"/>
      </w:rPr>
    </w:lvl>
    <w:lvl w:ilvl="1" w:tplc="04210019" w:tentative="1">
      <w:start w:val="1"/>
      <w:numFmt w:val="lowerLetter"/>
      <w:lvlText w:val="%2."/>
      <w:lvlJc w:val="left"/>
      <w:pPr>
        <w:ind w:left="3420" w:hanging="360"/>
      </w:pPr>
    </w:lvl>
    <w:lvl w:ilvl="2" w:tplc="0421001B" w:tentative="1">
      <w:start w:val="1"/>
      <w:numFmt w:val="lowerRoman"/>
      <w:lvlText w:val="%3."/>
      <w:lvlJc w:val="right"/>
      <w:pPr>
        <w:ind w:left="4140" w:hanging="180"/>
      </w:pPr>
    </w:lvl>
    <w:lvl w:ilvl="3" w:tplc="0421000F" w:tentative="1">
      <w:start w:val="1"/>
      <w:numFmt w:val="decimal"/>
      <w:lvlText w:val="%4."/>
      <w:lvlJc w:val="left"/>
      <w:pPr>
        <w:ind w:left="4860" w:hanging="360"/>
      </w:pPr>
    </w:lvl>
    <w:lvl w:ilvl="4" w:tplc="04210019" w:tentative="1">
      <w:start w:val="1"/>
      <w:numFmt w:val="lowerLetter"/>
      <w:lvlText w:val="%5."/>
      <w:lvlJc w:val="left"/>
      <w:pPr>
        <w:ind w:left="5580" w:hanging="360"/>
      </w:pPr>
    </w:lvl>
    <w:lvl w:ilvl="5" w:tplc="0421001B" w:tentative="1">
      <w:start w:val="1"/>
      <w:numFmt w:val="lowerRoman"/>
      <w:lvlText w:val="%6."/>
      <w:lvlJc w:val="right"/>
      <w:pPr>
        <w:ind w:left="6300" w:hanging="180"/>
      </w:pPr>
    </w:lvl>
    <w:lvl w:ilvl="6" w:tplc="0421000F" w:tentative="1">
      <w:start w:val="1"/>
      <w:numFmt w:val="decimal"/>
      <w:lvlText w:val="%7."/>
      <w:lvlJc w:val="left"/>
      <w:pPr>
        <w:ind w:left="7020" w:hanging="360"/>
      </w:pPr>
    </w:lvl>
    <w:lvl w:ilvl="7" w:tplc="04210019" w:tentative="1">
      <w:start w:val="1"/>
      <w:numFmt w:val="lowerLetter"/>
      <w:lvlText w:val="%8."/>
      <w:lvlJc w:val="left"/>
      <w:pPr>
        <w:ind w:left="7740" w:hanging="360"/>
      </w:pPr>
    </w:lvl>
    <w:lvl w:ilvl="8" w:tplc="0421001B" w:tentative="1">
      <w:start w:val="1"/>
      <w:numFmt w:val="lowerRoman"/>
      <w:lvlText w:val="%9."/>
      <w:lvlJc w:val="right"/>
      <w:pPr>
        <w:ind w:left="8460" w:hanging="180"/>
      </w:pPr>
    </w:lvl>
  </w:abstractNum>
  <w:abstractNum w:abstractNumId="2" w15:restartNumberingAfterBreak="0">
    <w:nsid w:val="25321D14"/>
    <w:multiLevelType w:val="hybridMultilevel"/>
    <w:tmpl w:val="AC2ED598"/>
    <w:lvl w:ilvl="0" w:tplc="5FC46C72">
      <w:start w:val="1"/>
      <w:numFmt w:val="lowerLetter"/>
      <w:lvlText w:val="%1."/>
      <w:lvlJc w:val="left"/>
      <w:pPr>
        <w:ind w:left="1284" w:hanging="360"/>
      </w:pPr>
    </w:lvl>
    <w:lvl w:ilvl="1" w:tplc="04090019">
      <w:start w:val="1"/>
      <w:numFmt w:val="lowerLetter"/>
      <w:lvlText w:val="%2."/>
      <w:lvlJc w:val="left"/>
      <w:pPr>
        <w:ind w:left="2004" w:hanging="360"/>
      </w:pPr>
    </w:lvl>
    <w:lvl w:ilvl="2" w:tplc="0409001B">
      <w:start w:val="1"/>
      <w:numFmt w:val="lowerRoman"/>
      <w:lvlText w:val="%3."/>
      <w:lvlJc w:val="right"/>
      <w:pPr>
        <w:ind w:left="2724" w:hanging="180"/>
      </w:pPr>
    </w:lvl>
    <w:lvl w:ilvl="3" w:tplc="0409000F">
      <w:start w:val="1"/>
      <w:numFmt w:val="decimal"/>
      <w:lvlText w:val="%4."/>
      <w:lvlJc w:val="left"/>
      <w:pPr>
        <w:ind w:left="3444" w:hanging="360"/>
      </w:pPr>
    </w:lvl>
    <w:lvl w:ilvl="4" w:tplc="04090019">
      <w:start w:val="1"/>
      <w:numFmt w:val="lowerLetter"/>
      <w:lvlText w:val="%5."/>
      <w:lvlJc w:val="left"/>
      <w:pPr>
        <w:ind w:left="4164" w:hanging="360"/>
      </w:pPr>
    </w:lvl>
    <w:lvl w:ilvl="5" w:tplc="0409001B">
      <w:start w:val="1"/>
      <w:numFmt w:val="lowerRoman"/>
      <w:lvlText w:val="%6."/>
      <w:lvlJc w:val="right"/>
      <w:pPr>
        <w:ind w:left="4884" w:hanging="180"/>
      </w:pPr>
    </w:lvl>
    <w:lvl w:ilvl="6" w:tplc="0409000F">
      <w:start w:val="1"/>
      <w:numFmt w:val="decimal"/>
      <w:lvlText w:val="%7."/>
      <w:lvlJc w:val="left"/>
      <w:pPr>
        <w:ind w:left="5604" w:hanging="360"/>
      </w:pPr>
    </w:lvl>
    <w:lvl w:ilvl="7" w:tplc="04090019">
      <w:start w:val="1"/>
      <w:numFmt w:val="lowerLetter"/>
      <w:lvlText w:val="%8."/>
      <w:lvlJc w:val="left"/>
      <w:pPr>
        <w:ind w:left="6324" w:hanging="360"/>
      </w:pPr>
    </w:lvl>
    <w:lvl w:ilvl="8" w:tplc="0409001B">
      <w:start w:val="1"/>
      <w:numFmt w:val="lowerRoman"/>
      <w:lvlText w:val="%9."/>
      <w:lvlJc w:val="right"/>
      <w:pPr>
        <w:ind w:left="7044" w:hanging="180"/>
      </w:pPr>
    </w:lvl>
  </w:abstractNum>
  <w:abstractNum w:abstractNumId="3" w15:restartNumberingAfterBreak="0">
    <w:nsid w:val="2B604CAE"/>
    <w:multiLevelType w:val="hybridMultilevel"/>
    <w:tmpl w:val="3FB0C1C0"/>
    <w:lvl w:ilvl="0" w:tplc="FC8053DA">
      <w:start w:val="1"/>
      <w:numFmt w:val="upperLetter"/>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C920726"/>
    <w:multiLevelType w:val="hybridMultilevel"/>
    <w:tmpl w:val="DC484F96"/>
    <w:lvl w:ilvl="0" w:tplc="D64835CA">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D4F794A"/>
    <w:multiLevelType w:val="hybridMultilevel"/>
    <w:tmpl w:val="B968656A"/>
    <w:lvl w:ilvl="0" w:tplc="8C285BC4">
      <w:numFmt w:val="bullet"/>
      <w:lvlText w:val="-"/>
      <w:lvlJc w:val="left"/>
      <w:pPr>
        <w:ind w:left="1996" w:hanging="360"/>
      </w:pPr>
      <w:rPr>
        <w:rFonts w:ascii="Tahoma" w:eastAsia="Times New Roman" w:hAnsi="Tahoma" w:cs="Tahoma" w:hint="default"/>
      </w:rPr>
    </w:lvl>
    <w:lvl w:ilvl="1" w:tplc="04210003" w:tentative="1">
      <w:start w:val="1"/>
      <w:numFmt w:val="bullet"/>
      <w:lvlText w:val="o"/>
      <w:lvlJc w:val="left"/>
      <w:pPr>
        <w:ind w:left="2716" w:hanging="360"/>
      </w:pPr>
      <w:rPr>
        <w:rFonts w:ascii="Courier New" w:hAnsi="Courier New" w:cs="Courier New" w:hint="default"/>
      </w:rPr>
    </w:lvl>
    <w:lvl w:ilvl="2" w:tplc="04210005" w:tentative="1">
      <w:start w:val="1"/>
      <w:numFmt w:val="bullet"/>
      <w:lvlText w:val=""/>
      <w:lvlJc w:val="left"/>
      <w:pPr>
        <w:ind w:left="3436" w:hanging="360"/>
      </w:pPr>
      <w:rPr>
        <w:rFonts w:ascii="Wingdings" w:hAnsi="Wingdings" w:hint="default"/>
      </w:rPr>
    </w:lvl>
    <w:lvl w:ilvl="3" w:tplc="04210001" w:tentative="1">
      <w:start w:val="1"/>
      <w:numFmt w:val="bullet"/>
      <w:lvlText w:val=""/>
      <w:lvlJc w:val="left"/>
      <w:pPr>
        <w:ind w:left="4156" w:hanging="360"/>
      </w:pPr>
      <w:rPr>
        <w:rFonts w:ascii="Symbol" w:hAnsi="Symbol" w:hint="default"/>
      </w:rPr>
    </w:lvl>
    <w:lvl w:ilvl="4" w:tplc="04210003" w:tentative="1">
      <w:start w:val="1"/>
      <w:numFmt w:val="bullet"/>
      <w:lvlText w:val="o"/>
      <w:lvlJc w:val="left"/>
      <w:pPr>
        <w:ind w:left="4876" w:hanging="360"/>
      </w:pPr>
      <w:rPr>
        <w:rFonts w:ascii="Courier New" w:hAnsi="Courier New" w:cs="Courier New" w:hint="default"/>
      </w:rPr>
    </w:lvl>
    <w:lvl w:ilvl="5" w:tplc="04210005" w:tentative="1">
      <w:start w:val="1"/>
      <w:numFmt w:val="bullet"/>
      <w:lvlText w:val=""/>
      <w:lvlJc w:val="left"/>
      <w:pPr>
        <w:ind w:left="5596" w:hanging="360"/>
      </w:pPr>
      <w:rPr>
        <w:rFonts w:ascii="Wingdings" w:hAnsi="Wingdings" w:hint="default"/>
      </w:rPr>
    </w:lvl>
    <w:lvl w:ilvl="6" w:tplc="04210001" w:tentative="1">
      <w:start w:val="1"/>
      <w:numFmt w:val="bullet"/>
      <w:lvlText w:val=""/>
      <w:lvlJc w:val="left"/>
      <w:pPr>
        <w:ind w:left="6316" w:hanging="360"/>
      </w:pPr>
      <w:rPr>
        <w:rFonts w:ascii="Symbol" w:hAnsi="Symbol" w:hint="default"/>
      </w:rPr>
    </w:lvl>
    <w:lvl w:ilvl="7" w:tplc="04210003" w:tentative="1">
      <w:start w:val="1"/>
      <w:numFmt w:val="bullet"/>
      <w:lvlText w:val="o"/>
      <w:lvlJc w:val="left"/>
      <w:pPr>
        <w:ind w:left="7036" w:hanging="360"/>
      </w:pPr>
      <w:rPr>
        <w:rFonts w:ascii="Courier New" w:hAnsi="Courier New" w:cs="Courier New" w:hint="default"/>
      </w:rPr>
    </w:lvl>
    <w:lvl w:ilvl="8" w:tplc="04210005" w:tentative="1">
      <w:start w:val="1"/>
      <w:numFmt w:val="bullet"/>
      <w:lvlText w:val=""/>
      <w:lvlJc w:val="left"/>
      <w:pPr>
        <w:ind w:left="7756" w:hanging="360"/>
      </w:pPr>
      <w:rPr>
        <w:rFonts w:ascii="Wingdings" w:hAnsi="Wingdings" w:hint="default"/>
      </w:rPr>
    </w:lvl>
  </w:abstractNum>
  <w:abstractNum w:abstractNumId="6" w15:restartNumberingAfterBreak="0">
    <w:nsid w:val="31096DDF"/>
    <w:multiLevelType w:val="hybridMultilevel"/>
    <w:tmpl w:val="ACBC23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DE1FEB"/>
    <w:multiLevelType w:val="hybridMultilevel"/>
    <w:tmpl w:val="93F6DC42"/>
    <w:lvl w:ilvl="0" w:tplc="04090011">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8" w15:restartNumberingAfterBreak="0">
    <w:nsid w:val="3C6416FB"/>
    <w:multiLevelType w:val="hybridMultilevel"/>
    <w:tmpl w:val="8EAA97FA"/>
    <w:lvl w:ilvl="0" w:tplc="A3BA82DA">
      <w:start w:val="1"/>
      <w:numFmt w:val="lowerLetter"/>
      <w:lvlText w:val="%1)."/>
      <w:lvlJc w:val="left"/>
      <w:pPr>
        <w:ind w:left="1571" w:hanging="360"/>
      </w:pPr>
      <w:rPr>
        <w:rFonts w:cs="Times New Roman"/>
      </w:rPr>
    </w:lvl>
    <w:lvl w:ilvl="1" w:tplc="04210019">
      <w:start w:val="1"/>
      <w:numFmt w:val="lowerLetter"/>
      <w:lvlText w:val="%2."/>
      <w:lvlJc w:val="left"/>
      <w:pPr>
        <w:ind w:left="2291" w:hanging="360"/>
      </w:pPr>
      <w:rPr>
        <w:rFonts w:cs="Times New Roman"/>
      </w:rPr>
    </w:lvl>
    <w:lvl w:ilvl="2" w:tplc="0421001B">
      <w:start w:val="1"/>
      <w:numFmt w:val="lowerRoman"/>
      <w:lvlText w:val="%3."/>
      <w:lvlJc w:val="right"/>
      <w:pPr>
        <w:ind w:left="3011" w:hanging="180"/>
      </w:pPr>
      <w:rPr>
        <w:rFonts w:cs="Times New Roman"/>
      </w:rPr>
    </w:lvl>
    <w:lvl w:ilvl="3" w:tplc="0421000F">
      <w:start w:val="1"/>
      <w:numFmt w:val="decimal"/>
      <w:lvlText w:val="%4."/>
      <w:lvlJc w:val="left"/>
      <w:pPr>
        <w:ind w:left="3731" w:hanging="360"/>
      </w:pPr>
      <w:rPr>
        <w:rFonts w:cs="Times New Roman"/>
      </w:rPr>
    </w:lvl>
    <w:lvl w:ilvl="4" w:tplc="04210019">
      <w:start w:val="1"/>
      <w:numFmt w:val="lowerLetter"/>
      <w:lvlText w:val="%5."/>
      <w:lvlJc w:val="left"/>
      <w:pPr>
        <w:ind w:left="4451" w:hanging="360"/>
      </w:pPr>
      <w:rPr>
        <w:rFonts w:cs="Times New Roman"/>
      </w:rPr>
    </w:lvl>
    <w:lvl w:ilvl="5" w:tplc="0421001B">
      <w:start w:val="1"/>
      <w:numFmt w:val="lowerRoman"/>
      <w:lvlText w:val="%6."/>
      <w:lvlJc w:val="right"/>
      <w:pPr>
        <w:ind w:left="5171" w:hanging="180"/>
      </w:pPr>
      <w:rPr>
        <w:rFonts w:cs="Times New Roman"/>
      </w:rPr>
    </w:lvl>
    <w:lvl w:ilvl="6" w:tplc="0421000F">
      <w:start w:val="1"/>
      <w:numFmt w:val="decimal"/>
      <w:lvlText w:val="%7."/>
      <w:lvlJc w:val="left"/>
      <w:pPr>
        <w:ind w:left="5891" w:hanging="360"/>
      </w:pPr>
      <w:rPr>
        <w:rFonts w:cs="Times New Roman"/>
      </w:rPr>
    </w:lvl>
    <w:lvl w:ilvl="7" w:tplc="04210019">
      <w:start w:val="1"/>
      <w:numFmt w:val="lowerLetter"/>
      <w:lvlText w:val="%8."/>
      <w:lvlJc w:val="left"/>
      <w:pPr>
        <w:ind w:left="6611" w:hanging="360"/>
      </w:pPr>
      <w:rPr>
        <w:rFonts w:cs="Times New Roman"/>
      </w:rPr>
    </w:lvl>
    <w:lvl w:ilvl="8" w:tplc="0421001B">
      <w:start w:val="1"/>
      <w:numFmt w:val="lowerRoman"/>
      <w:lvlText w:val="%9."/>
      <w:lvlJc w:val="right"/>
      <w:pPr>
        <w:ind w:left="7331" w:hanging="180"/>
      </w:pPr>
      <w:rPr>
        <w:rFonts w:cs="Times New Roman"/>
      </w:rPr>
    </w:lvl>
  </w:abstractNum>
  <w:abstractNum w:abstractNumId="9" w15:restartNumberingAfterBreak="0">
    <w:nsid w:val="3F0C6AC9"/>
    <w:multiLevelType w:val="hybridMultilevel"/>
    <w:tmpl w:val="F2347904"/>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B240BE"/>
    <w:multiLevelType w:val="hybridMultilevel"/>
    <w:tmpl w:val="C720ABAC"/>
    <w:lvl w:ilvl="0" w:tplc="50BA6A6E">
      <w:start w:val="1"/>
      <w:numFmt w:val="decimal"/>
      <w:lvlText w:val="Gambar  2.%1"/>
      <w:lvlJc w:val="left"/>
      <w:pPr>
        <w:ind w:left="8015" w:hanging="360"/>
      </w:pPr>
      <w:rPr>
        <w:rFonts w:cs="Times New Roman" w:hint="default"/>
        <w:b/>
        <w:bCs/>
        <w:i w:val="0"/>
        <w:color w:val="auto"/>
        <w:sz w:val="22"/>
        <w:szCs w:val="24"/>
      </w:rPr>
    </w:lvl>
    <w:lvl w:ilvl="1" w:tplc="04210019">
      <w:start w:val="1"/>
      <w:numFmt w:val="lowerLetter"/>
      <w:lvlText w:val="%2."/>
      <w:lvlJc w:val="left"/>
      <w:pPr>
        <w:ind w:left="7677" w:hanging="360"/>
      </w:pPr>
      <w:rPr>
        <w:rFonts w:cs="Times New Roman"/>
      </w:rPr>
    </w:lvl>
    <w:lvl w:ilvl="2" w:tplc="0421001B" w:tentative="1">
      <w:start w:val="1"/>
      <w:numFmt w:val="lowerRoman"/>
      <w:lvlText w:val="%3."/>
      <w:lvlJc w:val="right"/>
      <w:pPr>
        <w:ind w:left="8397" w:hanging="180"/>
      </w:pPr>
      <w:rPr>
        <w:rFonts w:cs="Times New Roman"/>
      </w:rPr>
    </w:lvl>
    <w:lvl w:ilvl="3" w:tplc="0421000F" w:tentative="1">
      <w:start w:val="1"/>
      <w:numFmt w:val="decimal"/>
      <w:lvlText w:val="%4."/>
      <w:lvlJc w:val="left"/>
      <w:pPr>
        <w:ind w:left="9117" w:hanging="360"/>
      </w:pPr>
      <w:rPr>
        <w:rFonts w:cs="Times New Roman"/>
      </w:rPr>
    </w:lvl>
    <w:lvl w:ilvl="4" w:tplc="04210019" w:tentative="1">
      <w:start w:val="1"/>
      <w:numFmt w:val="lowerLetter"/>
      <w:lvlText w:val="%5."/>
      <w:lvlJc w:val="left"/>
      <w:pPr>
        <w:ind w:left="9837" w:hanging="360"/>
      </w:pPr>
      <w:rPr>
        <w:rFonts w:cs="Times New Roman"/>
      </w:rPr>
    </w:lvl>
    <w:lvl w:ilvl="5" w:tplc="0421001B" w:tentative="1">
      <w:start w:val="1"/>
      <w:numFmt w:val="lowerRoman"/>
      <w:lvlText w:val="%6."/>
      <w:lvlJc w:val="right"/>
      <w:pPr>
        <w:ind w:left="10557" w:hanging="180"/>
      </w:pPr>
      <w:rPr>
        <w:rFonts w:cs="Times New Roman"/>
      </w:rPr>
    </w:lvl>
    <w:lvl w:ilvl="6" w:tplc="0421000F" w:tentative="1">
      <w:start w:val="1"/>
      <w:numFmt w:val="decimal"/>
      <w:lvlText w:val="%7."/>
      <w:lvlJc w:val="left"/>
      <w:pPr>
        <w:ind w:left="11277" w:hanging="360"/>
      </w:pPr>
      <w:rPr>
        <w:rFonts w:cs="Times New Roman"/>
      </w:rPr>
    </w:lvl>
    <w:lvl w:ilvl="7" w:tplc="04210019" w:tentative="1">
      <w:start w:val="1"/>
      <w:numFmt w:val="lowerLetter"/>
      <w:lvlText w:val="%8."/>
      <w:lvlJc w:val="left"/>
      <w:pPr>
        <w:ind w:left="11997" w:hanging="360"/>
      </w:pPr>
      <w:rPr>
        <w:rFonts w:cs="Times New Roman"/>
      </w:rPr>
    </w:lvl>
    <w:lvl w:ilvl="8" w:tplc="0421001B" w:tentative="1">
      <w:start w:val="1"/>
      <w:numFmt w:val="lowerRoman"/>
      <w:lvlText w:val="%9."/>
      <w:lvlJc w:val="right"/>
      <w:pPr>
        <w:ind w:left="12717" w:hanging="180"/>
      </w:pPr>
      <w:rPr>
        <w:rFonts w:cs="Times New Roman"/>
      </w:rPr>
    </w:lvl>
  </w:abstractNum>
  <w:abstractNum w:abstractNumId="11" w15:restartNumberingAfterBreak="0">
    <w:nsid w:val="439C0099"/>
    <w:multiLevelType w:val="hybridMultilevel"/>
    <w:tmpl w:val="26166160"/>
    <w:lvl w:ilvl="0" w:tplc="DE3402D2">
      <w:start w:val="4"/>
      <w:numFmt w:val="decimal"/>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BA224A"/>
    <w:multiLevelType w:val="hybridMultilevel"/>
    <w:tmpl w:val="A9AA7016"/>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C703B57"/>
    <w:multiLevelType w:val="hybridMultilevel"/>
    <w:tmpl w:val="930C95C8"/>
    <w:lvl w:ilvl="0" w:tplc="04210019">
      <w:start w:val="1"/>
      <w:numFmt w:val="lowerLetter"/>
      <w:lvlText w:val="%1."/>
      <w:lvlJc w:val="left"/>
      <w:pPr>
        <w:ind w:left="1571" w:hanging="360"/>
      </w:pPr>
      <w:rPr>
        <w:rFonts w:cs="Times New Roman"/>
      </w:rPr>
    </w:lvl>
    <w:lvl w:ilvl="1" w:tplc="04210019">
      <w:start w:val="1"/>
      <w:numFmt w:val="lowerLetter"/>
      <w:lvlText w:val="%2."/>
      <w:lvlJc w:val="left"/>
      <w:pPr>
        <w:ind w:left="2291" w:hanging="360"/>
      </w:pPr>
      <w:rPr>
        <w:rFonts w:cs="Times New Roman"/>
      </w:rPr>
    </w:lvl>
    <w:lvl w:ilvl="2" w:tplc="0421001B">
      <w:start w:val="1"/>
      <w:numFmt w:val="lowerRoman"/>
      <w:lvlText w:val="%3."/>
      <w:lvlJc w:val="right"/>
      <w:pPr>
        <w:ind w:left="3011" w:hanging="180"/>
      </w:pPr>
      <w:rPr>
        <w:rFonts w:cs="Times New Roman"/>
      </w:rPr>
    </w:lvl>
    <w:lvl w:ilvl="3" w:tplc="0421000F">
      <w:start w:val="1"/>
      <w:numFmt w:val="decimal"/>
      <w:lvlText w:val="%4."/>
      <w:lvlJc w:val="left"/>
      <w:pPr>
        <w:ind w:left="3731" w:hanging="360"/>
      </w:pPr>
      <w:rPr>
        <w:rFonts w:cs="Times New Roman"/>
      </w:rPr>
    </w:lvl>
    <w:lvl w:ilvl="4" w:tplc="04210019">
      <w:start w:val="1"/>
      <w:numFmt w:val="lowerLetter"/>
      <w:lvlText w:val="%5."/>
      <w:lvlJc w:val="left"/>
      <w:pPr>
        <w:ind w:left="4451" w:hanging="360"/>
      </w:pPr>
      <w:rPr>
        <w:rFonts w:cs="Times New Roman"/>
      </w:rPr>
    </w:lvl>
    <w:lvl w:ilvl="5" w:tplc="0421001B">
      <w:start w:val="1"/>
      <w:numFmt w:val="lowerRoman"/>
      <w:lvlText w:val="%6."/>
      <w:lvlJc w:val="right"/>
      <w:pPr>
        <w:ind w:left="5171" w:hanging="180"/>
      </w:pPr>
      <w:rPr>
        <w:rFonts w:cs="Times New Roman"/>
      </w:rPr>
    </w:lvl>
    <w:lvl w:ilvl="6" w:tplc="0421000F">
      <w:start w:val="1"/>
      <w:numFmt w:val="decimal"/>
      <w:lvlText w:val="%7."/>
      <w:lvlJc w:val="left"/>
      <w:pPr>
        <w:ind w:left="5891" w:hanging="360"/>
      </w:pPr>
      <w:rPr>
        <w:rFonts w:cs="Times New Roman"/>
      </w:rPr>
    </w:lvl>
    <w:lvl w:ilvl="7" w:tplc="04210019">
      <w:start w:val="1"/>
      <w:numFmt w:val="lowerLetter"/>
      <w:lvlText w:val="%8."/>
      <w:lvlJc w:val="left"/>
      <w:pPr>
        <w:ind w:left="6611" w:hanging="360"/>
      </w:pPr>
      <w:rPr>
        <w:rFonts w:cs="Times New Roman"/>
      </w:rPr>
    </w:lvl>
    <w:lvl w:ilvl="8" w:tplc="0421001B">
      <w:start w:val="1"/>
      <w:numFmt w:val="lowerRoman"/>
      <w:lvlText w:val="%9."/>
      <w:lvlJc w:val="right"/>
      <w:pPr>
        <w:ind w:left="7331" w:hanging="180"/>
      </w:pPr>
      <w:rPr>
        <w:rFonts w:cs="Times New Roman"/>
      </w:rPr>
    </w:lvl>
  </w:abstractNum>
  <w:abstractNum w:abstractNumId="14" w15:restartNumberingAfterBreak="0">
    <w:nsid w:val="4CFE7A5C"/>
    <w:multiLevelType w:val="hybridMultilevel"/>
    <w:tmpl w:val="EDE2B044"/>
    <w:lvl w:ilvl="0" w:tplc="04210011">
      <w:start w:val="1"/>
      <w:numFmt w:val="decimal"/>
      <w:lvlText w:val="%1)"/>
      <w:lvlJc w:val="left"/>
      <w:pPr>
        <w:ind w:left="1571" w:hanging="360"/>
      </w:pPr>
      <w:rPr>
        <w:rFonts w:cs="Times New Roman"/>
      </w:rPr>
    </w:lvl>
    <w:lvl w:ilvl="1" w:tplc="04210019">
      <w:start w:val="1"/>
      <w:numFmt w:val="lowerLetter"/>
      <w:lvlText w:val="%2."/>
      <w:lvlJc w:val="left"/>
      <w:pPr>
        <w:ind w:left="2291" w:hanging="360"/>
      </w:pPr>
      <w:rPr>
        <w:rFonts w:cs="Times New Roman"/>
      </w:rPr>
    </w:lvl>
    <w:lvl w:ilvl="2" w:tplc="0421001B">
      <w:start w:val="1"/>
      <w:numFmt w:val="lowerRoman"/>
      <w:lvlText w:val="%3."/>
      <w:lvlJc w:val="right"/>
      <w:pPr>
        <w:ind w:left="3011" w:hanging="180"/>
      </w:pPr>
      <w:rPr>
        <w:rFonts w:cs="Times New Roman"/>
      </w:rPr>
    </w:lvl>
    <w:lvl w:ilvl="3" w:tplc="0421000F">
      <w:start w:val="1"/>
      <w:numFmt w:val="decimal"/>
      <w:lvlText w:val="%4."/>
      <w:lvlJc w:val="left"/>
      <w:pPr>
        <w:ind w:left="3731" w:hanging="360"/>
      </w:pPr>
      <w:rPr>
        <w:rFonts w:cs="Times New Roman"/>
      </w:rPr>
    </w:lvl>
    <w:lvl w:ilvl="4" w:tplc="04210019">
      <w:start w:val="1"/>
      <w:numFmt w:val="lowerLetter"/>
      <w:lvlText w:val="%5."/>
      <w:lvlJc w:val="left"/>
      <w:pPr>
        <w:ind w:left="4451" w:hanging="360"/>
      </w:pPr>
      <w:rPr>
        <w:rFonts w:cs="Times New Roman"/>
      </w:rPr>
    </w:lvl>
    <w:lvl w:ilvl="5" w:tplc="0421001B">
      <w:start w:val="1"/>
      <w:numFmt w:val="lowerRoman"/>
      <w:lvlText w:val="%6."/>
      <w:lvlJc w:val="right"/>
      <w:pPr>
        <w:ind w:left="5171" w:hanging="180"/>
      </w:pPr>
      <w:rPr>
        <w:rFonts w:cs="Times New Roman"/>
      </w:rPr>
    </w:lvl>
    <w:lvl w:ilvl="6" w:tplc="0421000F">
      <w:start w:val="1"/>
      <w:numFmt w:val="decimal"/>
      <w:lvlText w:val="%7."/>
      <w:lvlJc w:val="left"/>
      <w:pPr>
        <w:ind w:left="5891" w:hanging="360"/>
      </w:pPr>
      <w:rPr>
        <w:rFonts w:cs="Times New Roman"/>
      </w:rPr>
    </w:lvl>
    <w:lvl w:ilvl="7" w:tplc="04210019">
      <w:start w:val="1"/>
      <w:numFmt w:val="lowerLetter"/>
      <w:lvlText w:val="%8."/>
      <w:lvlJc w:val="left"/>
      <w:pPr>
        <w:ind w:left="6611" w:hanging="360"/>
      </w:pPr>
      <w:rPr>
        <w:rFonts w:cs="Times New Roman"/>
      </w:rPr>
    </w:lvl>
    <w:lvl w:ilvl="8" w:tplc="0421001B">
      <w:start w:val="1"/>
      <w:numFmt w:val="lowerRoman"/>
      <w:lvlText w:val="%9."/>
      <w:lvlJc w:val="right"/>
      <w:pPr>
        <w:ind w:left="7331" w:hanging="180"/>
      </w:pPr>
      <w:rPr>
        <w:rFonts w:cs="Times New Roman"/>
      </w:rPr>
    </w:lvl>
  </w:abstractNum>
  <w:abstractNum w:abstractNumId="15" w15:restartNumberingAfterBreak="0">
    <w:nsid w:val="54F4568B"/>
    <w:multiLevelType w:val="hybridMultilevel"/>
    <w:tmpl w:val="D048D1A2"/>
    <w:lvl w:ilvl="0" w:tplc="8C285BC4">
      <w:numFmt w:val="bullet"/>
      <w:lvlText w:val="-"/>
      <w:lvlJc w:val="left"/>
      <w:pPr>
        <w:ind w:left="1996" w:hanging="360"/>
      </w:pPr>
      <w:rPr>
        <w:rFonts w:ascii="Tahoma" w:eastAsia="Times New Roman" w:hAnsi="Tahoma" w:cs="Tahoma" w:hint="default"/>
      </w:rPr>
    </w:lvl>
    <w:lvl w:ilvl="1" w:tplc="04210003" w:tentative="1">
      <w:start w:val="1"/>
      <w:numFmt w:val="bullet"/>
      <w:lvlText w:val="o"/>
      <w:lvlJc w:val="left"/>
      <w:pPr>
        <w:ind w:left="2716" w:hanging="360"/>
      </w:pPr>
      <w:rPr>
        <w:rFonts w:ascii="Courier New" w:hAnsi="Courier New" w:cs="Courier New" w:hint="default"/>
      </w:rPr>
    </w:lvl>
    <w:lvl w:ilvl="2" w:tplc="04210005">
      <w:start w:val="1"/>
      <w:numFmt w:val="bullet"/>
      <w:lvlText w:val=""/>
      <w:lvlJc w:val="left"/>
      <w:pPr>
        <w:ind w:left="3436" w:hanging="360"/>
      </w:pPr>
      <w:rPr>
        <w:rFonts w:ascii="Wingdings" w:hAnsi="Wingdings" w:hint="default"/>
      </w:rPr>
    </w:lvl>
    <w:lvl w:ilvl="3" w:tplc="04210001" w:tentative="1">
      <w:start w:val="1"/>
      <w:numFmt w:val="bullet"/>
      <w:lvlText w:val=""/>
      <w:lvlJc w:val="left"/>
      <w:pPr>
        <w:ind w:left="4156" w:hanging="360"/>
      </w:pPr>
      <w:rPr>
        <w:rFonts w:ascii="Symbol" w:hAnsi="Symbol" w:hint="default"/>
      </w:rPr>
    </w:lvl>
    <w:lvl w:ilvl="4" w:tplc="04210003" w:tentative="1">
      <w:start w:val="1"/>
      <w:numFmt w:val="bullet"/>
      <w:lvlText w:val="o"/>
      <w:lvlJc w:val="left"/>
      <w:pPr>
        <w:ind w:left="4876" w:hanging="360"/>
      </w:pPr>
      <w:rPr>
        <w:rFonts w:ascii="Courier New" w:hAnsi="Courier New" w:cs="Courier New" w:hint="default"/>
      </w:rPr>
    </w:lvl>
    <w:lvl w:ilvl="5" w:tplc="04210005" w:tentative="1">
      <w:start w:val="1"/>
      <w:numFmt w:val="bullet"/>
      <w:lvlText w:val=""/>
      <w:lvlJc w:val="left"/>
      <w:pPr>
        <w:ind w:left="5596" w:hanging="360"/>
      </w:pPr>
      <w:rPr>
        <w:rFonts w:ascii="Wingdings" w:hAnsi="Wingdings" w:hint="default"/>
      </w:rPr>
    </w:lvl>
    <w:lvl w:ilvl="6" w:tplc="04210001" w:tentative="1">
      <w:start w:val="1"/>
      <w:numFmt w:val="bullet"/>
      <w:lvlText w:val=""/>
      <w:lvlJc w:val="left"/>
      <w:pPr>
        <w:ind w:left="6316" w:hanging="360"/>
      </w:pPr>
      <w:rPr>
        <w:rFonts w:ascii="Symbol" w:hAnsi="Symbol" w:hint="default"/>
      </w:rPr>
    </w:lvl>
    <w:lvl w:ilvl="7" w:tplc="04210003" w:tentative="1">
      <w:start w:val="1"/>
      <w:numFmt w:val="bullet"/>
      <w:lvlText w:val="o"/>
      <w:lvlJc w:val="left"/>
      <w:pPr>
        <w:ind w:left="7036" w:hanging="360"/>
      </w:pPr>
      <w:rPr>
        <w:rFonts w:ascii="Courier New" w:hAnsi="Courier New" w:cs="Courier New" w:hint="default"/>
      </w:rPr>
    </w:lvl>
    <w:lvl w:ilvl="8" w:tplc="04210005" w:tentative="1">
      <w:start w:val="1"/>
      <w:numFmt w:val="bullet"/>
      <w:lvlText w:val=""/>
      <w:lvlJc w:val="left"/>
      <w:pPr>
        <w:ind w:left="7756" w:hanging="360"/>
      </w:pPr>
      <w:rPr>
        <w:rFonts w:ascii="Wingdings" w:hAnsi="Wingdings" w:hint="default"/>
      </w:rPr>
    </w:lvl>
  </w:abstractNum>
  <w:abstractNum w:abstractNumId="16" w15:restartNumberingAfterBreak="0">
    <w:nsid w:val="55236855"/>
    <w:multiLevelType w:val="hybridMultilevel"/>
    <w:tmpl w:val="A1F4BA52"/>
    <w:lvl w:ilvl="0" w:tplc="A3BA82DA">
      <w:start w:val="1"/>
      <w:numFmt w:val="lowerLetter"/>
      <w:lvlText w:val="%1)."/>
      <w:lvlJc w:val="left"/>
      <w:pPr>
        <w:ind w:left="1571" w:hanging="360"/>
      </w:pPr>
      <w:rPr>
        <w:rFonts w:cs="Times New Roman"/>
      </w:rPr>
    </w:lvl>
    <w:lvl w:ilvl="1" w:tplc="04210019">
      <w:start w:val="1"/>
      <w:numFmt w:val="lowerLetter"/>
      <w:lvlText w:val="%2."/>
      <w:lvlJc w:val="left"/>
      <w:pPr>
        <w:ind w:left="2291" w:hanging="360"/>
      </w:pPr>
      <w:rPr>
        <w:rFonts w:cs="Times New Roman"/>
      </w:rPr>
    </w:lvl>
    <w:lvl w:ilvl="2" w:tplc="0421001B">
      <w:start w:val="1"/>
      <w:numFmt w:val="lowerRoman"/>
      <w:lvlText w:val="%3."/>
      <w:lvlJc w:val="right"/>
      <w:pPr>
        <w:ind w:left="3011" w:hanging="180"/>
      </w:pPr>
      <w:rPr>
        <w:rFonts w:cs="Times New Roman"/>
      </w:rPr>
    </w:lvl>
    <w:lvl w:ilvl="3" w:tplc="0421000F">
      <w:start w:val="1"/>
      <w:numFmt w:val="decimal"/>
      <w:lvlText w:val="%4."/>
      <w:lvlJc w:val="left"/>
      <w:pPr>
        <w:ind w:left="3731" w:hanging="360"/>
      </w:pPr>
      <w:rPr>
        <w:rFonts w:cs="Times New Roman"/>
      </w:rPr>
    </w:lvl>
    <w:lvl w:ilvl="4" w:tplc="04210019">
      <w:start w:val="1"/>
      <w:numFmt w:val="lowerLetter"/>
      <w:lvlText w:val="%5."/>
      <w:lvlJc w:val="left"/>
      <w:pPr>
        <w:ind w:left="4451" w:hanging="360"/>
      </w:pPr>
      <w:rPr>
        <w:rFonts w:cs="Times New Roman"/>
      </w:rPr>
    </w:lvl>
    <w:lvl w:ilvl="5" w:tplc="0421001B">
      <w:start w:val="1"/>
      <w:numFmt w:val="lowerRoman"/>
      <w:lvlText w:val="%6."/>
      <w:lvlJc w:val="right"/>
      <w:pPr>
        <w:ind w:left="5171" w:hanging="180"/>
      </w:pPr>
      <w:rPr>
        <w:rFonts w:cs="Times New Roman"/>
      </w:rPr>
    </w:lvl>
    <w:lvl w:ilvl="6" w:tplc="0421000F">
      <w:start w:val="1"/>
      <w:numFmt w:val="decimal"/>
      <w:lvlText w:val="%7."/>
      <w:lvlJc w:val="left"/>
      <w:pPr>
        <w:ind w:left="5891" w:hanging="360"/>
      </w:pPr>
      <w:rPr>
        <w:rFonts w:cs="Times New Roman"/>
      </w:rPr>
    </w:lvl>
    <w:lvl w:ilvl="7" w:tplc="04210019">
      <w:start w:val="1"/>
      <w:numFmt w:val="lowerLetter"/>
      <w:lvlText w:val="%8."/>
      <w:lvlJc w:val="left"/>
      <w:pPr>
        <w:ind w:left="6611" w:hanging="360"/>
      </w:pPr>
      <w:rPr>
        <w:rFonts w:cs="Times New Roman"/>
      </w:rPr>
    </w:lvl>
    <w:lvl w:ilvl="8" w:tplc="0421001B">
      <w:start w:val="1"/>
      <w:numFmt w:val="lowerRoman"/>
      <w:lvlText w:val="%9."/>
      <w:lvlJc w:val="right"/>
      <w:pPr>
        <w:ind w:left="7331" w:hanging="180"/>
      </w:pPr>
      <w:rPr>
        <w:rFonts w:cs="Times New Roman"/>
      </w:rPr>
    </w:lvl>
  </w:abstractNum>
  <w:abstractNum w:abstractNumId="17" w15:restartNumberingAfterBreak="0">
    <w:nsid w:val="56217997"/>
    <w:multiLevelType w:val="hybridMultilevel"/>
    <w:tmpl w:val="4E5481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C64466"/>
    <w:multiLevelType w:val="hybridMultilevel"/>
    <w:tmpl w:val="028067A8"/>
    <w:lvl w:ilvl="0" w:tplc="0E9E469A">
      <w:start w:val="2"/>
      <w:numFmt w:val="upperLetter"/>
      <w:lvlText w:val="%1."/>
      <w:lvlJc w:val="left"/>
      <w:pPr>
        <w:ind w:left="720" w:hanging="360"/>
      </w:pPr>
      <w:rPr>
        <w:b/>
        <w:color w:val="auto"/>
        <w:sz w:val="28"/>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BE11AEB"/>
    <w:multiLevelType w:val="hybridMultilevel"/>
    <w:tmpl w:val="BA5849FC"/>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0" w15:restartNumberingAfterBreak="0">
    <w:nsid w:val="5E3442B5"/>
    <w:multiLevelType w:val="hybridMultilevel"/>
    <w:tmpl w:val="B1582C02"/>
    <w:lvl w:ilvl="0" w:tplc="04090011">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15:restartNumberingAfterBreak="0">
    <w:nsid w:val="65275578"/>
    <w:multiLevelType w:val="hybridMultilevel"/>
    <w:tmpl w:val="4BAC596C"/>
    <w:lvl w:ilvl="0" w:tplc="E2A8E6F8">
      <w:start w:val="9"/>
      <w:numFmt w:val="upperLetter"/>
      <w:lvlText w:val="%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6B532793"/>
    <w:multiLevelType w:val="hybridMultilevel"/>
    <w:tmpl w:val="70341F36"/>
    <w:lvl w:ilvl="0" w:tplc="4246E8C6">
      <w:start w:val="1"/>
      <w:numFmt w:val="decimal"/>
      <w:lvlText w:val="%1."/>
      <w:lvlJc w:val="left"/>
      <w:pPr>
        <w:ind w:left="2430"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3" w15:restartNumberingAfterBreak="0">
    <w:nsid w:val="6BCF2169"/>
    <w:multiLevelType w:val="hybridMultilevel"/>
    <w:tmpl w:val="F7A41498"/>
    <w:lvl w:ilvl="0" w:tplc="8C285BC4">
      <w:numFmt w:val="bullet"/>
      <w:lvlText w:val="-"/>
      <w:lvlJc w:val="left"/>
      <w:pPr>
        <w:ind w:left="2280" w:hanging="360"/>
      </w:pPr>
      <w:rPr>
        <w:rFonts w:ascii="Tahoma" w:eastAsia="Times New Roman" w:hAnsi="Tahoma" w:cs="Tahoma" w:hint="default"/>
      </w:rPr>
    </w:lvl>
    <w:lvl w:ilvl="1" w:tplc="04210003" w:tentative="1">
      <w:start w:val="1"/>
      <w:numFmt w:val="bullet"/>
      <w:lvlText w:val="o"/>
      <w:lvlJc w:val="left"/>
      <w:pPr>
        <w:ind w:left="3000" w:hanging="360"/>
      </w:pPr>
      <w:rPr>
        <w:rFonts w:ascii="Courier New" w:hAnsi="Courier New" w:cs="Courier New" w:hint="default"/>
      </w:rPr>
    </w:lvl>
    <w:lvl w:ilvl="2" w:tplc="04210005" w:tentative="1">
      <w:start w:val="1"/>
      <w:numFmt w:val="bullet"/>
      <w:lvlText w:val=""/>
      <w:lvlJc w:val="left"/>
      <w:pPr>
        <w:ind w:left="3720" w:hanging="360"/>
      </w:pPr>
      <w:rPr>
        <w:rFonts w:ascii="Wingdings" w:hAnsi="Wingdings" w:hint="default"/>
      </w:rPr>
    </w:lvl>
    <w:lvl w:ilvl="3" w:tplc="04210001" w:tentative="1">
      <w:start w:val="1"/>
      <w:numFmt w:val="bullet"/>
      <w:lvlText w:val=""/>
      <w:lvlJc w:val="left"/>
      <w:pPr>
        <w:ind w:left="4440" w:hanging="360"/>
      </w:pPr>
      <w:rPr>
        <w:rFonts w:ascii="Symbol" w:hAnsi="Symbol" w:hint="default"/>
      </w:rPr>
    </w:lvl>
    <w:lvl w:ilvl="4" w:tplc="04210003" w:tentative="1">
      <w:start w:val="1"/>
      <w:numFmt w:val="bullet"/>
      <w:lvlText w:val="o"/>
      <w:lvlJc w:val="left"/>
      <w:pPr>
        <w:ind w:left="5160" w:hanging="360"/>
      </w:pPr>
      <w:rPr>
        <w:rFonts w:ascii="Courier New" w:hAnsi="Courier New" w:cs="Courier New" w:hint="default"/>
      </w:rPr>
    </w:lvl>
    <w:lvl w:ilvl="5" w:tplc="04210005" w:tentative="1">
      <w:start w:val="1"/>
      <w:numFmt w:val="bullet"/>
      <w:lvlText w:val=""/>
      <w:lvlJc w:val="left"/>
      <w:pPr>
        <w:ind w:left="5880" w:hanging="360"/>
      </w:pPr>
      <w:rPr>
        <w:rFonts w:ascii="Wingdings" w:hAnsi="Wingdings" w:hint="default"/>
      </w:rPr>
    </w:lvl>
    <w:lvl w:ilvl="6" w:tplc="04210001" w:tentative="1">
      <w:start w:val="1"/>
      <w:numFmt w:val="bullet"/>
      <w:lvlText w:val=""/>
      <w:lvlJc w:val="left"/>
      <w:pPr>
        <w:ind w:left="6600" w:hanging="360"/>
      </w:pPr>
      <w:rPr>
        <w:rFonts w:ascii="Symbol" w:hAnsi="Symbol" w:hint="default"/>
      </w:rPr>
    </w:lvl>
    <w:lvl w:ilvl="7" w:tplc="04210003" w:tentative="1">
      <w:start w:val="1"/>
      <w:numFmt w:val="bullet"/>
      <w:lvlText w:val="o"/>
      <w:lvlJc w:val="left"/>
      <w:pPr>
        <w:ind w:left="7320" w:hanging="360"/>
      </w:pPr>
      <w:rPr>
        <w:rFonts w:ascii="Courier New" w:hAnsi="Courier New" w:cs="Courier New" w:hint="default"/>
      </w:rPr>
    </w:lvl>
    <w:lvl w:ilvl="8" w:tplc="04210005" w:tentative="1">
      <w:start w:val="1"/>
      <w:numFmt w:val="bullet"/>
      <w:lvlText w:val=""/>
      <w:lvlJc w:val="left"/>
      <w:pPr>
        <w:ind w:left="8040" w:hanging="360"/>
      </w:pPr>
      <w:rPr>
        <w:rFonts w:ascii="Wingdings" w:hAnsi="Wingdings" w:hint="default"/>
      </w:rPr>
    </w:lvl>
  </w:abstractNum>
  <w:abstractNum w:abstractNumId="24" w15:restartNumberingAfterBreak="0">
    <w:nsid w:val="6D52411D"/>
    <w:multiLevelType w:val="hybridMultilevel"/>
    <w:tmpl w:val="A3047C34"/>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6E797848"/>
    <w:multiLevelType w:val="hybridMultilevel"/>
    <w:tmpl w:val="C78E1544"/>
    <w:lvl w:ilvl="0" w:tplc="0B14718E">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6FDE7316"/>
    <w:multiLevelType w:val="hybridMultilevel"/>
    <w:tmpl w:val="424025E4"/>
    <w:lvl w:ilvl="0" w:tplc="26B8CB94">
      <w:start w:val="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7A2338"/>
    <w:multiLevelType w:val="hybridMultilevel"/>
    <w:tmpl w:val="B7FCE8E2"/>
    <w:lvl w:ilvl="0" w:tplc="04210011">
      <w:start w:val="1"/>
      <w:numFmt w:val="decimal"/>
      <w:lvlText w:val="%1)"/>
      <w:lvlJc w:val="left"/>
      <w:pPr>
        <w:ind w:left="720" w:hanging="360"/>
      </w:pPr>
      <w:rPr>
        <w:rFonts w:cs="Times New Roman"/>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28" w15:restartNumberingAfterBreak="0">
    <w:nsid w:val="73875968"/>
    <w:multiLevelType w:val="hybridMultilevel"/>
    <w:tmpl w:val="D1C2B7E6"/>
    <w:lvl w:ilvl="0" w:tplc="AA4CBB1C">
      <w:start w:val="1"/>
      <w:numFmt w:val="decimal"/>
      <w:lvlText w:val="%1."/>
      <w:lvlJc w:val="left"/>
      <w:pPr>
        <w:ind w:left="720" w:hanging="360"/>
      </w:pPr>
      <w:rPr>
        <w:rFonts w:ascii="Tahoma" w:eastAsia="Times New Roman"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3F708B"/>
    <w:multiLevelType w:val="hybridMultilevel"/>
    <w:tmpl w:val="9B5A48DE"/>
    <w:lvl w:ilvl="0" w:tplc="04210011">
      <w:start w:val="1"/>
      <w:numFmt w:val="decimal"/>
      <w:lvlText w:val="%1)"/>
      <w:lvlJc w:val="left"/>
      <w:pPr>
        <w:ind w:left="1996" w:hanging="360"/>
      </w:pPr>
      <w:rPr>
        <w:rFonts w:cs="Times New Roman"/>
      </w:rPr>
    </w:lvl>
    <w:lvl w:ilvl="1" w:tplc="04210019">
      <w:start w:val="1"/>
      <w:numFmt w:val="lowerLetter"/>
      <w:lvlText w:val="%2."/>
      <w:lvlJc w:val="left"/>
      <w:pPr>
        <w:ind w:left="2716" w:hanging="360"/>
      </w:pPr>
      <w:rPr>
        <w:rFonts w:cs="Times New Roman"/>
      </w:rPr>
    </w:lvl>
    <w:lvl w:ilvl="2" w:tplc="0421001B">
      <w:start w:val="1"/>
      <w:numFmt w:val="lowerRoman"/>
      <w:lvlText w:val="%3."/>
      <w:lvlJc w:val="right"/>
      <w:pPr>
        <w:ind w:left="3436" w:hanging="180"/>
      </w:pPr>
      <w:rPr>
        <w:rFonts w:cs="Times New Roman"/>
      </w:rPr>
    </w:lvl>
    <w:lvl w:ilvl="3" w:tplc="0421000F">
      <w:start w:val="1"/>
      <w:numFmt w:val="decimal"/>
      <w:lvlText w:val="%4."/>
      <w:lvlJc w:val="left"/>
      <w:pPr>
        <w:ind w:left="4156" w:hanging="360"/>
      </w:pPr>
      <w:rPr>
        <w:rFonts w:cs="Times New Roman"/>
      </w:rPr>
    </w:lvl>
    <w:lvl w:ilvl="4" w:tplc="04210019">
      <w:start w:val="1"/>
      <w:numFmt w:val="lowerLetter"/>
      <w:lvlText w:val="%5."/>
      <w:lvlJc w:val="left"/>
      <w:pPr>
        <w:ind w:left="4876" w:hanging="360"/>
      </w:pPr>
      <w:rPr>
        <w:rFonts w:cs="Times New Roman"/>
      </w:rPr>
    </w:lvl>
    <w:lvl w:ilvl="5" w:tplc="0421001B">
      <w:start w:val="1"/>
      <w:numFmt w:val="lowerRoman"/>
      <w:lvlText w:val="%6."/>
      <w:lvlJc w:val="right"/>
      <w:pPr>
        <w:ind w:left="5596" w:hanging="180"/>
      </w:pPr>
      <w:rPr>
        <w:rFonts w:cs="Times New Roman"/>
      </w:rPr>
    </w:lvl>
    <w:lvl w:ilvl="6" w:tplc="0421000F">
      <w:start w:val="1"/>
      <w:numFmt w:val="decimal"/>
      <w:lvlText w:val="%7."/>
      <w:lvlJc w:val="left"/>
      <w:pPr>
        <w:ind w:left="6316" w:hanging="360"/>
      </w:pPr>
      <w:rPr>
        <w:rFonts w:cs="Times New Roman"/>
      </w:rPr>
    </w:lvl>
    <w:lvl w:ilvl="7" w:tplc="04210019">
      <w:start w:val="1"/>
      <w:numFmt w:val="lowerLetter"/>
      <w:lvlText w:val="%8."/>
      <w:lvlJc w:val="left"/>
      <w:pPr>
        <w:ind w:left="7036" w:hanging="360"/>
      </w:pPr>
      <w:rPr>
        <w:rFonts w:cs="Times New Roman"/>
      </w:rPr>
    </w:lvl>
    <w:lvl w:ilvl="8" w:tplc="0421001B">
      <w:start w:val="1"/>
      <w:numFmt w:val="lowerRoman"/>
      <w:lvlText w:val="%9."/>
      <w:lvlJc w:val="right"/>
      <w:pPr>
        <w:ind w:left="7756" w:hanging="180"/>
      </w:pPr>
      <w:rPr>
        <w:rFonts w:cs="Times New Roman"/>
      </w:rPr>
    </w:lvl>
  </w:abstractNum>
  <w:abstractNum w:abstractNumId="30" w15:restartNumberingAfterBreak="0">
    <w:nsid w:val="7D266064"/>
    <w:multiLevelType w:val="hybridMultilevel"/>
    <w:tmpl w:val="41BEA41E"/>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DD45E2"/>
    <w:multiLevelType w:val="hybridMultilevel"/>
    <w:tmpl w:val="112C3AA6"/>
    <w:lvl w:ilvl="0" w:tplc="81C8645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3D20F3"/>
    <w:multiLevelType w:val="hybridMultilevel"/>
    <w:tmpl w:val="F35234D2"/>
    <w:lvl w:ilvl="0" w:tplc="0F84AED0">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10"/>
  </w:num>
  <w:num w:numId="16">
    <w:abstractNumId w:val="9"/>
  </w:num>
  <w:num w:numId="17">
    <w:abstractNumId w:val="25"/>
  </w:num>
  <w:num w:numId="18">
    <w:abstractNumId w:val="22"/>
  </w:num>
  <w:num w:numId="19">
    <w:abstractNumId w:val="4"/>
  </w:num>
  <w:num w:numId="20">
    <w:abstractNumId w:val="30"/>
  </w:num>
  <w:num w:numId="21">
    <w:abstractNumId w:val="5"/>
  </w:num>
  <w:num w:numId="22">
    <w:abstractNumId w:val="15"/>
  </w:num>
  <w:num w:numId="23">
    <w:abstractNumId w:val="23"/>
  </w:num>
  <w:num w:numId="24">
    <w:abstractNumId w:val="1"/>
  </w:num>
  <w:num w:numId="25">
    <w:abstractNumId w:val="28"/>
  </w:num>
  <w:num w:numId="26">
    <w:abstractNumId w:val="31"/>
  </w:num>
  <w:num w:numId="27">
    <w:abstractNumId w:val="7"/>
  </w:num>
  <w:num w:numId="28">
    <w:abstractNumId w:val="20"/>
  </w:num>
  <w:num w:numId="29">
    <w:abstractNumId w:val="12"/>
  </w:num>
  <w:num w:numId="30">
    <w:abstractNumId w:val="21"/>
  </w:num>
  <w:num w:numId="31">
    <w:abstractNumId w:val="2"/>
  </w:num>
  <w:num w:numId="32">
    <w:abstractNumId w:val="26"/>
  </w:num>
  <w:num w:numId="33">
    <w:abstractNumId w:val="17"/>
  </w:num>
  <w:num w:numId="34">
    <w:abstractNumId w:val="6"/>
  </w:num>
  <w:num w:numId="35">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ri Laksono">
    <w15:presenceInfo w15:providerId="None" w15:userId="Hari Lakson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1"/>
  <w:hideSpellingErrors/>
  <w:proofState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A08"/>
    <w:rsid w:val="0000362C"/>
    <w:rsid w:val="00015F41"/>
    <w:rsid w:val="000178AE"/>
    <w:rsid w:val="00027D4D"/>
    <w:rsid w:val="00032C5A"/>
    <w:rsid w:val="00092F05"/>
    <w:rsid w:val="00093CE3"/>
    <w:rsid w:val="000D01DE"/>
    <w:rsid w:val="0012261A"/>
    <w:rsid w:val="0014719C"/>
    <w:rsid w:val="0015481A"/>
    <w:rsid w:val="0016141F"/>
    <w:rsid w:val="0017039A"/>
    <w:rsid w:val="0017321E"/>
    <w:rsid w:val="001866DA"/>
    <w:rsid w:val="001A0E87"/>
    <w:rsid w:val="001B2B87"/>
    <w:rsid w:val="001F05D5"/>
    <w:rsid w:val="00204C3E"/>
    <w:rsid w:val="00231289"/>
    <w:rsid w:val="002C2A08"/>
    <w:rsid w:val="002D2771"/>
    <w:rsid w:val="0031356F"/>
    <w:rsid w:val="0035309A"/>
    <w:rsid w:val="00356153"/>
    <w:rsid w:val="00383106"/>
    <w:rsid w:val="003B4C1D"/>
    <w:rsid w:val="003E4BFA"/>
    <w:rsid w:val="004624AE"/>
    <w:rsid w:val="004844C8"/>
    <w:rsid w:val="00496937"/>
    <w:rsid w:val="004A1F08"/>
    <w:rsid w:val="004C2290"/>
    <w:rsid w:val="00512738"/>
    <w:rsid w:val="005E04E5"/>
    <w:rsid w:val="0060744B"/>
    <w:rsid w:val="00610B9D"/>
    <w:rsid w:val="006227C4"/>
    <w:rsid w:val="00651A2E"/>
    <w:rsid w:val="00666B55"/>
    <w:rsid w:val="00684F8A"/>
    <w:rsid w:val="006B4B6F"/>
    <w:rsid w:val="006E4877"/>
    <w:rsid w:val="00706655"/>
    <w:rsid w:val="007109F2"/>
    <w:rsid w:val="00733CCE"/>
    <w:rsid w:val="00755E13"/>
    <w:rsid w:val="0076145E"/>
    <w:rsid w:val="00762771"/>
    <w:rsid w:val="007940FC"/>
    <w:rsid w:val="007A03A1"/>
    <w:rsid w:val="007E11BE"/>
    <w:rsid w:val="007F7FFA"/>
    <w:rsid w:val="008144FF"/>
    <w:rsid w:val="00844749"/>
    <w:rsid w:val="008550E8"/>
    <w:rsid w:val="0086090C"/>
    <w:rsid w:val="008D2E15"/>
    <w:rsid w:val="008F51FA"/>
    <w:rsid w:val="008F713B"/>
    <w:rsid w:val="009719A2"/>
    <w:rsid w:val="009A0D33"/>
    <w:rsid w:val="009D2560"/>
    <w:rsid w:val="009E3014"/>
    <w:rsid w:val="009E5526"/>
    <w:rsid w:val="00A113A0"/>
    <w:rsid w:val="00A67AB0"/>
    <w:rsid w:val="00A9247C"/>
    <w:rsid w:val="00A96236"/>
    <w:rsid w:val="00A964FC"/>
    <w:rsid w:val="00AA350F"/>
    <w:rsid w:val="00AC15A8"/>
    <w:rsid w:val="00B01886"/>
    <w:rsid w:val="00B654B2"/>
    <w:rsid w:val="00B76FFB"/>
    <w:rsid w:val="00BA41B7"/>
    <w:rsid w:val="00BC04DA"/>
    <w:rsid w:val="00BD0ED8"/>
    <w:rsid w:val="00BF5EEB"/>
    <w:rsid w:val="00C138B7"/>
    <w:rsid w:val="00C471D4"/>
    <w:rsid w:val="00CC6B16"/>
    <w:rsid w:val="00CF5CCA"/>
    <w:rsid w:val="00D24FF9"/>
    <w:rsid w:val="00D279BB"/>
    <w:rsid w:val="00D56684"/>
    <w:rsid w:val="00D640E0"/>
    <w:rsid w:val="00D771E7"/>
    <w:rsid w:val="00E02875"/>
    <w:rsid w:val="00E2514A"/>
    <w:rsid w:val="00E647AA"/>
    <w:rsid w:val="00E875F0"/>
    <w:rsid w:val="00ED1AAC"/>
    <w:rsid w:val="00ED5D1B"/>
    <w:rsid w:val="00F20C45"/>
    <w:rsid w:val="00F7736C"/>
    <w:rsid w:val="00F853F1"/>
    <w:rsid w:val="00FA5464"/>
    <w:rsid w:val="00FE3B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49041"/>
  <w15:chartTrackingRefBased/>
  <w15:docId w15:val="{9F29266E-47B5-4CA4-9C73-A2B9E8507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13B"/>
  </w:style>
  <w:style w:type="paragraph" w:styleId="Heading1">
    <w:name w:val="heading 1"/>
    <w:basedOn w:val="Normal"/>
    <w:next w:val="Normal"/>
    <w:link w:val="Heading1Char"/>
    <w:uiPriority w:val="99"/>
    <w:qFormat/>
    <w:rsid w:val="00C138B7"/>
    <w:pPr>
      <w:keepNext/>
      <w:spacing w:after="0" w:line="360" w:lineRule="auto"/>
      <w:jc w:val="center"/>
      <w:outlineLvl w:val="0"/>
    </w:pPr>
    <w:rPr>
      <w:rFonts w:ascii="Times New Roman" w:eastAsia="Times New Roman" w:hAnsi="Times New Roman" w:cs="Times New Roman"/>
      <w:b/>
      <w:bCs/>
      <w:lang w:val="es-E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C2A08"/>
    <w:pPr>
      <w:tabs>
        <w:tab w:val="center" w:pos="4320"/>
        <w:tab w:val="right" w:pos="8640"/>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2C2A08"/>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2C2A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A08"/>
  </w:style>
  <w:style w:type="paragraph" w:styleId="ListParagraph">
    <w:name w:val="List Paragraph"/>
    <w:basedOn w:val="Normal"/>
    <w:uiPriority w:val="34"/>
    <w:qFormat/>
    <w:rsid w:val="006B4B6F"/>
    <w:pPr>
      <w:ind w:left="720"/>
      <w:contextualSpacing/>
    </w:pPr>
  </w:style>
  <w:style w:type="character" w:customStyle="1" w:styleId="Heading1Char">
    <w:name w:val="Heading 1 Char"/>
    <w:basedOn w:val="DefaultParagraphFont"/>
    <w:link w:val="Heading1"/>
    <w:uiPriority w:val="99"/>
    <w:rsid w:val="00C138B7"/>
    <w:rPr>
      <w:rFonts w:ascii="Times New Roman" w:eastAsia="Times New Roman" w:hAnsi="Times New Roman" w:cs="Times New Roman"/>
      <w:b/>
      <w:bCs/>
      <w:lang w:val="es-ES" w:eastAsia="en-GB"/>
    </w:rPr>
  </w:style>
  <w:style w:type="paragraph" w:styleId="Title">
    <w:name w:val="Title"/>
    <w:basedOn w:val="Normal"/>
    <w:link w:val="TitleChar"/>
    <w:uiPriority w:val="99"/>
    <w:qFormat/>
    <w:rsid w:val="00C138B7"/>
    <w:pPr>
      <w:spacing w:after="0" w:line="360" w:lineRule="auto"/>
      <w:jc w:val="center"/>
    </w:pPr>
    <w:rPr>
      <w:rFonts w:ascii="Tahoma" w:eastAsia="Times New Roman" w:hAnsi="Tahoma" w:cs="Times New Roman"/>
      <w:b/>
      <w:bCs/>
      <w:lang w:val="fi-FI"/>
    </w:rPr>
  </w:style>
  <w:style w:type="character" w:customStyle="1" w:styleId="TitleChar">
    <w:name w:val="Title Char"/>
    <w:basedOn w:val="DefaultParagraphFont"/>
    <w:link w:val="Title"/>
    <w:uiPriority w:val="99"/>
    <w:rsid w:val="00C138B7"/>
    <w:rPr>
      <w:rFonts w:ascii="Tahoma" w:eastAsia="Times New Roman" w:hAnsi="Tahoma" w:cs="Times New Roman"/>
      <w:b/>
      <w:bCs/>
      <w:lang w:val="fi-FI"/>
    </w:rPr>
  </w:style>
  <w:style w:type="paragraph" w:styleId="BodyText">
    <w:name w:val="Body Text"/>
    <w:basedOn w:val="Normal"/>
    <w:link w:val="BodyTextChar"/>
    <w:uiPriority w:val="99"/>
    <w:rsid w:val="00C138B7"/>
    <w:pPr>
      <w:spacing w:after="120" w:line="240" w:lineRule="auto"/>
    </w:pPr>
    <w:rPr>
      <w:rFonts w:ascii="Cambria" w:eastAsia="Times New Roman" w:hAnsi="Cambria" w:cs="Times New Roman"/>
      <w:sz w:val="24"/>
      <w:szCs w:val="24"/>
    </w:rPr>
  </w:style>
  <w:style w:type="character" w:customStyle="1" w:styleId="BodyTextChar">
    <w:name w:val="Body Text Char"/>
    <w:basedOn w:val="DefaultParagraphFont"/>
    <w:link w:val="BodyText"/>
    <w:uiPriority w:val="99"/>
    <w:rsid w:val="00C138B7"/>
    <w:rPr>
      <w:rFonts w:ascii="Cambria" w:eastAsia="Times New Roman" w:hAnsi="Cambria" w:cs="Times New Roman"/>
      <w:sz w:val="24"/>
      <w:szCs w:val="24"/>
    </w:rPr>
  </w:style>
  <w:style w:type="table" w:styleId="TableGrid">
    <w:name w:val="Table Grid"/>
    <w:basedOn w:val="TableNormal"/>
    <w:uiPriority w:val="39"/>
    <w:rsid w:val="001F0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ED5D1B"/>
    <w:pPr>
      <w:spacing w:after="0" w:line="240" w:lineRule="auto"/>
    </w:pPr>
    <w:rPr>
      <w:rFonts w:ascii="Calibri" w:eastAsia="Calibri" w:hAnsi="Calibri" w:cs="Times New Roman"/>
      <w:lang w:val="id-ID"/>
    </w:rPr>
  </w:style>
  <w:style w:type="character" w:customStyle="1" w:styleId="NoSpacingChar">
    <w:name w:val="No Spacing Char"/>
    <w:link w:val="NoSpacing"/>
    <w:uiPriority w:val="1"/>
    <w:locked/>
    <w:rsid w:val="00ED5D1B"/>
    <w:rPr>
      <w:rFonts w:ascii="Calibri" w:eastAsia="Calibri" w:hAnsi="Calibri" w:cs="Times New Roman"/>
      <w:lang w:val="id-ID"/>
    </w:rPr>
  </w:style>
  <w:style w:type="paragraph" w:customStyle="1" w:styleId="Default">
    <w:name w:val="Default"/>
    <w:rsid w:val="00ED5D1B"/>
    <w:pPr>
      <w:autoSpaceDE w:val="0"/>
      <w:autoSpaceDN w:val="0"/>
      <w:adjustRightInd w:val="0"/>
      <w:spacing w:after="0" w:line="240" w:lineRule="auto"/>
    </w:pPr>
    <w:rPr>
      <w:rFonts w:ascii="Arial" w:eastAsia="Times New Roman" w:hAnsi="Arial" w:cs="Arial"/>
      <w:color w:val="000000"/>
      <w:sz w:val="24"/>
      <w:szCs w:val="24"/>
    </w:rPr>
  </w:style>
  <w:style w:type="paragraph" w:styleId="BodyText2">
    <w:name w:val="Body Text 2"/>
    <w:basedOn w:val="Normal"/>
    <w:link w:val="BodyText2Char"/>
    <w:uiPriority w:val="99"/>
    <w:semiHidden/>
    <w:unhideWhenUsed/>
    <w:rsid w:val="00844749"/>
    <w:pPr>
      <w:spacing w:after="120" w:line="480" w:lineRule="auto"/>
    </w:pPr>
  </w:style>
  <w:style w:type="character" w:customStyle="1" w:styleId="BodyText2Char">
    <w:name w:val="Body Text 2 Char"/>
    <w:basedOn w:val="DefaultParagraphFont"/>
    <w:link w:val="BodyText2"/>
    <w:uiPriority w:val="99"/>
    <w:semiHidden/>
    <w:rsid w:val="00844749"/>
  </w:style>
  <w:style w:type="table" w:styleId="LightGrid-Accent5">
    <w:name w:val="Light Grid Accent 5"/>
    <w:basedOn w:val="TableNormal"/>
    <w:uiPriority w:val="62"/>
    <w:rsid w:val="00844749"/>
    <w:pPr>
      <w:spacing w:after="0" w:line="240" w:lineRule="auto"/>
    </w:pPr>
    <w:rPr>
      <w:rFonts w:ascii="Calibri" w:eastAsia="Calibri" w:hAnsi="Calibri" w:cs="Times New Roman"/>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MediumGrid3-Accent21">
    <w:name w:val="Medium Grid 3 - Accent 21"/>
    <w:basedOn w:val="TableNormal"/>
    <w:next w:val="MediumGrid3-Accent2"/>
    <w:uiPriority w:val="69"/>
    <w:rsid w:val="00844749"/>
    <w:pPr>
      <w:spacing w:after="0" w:line="240" w:lineRule="auto"/>
    </w:pPr>
    <w:rPr>
      <w:rFonts w:ascii="Calibri" w:eastAsia="Calibri" w:hAnsi="Calibri"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MediumGrid3-Accent61">
    <w:name w:val="Medium Grid 3 - Accent 61"/>
    <w:basedOn w:val="TableNormal"/>
    <w:next w:val="MediumGrid3-Accent6"/>
    <w:uiPriority w:val="69"/>
    <w:rsid w:val="00844749"/>
    <w:pPr>
      <w:spacing w:after="0" w:line="240" w:lineRule="auto"/>
    </w:pPr>
    <w:rPr>
      <w:rFonts w:ascii="Calibri" w:eastAsia="Calibri" w:hAnsi="Calibri"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Grid3-Accent2">
    <w:name w:val="Medium Grid 3 Accent 2"/>
    <w:basedOn w:val="TableNormal"/>
    <w:uiPriority w:val="69"/>
    <w:semiHidden/>
    <w:unhideWhenUsed/>
    <w:rsid w:val="0084474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6">
    <w:name w:val="Medium Grid 3 Accent 6"/>
    <w:basedOn w:val="TableNormal"/>
    <w:uiPriority w:val="69"/>
    <w:semiHidden/>
    <w:unhideWhenUsed/>
    <w:rsid w:val="0084474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alloonText">
    <w:name w:val="Balloon Text"/>
    <w:basedOn w:val="Normal"/>
    <w:link w:val="BalloonTextChar"/>
    <w:uiPriority w:val="99"/>
    <w:semiHidden/>
    <w:unhideWhenUsed/>
    <w:rsid w:val="00610B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0B9D"/>
    <w:rPr>
      <w:rFonts w:ascii="Segoe UI" w:hAnsi="Segoe UI" w:cs="Segoe UI"/>
      <w:sz w:val="18"/>
      <w:szCs w:val="18"/>
    </w:rPr>
  </w:style>
  <w:style w:type="character" w:styleId="CommentReference">
    <w:name w:val="annotation reference"/>
    <w:basedOn w:val="DefaultParagraphFont"/>
    <w:uiPriority w:val="99"/>
    <w:semiHidden/>
    <w:unhideWhenUsed/>
    <w:rsid w:val="008F51FA"/>
    <w:rPr>
      <w:sz w:val="16"/>
      <w:szCs w:val="16"/>
    </w:rPr>
  </w:style>
  <w:style w:type="paragraph" w:styleId="CommentText">
    <w:name w:val="annotation text"/>
    <w:basedOn w:val="Normal"/>
    <w:link w:val="CommentTextChar"/>
    <w:uiPriority w:val="99"/>
    <w:semiHidden/>
    <w:unhideWhenUsed/>
    <w:rsid w:val="008F51FA"/>
    <w:pPr>
      <w:spacing w:line="240" w:lineRule="auto"/>
    </w:pPr>
    <w:rPr>
      <w:sz w:val="20"/>
      <w:szCs w:val="20"/>
    </w:rPr>
  </w:style>
  <w:style w:type="character" w:customStyle="1" w:styleId="CommentTextChar">
    <w:name w:val="Comment Text Char"/>
    <w:basedOn w:val="DefaultParagraphFont"/>
    <w:link w:val="CommentText"/>
    <w:uiPriority w:val="99"/>
    <w:semiHidden/>
    <w:rsid w:val="008F51FA"/>
    <w:rPr>
      <w:sz w:val="20"/>
      <w:szCs w:val="20"/>
    </w:rPr>
  </w:style>
  <w:style w:type="paragraph" w:styleId="CommentSubject">
    <w:name w:val="annotation subject"/>
    <w:basedOn w:val="CommentText"/>
    <w:next w:val="CommentText"/>
    <w:link w:val="CommentSubjectChar"/>
    <w:uiPriority w:val="99"/>
    <w:semiHidden/>
    <w:unhideWhenUsed/>
    <w:rsid w:val="008F51FA"/>
    <w:rPr>
      <w:b/>
      <w:bCs/>
    </w:rPr>
  </w:style>
  <w:style w:type="character" w:customStyle="1" w:styleId="CommentSubjectChar">
    <w:name w:val="Comment Subject Char"/>
    <w:basedOn w:val="CommentTextChar"/>
    <w:link w:val="CommentSubject"/>
    <w:uiPriority w:val="99"/>
    <w:semiHidden/>
    <w:rsid w:val="008F51FA"/>
    <w:rPr>
      <w:b/>
      <w:bCs/>
      <w:sz w:val="20"/>
      <w:szCs w:val="20"/>
    </w:rPr>
  </w:style>
  <w:style w:type="paragraph" w:styleId="Revision">
    <w:name w:val="Revision"/>
    <w:hidden/>
    <w:uiPriority w:val="99"/>
    <w:semiHidden/>
    <w:rsid w:val="003E4B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32915">
      <w:bodyDiv w:val="1"/>
      <w:marLeft w:val="0"/>
      <w:marRight w:val="0"/>
      <w:marTop w:val="0"/>
      <w:marBottom w:val="0"/>
      <w:divBdr>
        <w:top w:val="none" w:sz="0" w:space="0" w:color="auto"/>
        <w:left w:val="none" w:sz="0" w:space="0" w:color="auto"/>
        <w:bottom w:val="none" w:sz="0" w:space="0" w:color="auto"/>
        <w:right w:val="none" w:sz="0" w:space="0" w:color="auto"/>
      </w:divBdr>
    </w:div>
    <w:div w:id="328221062">
      <w:bodyDiv w:val="1"/>
      <w:marLeft w:val="0"/>
      <w:marRight w:val="0"/>
      <w:marTop w:val="0"/>
      <w:marBottom w:val="0"/>
      <w:divBdr>
        <w:top w:val="none" w:sz="0" w:space="0" w:color="auto"/>
        <w:left w:val="none" w:sz="0" w:space="0" w:color="auto"/>
        <w:bottom w:val="none" w:sz="0" w:space="0" w:color="auto"/>
        <w:right w:val="none" w:sz="0" w:space="0" w:color="auto"/>
      </w:divBdr>
    </w:div>
    <w:div w:id="925923651">
      <w:bodyDiv w:val="1"/>
      <w:marLeft w:val="0"/>
      <w:marRight w:val="0"/>
      <w:marTop w:val="0"/>
      <w:marBottom w:val="0"/>
      <w:divBdr>
        <w:top w:val="none" w:sz="0" w:space="0" w:color="auto"/>
        <w:left w:val="none" w:sz="0" w:space="0" w:color="auto"/>
        <w:bottom w:val="none" w:sz="0" w:space="0" w:color="auto"/>
        <w:right w:val="none" w:sz="0" w:space="0" w:color="auto"/>
      </w:divBdr>
    </w:div>
    <w:div w:id="1060208159">
      <w:bodyDiv w:val="1"/>
      <w:marLeft w:val="0"/>
      <w:marRight w:val="0"/>
      <w:marTop w:val="0"/>
      <w:marBottom w:val="0"/>
      <w:divBdr>
        <w:top w:val="none" w:sz="0" w:space="0" w:color="auto"/>
        <w:left w:val="none" w:sz="0" w:space="0" w:color="auto"/>
        <w:bottom w:val="none" w:sz="0" w:space="0" w:color="auto"/>
        <w:right w:val="none" w:sz="0" w:space="0" w:color="auto"/>
      </w:divBdr>
    </w:div>
    <w:div w:id="1426488812">
      <w:bodyDiv w:val="1"/>
      <w:marLeft w:val="0"/>
      <w:marRight w:val="0"/>
      <w:marTop w:val="0"/>
      <w:marBottom w:val="0"/>
      <w:divBdr>
        <w:top w:val="none" w:sz="0" w:space="0" w:color="auto"/>
        <w:left w:val="none" w:sz="0" w:space="0" w:color="auto"/>
        <w:bottom w:val="none" w:sz="0" w:space="0" w:color="auto"/>
        <w:right w:val="none" w:sz="0" w:space="0" w:color="auto"/>
      </w:divBdr>
    </w:div>
    <w:div w:id="1839494005">
      <w:bodyDiv w:val="1"/>
      <w:marLeft w:val="0"/>
      <w:marRight w:val="0"/>
      <w:marTop w:val="0"/>
      <w:marBottom w:val="0"/>
      <w:divBdr>
        <w:top w:val="none" w:sz="0" w:space="0" w:color="auto"/>
        <w:left w:val="none" w:sz="0" w:space="0" w:color="auto"/>
        <w:bottom w:val="none" w:sz="0" w:space="0" w:color="auto"/>
        <w:right w:val="none" w:sz="0" w:space="0" w:color="auto"/>
      </w:divBdr>
    </w:div>
    <w:div w:id="188436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5.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http://www.surakarta.go.id/solo/images/stories/lambang%20pemda%20solo.gif" TargetMode="External"/><Relationship Id="rId1" Type="http://schemas.openxmlformats.org/officeDocument/2006/relationships/image" Target="media/image6.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20"/>
      <c:rotY val="0"/>
      <c:rAngAx val="0"/>
      <c:perspective val="0"/>
    </c:view3D>
    <c:floor>
      <c:thickness val="0"/>
    </c:floor>
    <c:sideWall>
      <c:thickness val="0"/>
    </c:sideWall>
    <c:backWall>
      <c:thickness val="0"/>
    </c:backWall>
    <c:plotArea>
      <c:layout>
        <c:manualLayout>
          <c:layoutTarget val="inner"/>
          <c:xMode val="edge"/>
          <c:yMode val="edge"/>
          <c:x val="0.16666666666666669"/>
          <c:y val="0.19421487603305768"/>
          <c:w val="0.58974358974358998"/>
          <c:h val="0.6322314049586788"/>
        </c:manualLayout>
      </c:layout>
      <c:pie3DChart>
        <c:varyColors val="1"/>
        <c:ser>
          <c:idx val="0"/>
          <c:order val="0"/>
          <c:tx>
            <c:strRef>
              <c:f>Sheet1!$A$2</c:f>
              <c:strCache>
                <c:ptCount val="1"/>
              </c:strCache>
            </c:strRef>
          </c:tx>
          <c:spPr>
            <a:solidFill>
              <a:srgbClr val="9999FF"/>
            </a:solidFill>
            <a:ln w="12673">
              <a:solidFill>
                <a:srgbClr val="000000"/>
              </a:solidFill>
              <a:prstDash val="solid"/>
            </a:ln>
          </c:spPr>
          <c:explosion val="25"/>
          <c:dPt>
            <c:idx val="0"/>
            <c:bubble3D val="0"/>
            <c:spPr>
              <a:solidFill>
                <a:srgbClr val="0066CC"/>
              </a:solidFill>
              <a:ln w="12673">
                <a:solidFill>
                  <a:srgbClr val="000000"/>
                </a:solidFill>
                <a:prstDash val="solid"/>
              </a:ln>
            </c:spPr>
            <c:extLst>
              <c:ext xmlns:c16="http://schemas.microsoft.com/office/drawing/2014/chart" uri="{C3380CC4-5D6E-409C-BE32-E72D297353CC}">
                <c16:uniqueId val="{00000000-5EBB-4954-A702-7F1F3176DA0B}"/>
              </c:ext>
            </c:extLst>
          </c:dPt>
          <c:dPt>
            <c:idx val="1"/>
            <c:bubble3D val="0"/>
            <c:spPr>
              <a:solidFill>
                <a:srgbClr val="FF0000"/>
              </a:solidFill>
              <a:ln w="12673">
                <a:solidFill>
                  <a:srgbClr val="000000"/>
                </a:solidFill>
                <a:prstDash val="solid"/>
              </a:ln>
            </c:spPr>
            <c:extLst>
              <c:ext xmlns:c16="http://schemas.microsoft.com/office/drawing/2014/chart" uri="{C3380CC4-5D6E-409C-BE32-E72D297353CC}">
                <c16:uniqueId val="{00000001-5EBB-4954-A702-7F1F3176DA0B}"/>
              </c:ext>
            </c:extLst>
          </c:dPt>
          <c:dPt>
            <c:idx val="2"/>
            <c:bubble3D val="0"/>
            <c:spPr>
              <a:solidFill>
                <a:srgbClr val="FFFF00"/>
              </a:solidFill>
              <a:ln w="12673">
                <a:solidFill>
                  <a:srgbClr val="000000"/>
                </a:solidFill>
                <a:prstDash val="solid"/>
              </a:ln>
            </c:spPr>
            <c:extLst>
              <c:ext xmlns:c16="http://schemas.microsoft.com/office/drawing/2014/chart" uri="{C3380CC4-5D6E-409C-BE32-E72D297353CC}">
                <c16:uniqueId val="{00000002-5EBB-4954-A702-7F1F3176DA0B}"/>
              </c:ext>
            </c:extLst>
          </c:dPt>
          <c:dPt>
            <c:idx val="3"/>
            <c:bubble3D val="0"/>
            <c:spPr>
              <a:solidFill>
                <a:srgbClr val="00FF00"/>
              </a:solidFill>
              <a:ln w="12673">
                <a:solidFill>
                  <a:srgbClr val="000000"/>
                </a:solidFill>
                <a:prstDash val="solid"/>
              </a:ln>
            </c:spPr>
            <c:extLst>
              <c:ext xmlns:c16="http://schemas.microsoft.com/office/drawing/2014/chart" uri="{C3380CC4-5D6E-409C-BE32-E72D297353CC}">
                <c16:uniqueId val="{00000003-5EBB-4954-A702-7F1F3176DA0B}"/>
              </c:ext>
            </c:extLst>
          </c:dPt>
          <c:dLbls>
            <c:dLbl>
              <c:idx val="0"/>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EBB-4954-A702-7F1F3176DA0B}"/>
                </c:ext>
              </c:extLst>
            </c:dLbl>
            <c:dLbl>
              <c:idx val="1"/>
              <c:layout>
                <c:manualLayout>
                  <c:x val="0.13361373821949829"/>
                  <c:y val="-0.14131266637509249"/>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EBB-4954-A702-7F1F3176DA0B}"/>
                </c:ext>
              </c:extLst>
            </c:dLbl>
            <c:dLbl>
              <c:idx val="2"/>
              <c:layout>
                <c:manualLayout>
                  <c:x val="0.11760516722054976"/>
                  <c:y val="0.1599324133109156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EBB-4954-A702-7F1F3176DA0B}"/>
                </c:ext>
              </c:extLst>
            </c:dLbl>
            <c:dLbl>
              <c:idx val="3"/>
              <c:layout>
                <c:manualLayout>
                  <c:x val="-6.3548348398106261E-2"/>
                  <c:y val="-0.18285263952807371"/>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EBB-4954-A702-7F1F3176DA0B}"/>
                </c:ext>
              </c:extLst>
            </c:dLbl>
            <c:spPr>
              <a:noFill/>
              <a:ln w="25345">
                <a:noFill/>
              </a:ln>
            </c:spPr>
            <c:txPr>
              <a:bodyPr/>
              <a:lstStyle/>
              <a:p>
                <a:pPr>
                  <a:defRPr lang="en-US" sz="1073" b="1"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Sheet1!$B$1:$E$1</c:f>
              <c:strCache>
                <c:ptCount val="4"/>
                <c:pt idx="0">
                  <c:v>Gol. I</c:v>
                </c:pt>
                <c:pt idx="1">
                  <c:v>Gol. II</c:v>
                </c:pt>
                <c:pt idx="2">
                  <c:v>Gol. III</c:v>
                </c:pt>
                <c:pt idx="3">
                  <c:v>Gol. IV</c:v>
                </c:pt>
              </c:strCache>
            </c:strRef>
          </c:cat>
          <c:val>
            <c:numRef>
              <c:f>Sheet1!$B$2:$E$2</c:f>
              <c:numCache>
                <c:formatCode>General</c:formatCode>
                <c:ptCount val="4"/>
                <c:pt idx="0">
                  <c:v>25</c:v>
                </c:pt>
                <c:pt idx="1">
                  <c:v>1139</c:v>
                </c:pt>
                <c:pt idx="2">
                  <c:v>3239</c:v>
                </c:pt>
                <c:pt idx="3">
                  <c:v>2198</c:v>
                </c:pt>
              </c:numCache>
            </c:numRef>
          </c:val>
          <c:extLst>
            <c:ext xmlns:c16="http://schemas.microsoft.com/office/drawing/2014/chart" uri="{C3380CC4-5D6E-409C-BE32-E72D297353CC}">
              <c16:uniqueId val="{00000004-5EBB-4954-A702-7F1F3176DA0B}"/>
            </c:ext>
          </c:extLst>
        </c:ser>
        <c:ser>
          <c:idx val="1"/>
          <c:order val="1"/>
          <c:tx>
            <c:strRef>
              <c:f>Sheet1!$A$3</c:f>
              <c:strCache>
                <c:ptCount val="1"/>
              </c:strCache>
            </c:strRef>
          </c:tx>
          <c:spPr>
            <a:solidFill>
              <a:srgbClr val="993366"/>
            </a:solidFill>
            <a:ln w="12673">
              <a:solidFill>
                <a:srgbClr val="000000"/>
              </a:solidFill>
              <a:prstDash val="solid"/>
            </a:ln>
          </c:spPr>
          <c:explosion val="25"/>
          <c:dPt>
            <c:idx val="0"/>
            <c:bubble3D val="0"/>
            <c:spPr>
              <a:solidFill>
                <a:srgbClr val="9999FF"/>
              </a:solidFill>
              <a:ln w="12673">
                <a:solidFill>
                  <a:srgbClr val="000000"/>
                </a:solidFill>
                <a:prstDash val="solid"/>
              </a:ln>
            </c:spPr>
            <c:extLst>
              <c:ext xmlns:c16="http://schemas.microsoft.com/office/drawing/2014/chart" uri="{C3380CC4-5D6E-409C-BE32-E72D297353CC}">
                <c16:uniqueId val="{00000005-5EBB-4954-A702-7F1F3176DA0B}"/>
              </c:ext>
            </c:extLst>
          </c:dPt>
          <c:dPt>
            <c:idx val="2"/>
            <c:bubble3D val="0"/>
            <c:spPr>
              <a:solidFill>
                <a:srgbClr val="FFFFCC"/>
              </a:solidFill>
              <a:ln w="12673">
                <a:solidFill>
                  <a:srgbClr val="000000"/>
                </a:solidFill>
                <a:prstDash val="solid"/>
              </a:ln>
            </c:spPr>
            <c:extLst>
              <c:ext xmlns:c16="http://schemas.microsoft.com/office/drawing/2014/chart" uri="{C3380CC4-5D6E-409C-BE32-E72D297353CC}">
                <c16:uniqueId val="{00000006-5EBB-4954-A702-7F1F3176DA0B}"/>
              </c:ext>
            </c:extLst>
          </c:dPt>
          <c:dPt>
            <c:idx val="3"/>
            <c:bubble3D val="0"/>
            <c:spPr>
              <a:solidFill>
                <a:srgbClr val="CCFFFF"/>
              </a:solidFill>
              <a:ln w="12673">
                <a:solidFill>
                  <a:srgbClr val="000000"/>
                </a:solidFill>
                <a:prstDash val="solid"/>
              </a:ln>
            </c:spPr>
            <c:extLst>
              <c:ext xmlns:c16="http://schemas.microsoft.com/office/drawing/2014/chart" uri="{C3380CC4-5D6E-409C-BE32-E72D297353CC}">
                <c16:uniqueId val="{00000007-5EBB-4954-A702-7F1F3176DA0B}"/>
              </c:ext>
            </c:extLst>
          </c:dPt>
          <c:dLbls>
            <c:spPr>
              <a:noFill/>
              <a:ln w="25345">
                <a:noFill/>
              </a:ln>
            </c:spPr>
            <c:txPr>
              <a:bodyPr/>
              <a:lstStyle/>
              <a:p>
                <a:pPr>
                  <a:defRPr lang="en-US" sz="1073" b="1"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1"/>
            <c:extLst>
              <c:ext xmlns:c15="http://schemas.microsoft.com/office/drawing/2012/chart" uri="{CE6537A1-D6FC-4f65-9D91-7224C49458BB}"/>
            </c:extLst>
          </c:dLbls>
          <c:cat>
            <c:strRef>
              <c:f>Sheet1!$B$1:$E$1</c:f>
              <c:strCache>
                <c:ptCount val="4"/>
                <c:pt idx="0">
                  <c:v>Gol. I</c:v>
                </c:pt>
                <c:pt idx="1">
                  <c:v>Gol. II</c:v>
                </c:pt>
                <c:pt idx="2">
                  <c:v>Gol. III</c:v>
                </c:pt>
                <c:pt idx="3">
                  <c:v>Gol. IV</c:v>
                </c:pt>
              </c:strCache>
            </c:strRef>
          </c:cat>
          <c:val>
            <c:numRef>
              <c:f>Sheet1!$B$3:$E$3</c:f>
              <c:numCache>
                <c:formatCode>General</c:formatCode>
                <c:ptCount val="4"/>
              </c:numCache>
            </c:numRef>
          </c:val>
          <c:extLst>
            <c:ext xmlns:c16="http://schemas.microsoft.com/office/drawing/2014/chart" uri="{C3380CC4-5D6E-409C-BE32-E72D297353CC}">
              <c16:uniqueId val="{00000008-5EBB-4954-A702-7F1F3176DA0B}"/>
            </c:ext>
          </c:extLst>
        </c:ser>
        <c:dLbls>
          <c:showLegendKey val="0"/>
          <c:showVal val="1"/>
          <c:showCatName val="0"/>
          <c:showSerName val="0"/>
          <c:showPercent val="0"/>
          <c:showBubbleSize val="0"/>
          <c:showLeaderLines val="1"/>
        </c:dLbls>
      </c:pie3DChart>
      <c:spPr>
        <a:solidFill>
          <a:srgbClr val="FFFFFF"/>
        </a:solidFill>
        <a:ln w="25345">
          <a:noFill/>
        </a:ln>
      </c:spPr>
    </c:plotArea>
    <c:legend>
      <c:legendPos val="r"/>
      <c:layout>
        <c:manualLayout>
          <c:xMode val="edge"/>
          <c:yMode val="edge"/>
          <c:x val="0.82600732600732596"/>
          <c:y val="0.19834710743801659"/>
          <c:w val="0.16849816849816887"/>
          <c:h val="0.63636363636363735"/>
        </c:manualLayout>
      </c:layout>
      <c:overlay val="0"/>
      <c:spPr>
        <a:noFill/>
        <a:ln w="3168">
          <a:noFill/>
          <a:prstDash val="solid"/>
        </a:ln>
      </c:spPr>
      <c:txPr>
        <a:bodyPr/>
        <a:lstStyle/>
        <a:p>
          <a:pPr>
            <a:defRPr lang="en-US" sz="1282" b="1" i="0" u="none" strike="noStrike" baseline="0">
              <a:solidFill>
                <a:srgbClr val="000000"/>
              </a:solidFill>
              <a:latin typeface="Calibri"/>
              <a:ea typeface="Calibri"/>
              <a:cs typeface="Calibri"/>
            </a:defRPr>
          </a:pPr>
          <a:endParaRPr lang="en-US"/>
        </a:p>
      </c:txPr>
    </c:legend>
    <c:plotVisOnly val="1"/>
    <c:dispBlanksAs val="zero"/>
    <c:showDLblsOverMax val="0"/>
  </c:chart>
  <c:spPr>
    <a:noFill/>
    <a:ln>
      <a:noFill/>
    </a:ln>
  </c:spPr>
  <c:txPr>
    <a:bodyPr/>
    <a:lstStyle/>
    <a:p>
      <a:pPr>
        <a:defRPr sz="1073" b="1" i="0" u="none" strike="noStrike" baseline="0">
          <a:solidFill>
            <a:srgbClr val="000000"/>
          </a:solidFill>
          <a:latin typeface="Calibri"/>
          <a:ea typeface="Calibri"/>
          <a:cs typeface="Calibri"/>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hPercent val="56"/>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000000"/>
          </a:solidFill>
          <a:prstDash val="solid"/>
        </a:ln>
      </c:spPr>
    </c:sideWall>
    <c:backWall>
      <c:thickness val="0"/>
      <c:spPr>
        <a:solidFill>
          <a:srgbClr val="FFFFFF"/>
        </a:solidFill>
        <a:ln w="12700">
          <a:solidFill>
            <a:srgbClr val="000000"/>
          </a:solidFill>
          <a:prstDash val="solid"/>
        </a:ln>
      </c:spPr>
    </c:backWall>
    <c:plotArea>
      <c:layout>
        <c:manualLayout>
          <c:layoutTarget val="inner"/>
          <c:xMode val="edge"/>
          <c:yMode val="edge"/>
          <c:x val="7.2727272727272724E-2"/>
          <c:y val="3.2846715328467224E-2"/>
          <c:w val="0.77272727272727382"/>
          <c:h val="0.87956204379561942"/>
        </c:manualLayout>
      </c:layout>
      <c:bar3DChart>
        <c:barDir val="col"/>
        <c:grouping val="clustered"/>
        <c:varyColors val="0"/>
        <c:ser>
          <c:idx val="0"/>
          <c:order val="0"/>
          <c:tx>
            <c:strRef>
              <c:f>Sheet1!$A$2</c:f>
              <c:strCache>
                <c:ptCount val="1"/>
                <c:pt idx="0">
                  <c:v>Es. II</c:v>
                </c:pt>
              </c:strCache>
            </c:strRef>
          </c:tx>
          <c:spPr>
            <a:solidFill>
              <a:srgbClr val="FF99CC"/>
            </a:solidFill>
            <a:ln w="12658">
              <a:solidFill>
                <a:srgbClr val="000000"/>
              </a:solidFill>
              <a:prstDash val="solid"/>
            </a:ln>
          </c:spPr>
          <c:invertIfNegative val="0"/>
          <c:dLbls>
            <c:dLbl>
              <c:idx val="0"/>
              <c:layout>
                <c:manualLayout>
                  <c:x val="-1.9901734691190206E-3"/>
                  <c:y val="5.4772692123548135E-2"/>
                </c:manualLayout>
              </c:layout>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0-D533-42C0-8353-7992E62699C2}"/>
                </c:ext>
              </c:extLst>
            </c:dLbl>
            <c:spPr>
              <a:noFill/>
              <a:ln w="25316">
                <a:noFill/>
              </a:ln>
            </c:spPr>
            <c:txPr>
              <a:bodyPr/>
              <a:lstStyle/>
              <a:p>
                <a:pPr>
                  <a:defRPr lang="en-US" sz="1196" b="1" i="0" u="none" strike="noStrike" baseline="0">
                    <a:solidFill>
                      <a:srgbClr val="000000"/>
                    </a:solidFill>
                    <a:latin typeface="Calibri"/>
                    <a:ea typeface="Calibri"/>
                    <a:cs typeface="Calibri"/>
                  </a:defRPr>
                </a:pPr>
                <a:endParaRPr lang="en-US"/>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numRef>
              <c:f>Sheet1!$B$1:$B$1</c:f>
              <c:numCache>
                <c:formatCode>General</c:formatCode>
                <c:ptCount val="1"/>
              </c:numCache>
            </c:numRef>
          </c:cat>
          <c:val>
            <c:numRef>
              <c:f>Sheet1!$B$2:$B$2</c:f>
              <c:numCache>
                <c:formatCode>General</c:formatCode>
                <c:ptCount val="1"/>
                <c:pt idx="0">
                  <c:v>35</c:v>
                </c:pt>
              </c:numCache>
            </c:numRef>
          </c:val>
          <c:extLst>
            <c:ext xmlns:c16="http://schemas.microsoft.com/office/drawing/2014/chart" uri="{C3380CC4-5D6E-409C-BE32-E72D297353CC}">
              <c16:uniqueId val="{00000001-D533-42C0-8353-7992E62699C2}"/>
            </c:ext>
          </c:extLst>
        </c:ser>
        <c:ser>
          <c:idx val="1"/>
          <c:order val="1"/>
          <c:tx>
            <c:strRef>
              <c:f>Sheet1!$A$3</c:f>
              <c:strCache>
                <c:ptCount val="1"/>
                <c:pt idx="0">
                  <c:v>Es. III</c:v>
                </c:pt>
              </c:strCache>
            </c:strRef>
          </c:tx>
          <c:spPr>
            <a:solidFill>
              <a:srgbClr val="33CCCC"/>
            </a:solidFill>
            <a:ln w="12658">
              <a:solidFill>
                <a:srgbClr val="000000"/>
              </a:solidFill>
              <a:prstDash val="solid"/>
            </a:ln>
          </c:spPr>
          <c:invertIfNegative val="0"/>
          <c:dLbls>
            <c:dLbl>
              <c:idx val="0"/>
              <c:layout>
                <c:manualLayout>
                  <c:x val="-9.8380770205487005E-3"/>
                  <c:y val="0.1523086241598047"/>
                </c:manualLayout>
              </c:layout>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2-D533-42C0-8353-7992E62699C2}"/>
                </c:ext>
              </c:extLst>
            </c:dLbl>
            <c:spPr>
              <a:noFill/>
              <a:ln w="25316">
                <a:noFill/>
              </a:ln>
            </c:spPr>
            <c:txPr>
              <a:bodyPr/>
              <a:lstStyle/>
              <a:p>
                <a:pPr>
                  <a:defRPr lang="en-US" sz="1196" b="1" i="0" u="none" strike="noStrike" baseline="0">
                    <a:solidFill>
                      <a:srgbClr val="000000"/>
                    </a:solidFill>
                    <a:latin typeface="Calibri"/>
                    <a:ea typeface="Calibri"/>
                    <a:cs typeface="Calibri"/>
                  </a:defRPr>
                </a:pPr>
                <a:endParaRPr lang="en-US"/>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numRef>
              <c:f>Sheet1!$B$1:$B$1</c:f>
              <c:numCache>
                <c:formatCode>General</c:formatCode>
                <c:ptCount val="1"/>
              </c:numCache>
            </c:numRef>
          </c:cat>
          <c:val>
            <c:numRef>
              <c:f>Sheet1!$B$3:$B$3</c:f>
              <c:numCache>
                <c:formatCode>General</c:formatCode>
                <c:ptCount val="1"/>
                <c:pt idx="0">
                  <c:v>139</c:v>
                </c:pt>
              </c:numCache>
            </c:numRef>
          </c:val>
          <c:extLst>
            <c:ext xmlns:c16="http://schemas.microsoft.com/office/drawing/2014/chart" uri="{C3380CC4-5D6E-409C-BE32-E72D297353CC}">
              <c16:uniqueId val="{00000003-D533-42C0-8353-7992E62699C2}"/>
            </c:ext>
          </c:extLst>
        </c:ser>
        <c:ser>
          <c:idx val="2"/>
          <c:order val="2"/>
          <c:tx>
            <c:strRef>
              <c:f>Sheet1!$A$4</c:f>
              <c:strCache>
                <c:ptCount val="1"/>
                <c:pt idx="0">
                  <c:v>Es. IV</c:v>
                </c:pt>
              </c:strCache>
            </c:strRef>
          </c:tx>
          <c:spPr>
            <a:solidFill>
              <a:srgbClr val="FFCC00"/>
            </a:solidFill>
            <a:ln w="12658">
              <a:solidFill>
                <a:srgbClr val="000000"/>
              </a:solidFill>
              <a:prstDash val="solid"/>
            </a:ln>
          </c:spPr>
          <c:invertIfNegative val="0"/>
          <c:dLbls>
            <c:dLbl>
              <c:idx val="0"/>
              <c:layout>
                <c:manualLayout>
                  <c:x val="6.6349159228310389E-3"/>
                  <c:y val="0.13587445670045104"/>
                </c:manualLayout>
              </c:layout>
              <c:showLegendKey val="0"/>
              <c:showVal val="1"/>
              <c:showCatName val="0"/>
              <c:showSerName val="1"/>
              <c:showPercent val="0"/>
              <c:showBubbleSize val="0"/>
              <c:extLst>
                <c:ext xmlns:c15="http://schemas.microsoft.com/office/drawing/2012/chart" uri="{CE6537A1-D6FC-4f65-9D91-7224C49458BB}"/>
                <c:ext xmlns:c16="http://schemas.microsoft.com/office/drawing/2014/chart" uri="{C3380CC4-5D6E-409C-BE32-E72D297353CC}">
                  <c16:uniqueId val="{00000004-D533-42C0-8353-7992E62699C2}"/>
                </c:ext>
              </c:extLst>
            </c:dLbl>
            <c:spPr>
              <a:noFill/>
              <a:ln w="25316">
                <a:noFill/>
              </a:ln>
            </c:spPr>
            <c:txPr>
              <a:bodyPr/>
              <a:lstStyle/>
              <a:p>
                <a:pPr>
                  <a:defRPr lang="en-US" sz="1196" b="1" i="0" u="none" strike="noStrike" baseline="0">
                    <a:solidFill>
                      <a:srgbClr val="000000"/>
                    </a:solidFill>
                    <a:latin typeface="Calibri"/>
                    <a:ea typeface="Calibri"/>
                    <a:cs typeface="Calibri"/>
                  </a:defRPr>
                </a:pPr>
                <a:endParaRPr lang="en-US"/>
              </a:p>
            </c:txPr>
            <c:showLegendKey val="0"/>
            <c:showVal val="1"/>
            <c:showCatName val="0"/>
            <c:showSerName val="1"/>
            <c:showPercent val="0"/>
            <c:showBubbleSize val="0"/>
            <c:showLeaderLines val="0"/>
            <c:extLst>
              <c:ext xmlns:c15="http://schemas.microsoft.com/office/drawing/2012/chart" uri="{CE6537A1-D6FC-4f65-9D91-7224C49458BB}">
                <c15:showLeaderLines val="0"/>
              </c:ext>
            </c:extLst>
          </c:dLbls>
          <c:cat>
            <c:numRef>
              <c:f>Sheet1!$B$1:$B$1</c:f>
              <c:numCache>
                <c:formatCode>General</c:formatCode>
                <c:ptCount val="1"/>
              </c:numCache>
            </c:numRef>
          </c:cat>
          <c:val>
            <c:numRef>
              <c:f>Sheet1!$B$4:$B$4</c:f>
              <c:numCache>
                <c:formatCode>General</c:formatCode>
                <c:ptCount val="1"/>
                <c:pt idx="0">
                  <c:v>707</c:v>
                </c:pt>
              </c:numCache>
            </c:numRef>
          </c:val>
          <c:extLst>
            <c:ext xmlns:c16="http://schemas.microsoft.com/office/drawing/2014/chart" uri="{C3380CC4-5D6E-409C-BE32-E72D297353CC}">
              <c16:uniqueId val="{00000005-D533-42C0-8353-7992E62699C2}"/>
            </c:ext>
          </c:extLst>
        </c:ser>
        <c:dLbls>
          <c:showLegendKey val="0"/>
          <c:showVal val="1"/>
          <c:showCatName val="0"/>
          <c:showSerName val="1"/>
          <c:showPercent val="0"/>
          <c:showBubbleSize val="0"/>
        </c:dLbls>
        <c:gapWidth val="150"/>
        <c:gapDepth val="0"/>
        <c:shape val="box"/>
        <c:axId val="321246232"/>
        <c:axId val="321246624"/>
        <c:axId val="0"/>
      </c:bar3DChart>
      <c:catAx>
        <c:axId val="321246232"/>
        <c:scaling>
          <c:orientation val="minMax"/>
        </c:scaling>
        <c:delete val="0"/>
        <c:axPos val="b"/>
        <c:numFmt formatCode="General" sourceLinked="1"/>
        <c:majorTickMark val="out"/>
        <c:minorTickMark val="none"/>
        <c:tickLblPos val="low"/>
        <c:spPr>
          <a:ln w="3164">
            <a:solidFill>
              <a:srgbClr val="000000"/>
            </a:solidFill>
            <a:prstDash val="solid"/>
          </a:ln>
        </c:spPr>
        <c:txPr>
          <a:bodyPr rot="0" vert="horz"/>
          <a:lstStyle/>
          <a:p>
            <a:pPr>
              <a:defRPr lang="en-US" sz="1196" b="1" i="0" u="none" strike="noStrike" baseline="0">
                <a:solidFill>
                  <a:srgbClr val="000000"/>
                </a:solidFill>
                <a:latin typeface="Calibri"/>
                <a:ea typeface="Calibri"/>
                <a:cs typeface="Calibri"/>
              </a:defRPr>
            </a:pPr>
            <a:endParaRPr lang="en-US"/>
          </a:p>
        </c:txPr>
        <c:crossAx val="321246624"/>
        <c:crosses val="autoZero"/>
        <c:auto val="1"/>
        <c:lblAlgn val="ctr"/>
        <c:lblOffset val="100"/>
        <c:tickLblSkip val="1"/>
        <c:tickMarkSkip val="1"/>
        <c:noMultiLvlLbl val="0"/>
      </c:catAx>
      <c:valAx>
        <c:axId val="321246624"/>
        <c:scaling>
          <c:orientation val="minMax"/>
        </c:scaling>
        <c:delete val="0"/>
        <c:axPos val="l"/>
        <c:majorGridlines>
          <c:spPr>
            <a:ln w="3164">
              <a:solidFill>
                <a:srgbClr val="000000"/>
              </a:solidFill>
              <a:prstDash val="solid"/>
            </a:ln>
          </c:spPr>
        </c:majorGridlines>
        <c:numFmt formatCode="General" sourceLinked="1"/>
        <c:majorTickMark val="out"/>
        <c:minorTickMark val="none"/>
        <c:tickLblPos val="nextTo"/>
        <c:spPr>
          <a:ln w="3164">
            <a:solidFill>
              <a:srgbClr val="000000"/>
            </a:solidFill>
            <a:prstDash val="solid"/>
          </a:ln>
        </c:spPr>
        <c:txPr>
          <a:bodyPr rot="0" vert="horz"/>
          <a:lstStyle/>
          <a:p>
            <a:pPr>
              <a:defRPr lang="en-US" sz="1196" b="1" i="0" u="none" strike="noStrike" baseline="0">
                <a:solidFill>
                  <a:srgbClr val="000000"/>
                </a:solidFill>
                <a:latin typeface="Calibri"/>
                <a:ea typeface="Calibri"/>
                <a:cs typeface="Calibri"/>
              </a:defRPr>
            </a:pPr>
            <a:endParaRPr lang="en-US"/>
          </a:p>
        </c:txPr>
        <c:crossAx val="321246232"/>
        <c:crosses val="autoZero"/>
        <c:crossBetween val="between"/>
      </c:valAx>
      <c:spPr>
        <a:noFill/>
        <a:ln w="25316">
          <a:noFill/>
        </a:ln>
      </c:spPr>
    </c:plotArea>
    <c:legend>
      <c:legendPos val="r"/>
      <c:layout>
        <c:manualLayout>
          <c:xMode val="edge"/>
          <c:yMode val="edge"/>
          <c:x val="0.8654545454545457"/>
          <c:y val="0.34671532846715325"/>
          <c:w val="0.12909090909090909"/>
          <c:h val="0.31021897810219035"/>
        </c:manualLayout>
      </c:layout>
      <c:overlay val="0"/>
      <c:spPr>
        <a:noFill/>
        <a:ln w="25316">
          <a:noFill/>
        </a:ln>
      </c:spPr>
      <c:txPr>
        <a:bodyPr/>
        <a:lstStyle/>
        <a:p>
          <a:pPr>
            <a:defRPr lang="en-US" sz="1281" b="1" i="0" u="none" strike="noStrike" baseline="0">
              <a:solidFill>
                <a:srgbClr val="000000"/>
              </a:solidFill>
              <a:latin typeface="Calibri"/>
              <a:ea typeface="Calibri"/>
              <a:cs typeface="Calibri"/>
            </a:defRPr>
          </a:pPr>
          <a:endParaRPr lang="en-US"/>
        </a:p>
      </c:txPr>
    </c:legend>
    <c:plotVisOnly val="1"/>
    <c:dispBlanksAs val="gap"/>
    <c:showDLblsOverMax val="0"/>
  </c:chart>
  <c:spPr>
    <a:noFill/>
    <a:ln>
      <a:noFill/>
    </a:ln>
  </c:spPr>
  <c:txPr>
    <a:bodyPr/>
    <a:lstStyle/>
    <a:p>
      <a:pPr>
        <a:defRPr sz="1196" b="1" i="0" u="none" strike="noStrike" baseline="0">
          <a:solidFill>
            <a:srgbClr val="000000"/>
          </a:solidFill>
          <a:latin typeface="Calibri"/>
          <a:ea typeface="Calibri"/>
          <a:cs typeface="Calibri"/>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hPercent val="150"/>
      <c:rotY val="20"/>
      <c:depthPercent val="100"/>
      <c:rAngAx val="1"/>
    </c:view3D>
    <c:floor>
      <c:thickness val="0"/>
      <c:spPr>
        <a:solidFill>
          <a:srgbClr val="C0C0C0"/>
        </a:solid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3.7366548042704631E-2"/>
          <c:y val="3.8922155688622791E-2"/>
          <c:w val="0.78647686832740216"/>
          <c:h val="0.8233532934131752"/>
        </c:manualLayout>
      </c:layout>
      <c:bar3DChart>
        <c:barDir val="bar"/>
        <c:grouping val="clustered"/>
        <c:varyColors val="0"/>
        <c:ser>
          <c:idx val="0"/>
          <c:order val="0"/>
          <c:tx>
            <c:strRef>
              <c:f>Sheet1!$A$2</c:f>
              <c:strCache>
                <c:ptCount val="1"/>
                <c:pt idx="0">
                  <c:v>SD</c:v>
                </c:pt>
              </c:strCache>
            </c:strRef>
          </c:tx>
          <c:spPr>
            <a:solidFill>
              <a:srgbClr val="00CCFF"/>
            </a:solidFill>
            <a:ln w="12689">
              <a:solidFill>
                <a:srgbClr val="000000"/>
              </a:solidFill>
              <a:prstDash val="solid"/>
            </a:ln>
          </c:spPr>
          <c:invertIfNegative val="0"/>
          <c:dLbls>
            <c:dLbl>
              <c:idx val="0"/>
              <c:layout>
                <c:manualLayout>
                  <c:x val="4.3308405480179467E-2"/>
                  <c:y val="-8.2718400920993307E-3"/>
                </c:manualLayout>
              </c:layout>
              <c:spPr>
                <a:noFill/>
                <a:ln w="25379">
                  <a:noFill/>
                </a:ln>
              </c:spPr>
              <c:txPr>
                <a:bodyPr/>
                <a:lstStyle/>
                <a:p>
                  <a:pPr>
                    <a:defRPr lang="en-US" sz="1399" b="1" i="0" u="none" strike="noStrike" baseline="0">
                      <a:solidFill>
                        <a:srgbClr val="000000"/>
                      </a:solidFill>
                      <a:latin typeface="Calibri"/>
                      <a:ea typeface="Calibri"/>
                      <a:cs typeface="Calibri"/>
                    </a:defRPr>
                  </a:pPr>
                  <a:endParaRPr lang="en-US"/>
                </a:p>
              </c:txPr>
              <c:showLegendKey val="0"/>
              <c:showVal val="1"/>
              <c:showCatName val="0"/>
              <c:showSerName val="1"/>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0-910A-4B88-9A84-5F8D0453B1F5}"/>
                </c:ext>
              </c:extLst>
            </c:dLbl>
            <c:spPr>
              <a:noFill/>
              <a:ln w="25379">
                <a:noFill/>
              </a:ln>
            </c:spPr>
            <c:txPr>
              <a:bodyPr/>
              <a:lstStyle/>
              <a:p>
                <a:pPr>
                  <a:defRPr lang="en-US" sz="1474" b="1" i="0" u="none" strike="noStrike" baseline="0">
                    <a:solidFill>
                      <a:srgbClr val="000000"/>
                    </a:solidFill>
                    <a:latin typeface="Calibri"/>
                    <a:ea typeface="Calibri"/>
                    <a:cs typeface="Calibri"/>
                  </a:defRPr>
                </a:pPr>
                <a:endParaRPr lang="en-US"/>
              </a:p>
            </c:txPr>
            <c:showLegendKey val="0"/>
            <c:showVal val="1"/>
            <c:showCatName val="0"/>
            <c:showSerName val="1"/>
            <c:showPercent val="0"/>
            <c:showBubbleSize val="0"/>
            <c:separator>; </c:separator>
            <c:showLeaderLines val="0"/>
            <c:extLst>
              <c:ext xmlns:c15="http://schemas.microsoft.com/office/drawing/2012/chart" uri="{CE6537A1-D6FC-4f65-9D91-7224C49458BB}">
                <c15:showLeaderLines val="0"/>
              </c:ext>
            </c:extLst>
          </c:dLbls>
          <c:cat>
            <c:strRef>
              <c:f>Sheet1!$B$1:$B$1</c:f>
              <c:strCache>
                <c:ptCount val="1"/>
                <c:pt idx="0">
                  <c:v>Jumlah</c:v>
                </c:pt>
              </c:strCache>
            </c:strRef>
          </c:cat>
          <c:val>
            <c:numRef>
              <c:f>Sheet1!$B$2:$B$2</c:f>
              <c:numCache>
                <c:formatCode>General</c:formatCode>
                <c:ptCount val="1"/>
                <c:pt idx="0">
                  <c:v>127</c:v>
                </c:pt>
              </c:numCache>
            </c:numRef>
          </c:val>
          <c:extLst>
            <c:ext xmlns:c16="http://schemas.microsoft.com/office/drawing/2014/chart" uri="{C3380CC4-5D6E-409C-BE32-E72D297353CC}">
              <c16:uniqueId val="{00000001-910A-4B88-9A84-5F8D0453B1F5}"/>
            </c:ext>
          </c:extLst>
        </c:ser>
        <c:ser>
          <c:idx val="1"/>
          <c:order val="1"/>
          <c:tx>
            <c:strRef>
              <c:f>Sheet1!$A$3</c:f>
              <c:strCache>
                <c:ptCount val="1"/>
                <c:pt idx="0">
                  <c:v>SMP</c:v>
                </c:pt>
              </c:strCache>
            </c:strRef>
          </c:tx>
          <c:spPr>
            <a:solidFill>
              <a:srgbClr val="FF6600"/>
            </a:solidFill>
            <a:ln w="12689">
              <a:solidFill>
                <a:srgbClr val="000000"/>
              </a:solidFill>
              <a:prstDash val="solid"/>
            </a:ln>
          </c:spPr>
          <c:invertIfNegative val="0"/>
          <c:dLbls>
            <c:dLbl>
              <c:idx val="0"/>
              <c:layout>
                <c:manualLayout>
                  <c:x val="2.9451157163718569E-2"/>
                  <c:y val="-8.3226423102283707E-3"/>
                </c:manualLayout>
              </c:layout>
              <c:spPr>
                <a:noFill/>
                <a:ln w="25379">
                  <a:noFill/>
                </a:ln>
              </c:spPr>
              <c:txPr>
                <a:bodyPr/>
                <a:lstStyle/>
                <a:p>
                  <a:pPr>
                    <a:defRPr lang="en-US" sz="1399" b="1" i="0" u="none" strike="noStrike" baseline="0">
                      <a:solidFill>
                        <a:srgbClr val="000000"/>
                      </a:solidFill>
                      <a:latin typeface="Calibri"/>
                      <a:ea typeface="Calibri"/>
                      <a:cs typeface="Calibri"/>
                    </a:defRPr>
                  </a:pPr>
                  <a:endParaRPr lang="en-US"/>
                </a:p>
              </c:txPr>
              <c:showLegendKey val="0"/>
              <c:showVal val="1"/>
              <c:showCatName val="0"/>
              <c:showSerName val="1"/>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2-910A-4B88-9A84-5F8D0453B1F5}"/>
                </c:ext>
              </c:extLst>
            </c:dLbl>
            <c:spPr>
              <a:noFill/>
              <a:ln w="25379">
                <a:noFill/>
              </a:ln>
            </c:spPr>
            <c:txPr>
              <a:bodyPr/>
              <a:lstStyle/>
              <a:p>
                <a:pPr>
                  <a:defRPr lang="en-US" sz="1474" b="1" i="0" u="none" strike="noStrike" baseline="0">
                    <a:solidFill>
                      <a:srgbClr val="000000"/>
                    </a:solidFill>
                    <a:latin typeface="Calibri"/>
                    <a:ea typeface="Calibri"/>
                    <a:cs typeface="Calibri"/>
                  </a:defRPr>
                </a:pPr>
                <a:endParaRPr lang="en-US"/>
              </a:p>
            </c:txPr>
            <c:showLegendKey val="0"/>
            <c:showVal val="1"/>
            <c:showCatName val="0"/>
            <c:showSerName val="1"/>
            <c:showPercent val="0"/>
            <c:showBubbleSize val="0"/>
            <c:separator>; </c:separator>
            <c:showLeaderLines val="0"/>
            <c:extLst>
              <c:ext xmlns:c15="http://schemas.microsoft.com/office/drawing/2012/chart" uri="{CE6537A1-D6FC-4f65-9D91-7224C49458BB}">
                <c15:showLeaderLines val="0"/>
              </c:ext>
            </c:extLst>
          </c:dLbls>
          <c:cat>
            <c:strRef>
              <c:f>Sheet1!$B$1:$B$1</c:f>
              <c:strCache>
                <c:ptCount val="1"/>
                <c:pt idx="0">
                  <c:v>Jumlah</c:v>
                </c:pt>
              </c:strCache>
            </c:strRef>
          </c:cat>
          <c:val>
            <c:numRef>
              <c:f>Sheet1!$B$3:$B$3</c:f>
              <c:numCache>
                <c:formatCode>General</c:formatCode>
                <c:ptCount val="1"/>
                <c:pt idx="0">
                  <c:v>224</c:v>
                </c:pt>
              </c:numCache>
            </c:numRef>
          </c:val>
          <c:extLst>
            <c:ext xmlns:c16="http://schemas.microsoft.com/office/drawing/2014/chart" uri="{C3380CC4-5D6E-409C-BE32-E72D297353CC}">
              <c16:uniqueId val="{00000003-910A-4B88-9A84-5F8D0453B1F5}"/>
            </c:ext>
          </c:extLst>
        </c:ser>
        <c:ser>
          <c:idx val="2"/>
          <c:order val="2"/>
          <c:tx>
            <c:strRef>
              <c:f>Sheet1!$A$4</c:f>
              <c:strCache>
                <c:ptCount val="1"/>
                <c:pt idx="0">
                  <c:v>SMA</c:v>
                </c:pt>
              </c:strCache>
            </c:strRef>
          </c:tx>
          <c:spPr>
            <a:solidFill>
              <a:srgbClr val="99CC00"/>
            </a:solidFill>
            <a:ln w="12689">
              <a:solidFill>
                <a:srgbClr val="000000"/>
              </a:solidFill>
              <a:prstDash val="solid"/>
            </a:ln>
          </c:spPr>
          <c:invertIfNegative val="0"/>
          <c:dLbls>
            <c:dLbl>
              <c:idx val="0"/>
              <c:layout>
                <c:manualLayout>
                  <c:x val="-0.16966845973718314"/>
                  <c:y val="-1.4361468480452964E-2"/>
                </c:manualLayout>
              </c:layout>
              <c:showLegendKey val="0"/>
              <c:showVal val="1"/>
              <c:showCatName val="0"/>
              <c:showSerName val="1"/>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4-910A-4B88-9A84-5F8D0453B1F5}"/>
                </c:ext>
              </c:extLst>
            </c:dLbl>
            <c:spPr>
              <a:noFill/>
              <a:ln w="25379">
                <a:noFill/>
              </a:ln>
            </c:spPr>
            <c:txPr>
              <a:bodyPr/>
              <a:lstStyle/>
              <a:p>
                <a:pPr>
                  <a:defRPr lang="en-US" sz="1399" b="1" i="0" u="none" strike="noStrike" baseline="0">
                    <a:solidFill>
                      <a:srgbClr val="000000"/>
                    </a:solidFill>
                    <a:latin typeface="Calibri"/>
                    <a:ea typeface="Calibri"/>
                    <a:cs typeface="Calibri"/>
                  </a:defRPr>
                </a:pPr>
                <a:endParaRPr lang="en-US"/>
              </a:p>
            </c:txPr>
            <c:showLegendKey val="0"/>
            <c:showVal val="1"/>
            <c:showCatName val="0"/>
            <c:showSerName val="1"/>
            <c:showPercent val="0"/>
            <c:showBubbleSize val="0"/>
            <c:separator>; </c:separator>
            <c:showLeaderLines val="0"/>
            <c:extLst>
              <c:ext xmlns:c15="http://schemas.microsoft.com/office/drawing/2012/chart" uri="{CE6537A1-D6FC-4f65-9D91-7224C49458BB}">
                <c15:showLeaderLines val="0"/>
              </c:ext>
            </c:extLst>
          </c:dLbls>
          <c:cat>
            <c:strRef>
              <c:f>Sheet1!$B$1:$B$1</c:f>
              <c:strCache>
                <c:ptCount val="1"/>
                <c:pt idx="0">
                  <c:v>Jumlah</c:v>
                </c:pt>
              </c:strCache>
            </c:strRef>
          </c:cat>
          <c:val>
            <c:numRef>
              <c:f>Sheet1!$B$4:$B$4</c:f>
              <c:numCache>
                <c:formatCode>General</c:formatCode>
                <c:ptCount val="1"/>
                <c:pt idx="0">
                  <c:v>1224</c:v>
                </c:pt>
              </c:numCache>
            </c:numRef>
          </c:val>
          <c:extLst>
            <c:ext xmlns:c16="http://schemas.microsoft.com/office/drawing/2014/chart" uri="{C3380CC4-5D6E-409C-BE32-E72D297353CC}">
              <c16:uniqueId val="{00000005-910A-4B88-9A84-5F8D0453B1F5}"/>
            </c:ext>
          </c:extLst>
        </c:ser>
        <c:ser>
          <c:idx val="3"/>
          <c:order val="3"/>
          <c:tx>
            <c:strRef>
              <c:f>Sheet1!$A$5</c:f>
              <c:strCache>
                <c:ptCount val="1"/>
                <c:pt idx="0">
                  <c:v>D1</c:v>
                </c:pt>
              </c:strCache>
            </c:strRef>
          </c:tx>
          <c:spPr>
            <a:solidFill>
              <a:srgbClr val="FF00FF"/>
            </a:solidFill>
            <a:ln w="12689">
              <a:solidFill>
                <a:srgbClr val="000000"/>
              </a:solidFill>
              <a:prstDash val="solid"/>
            </a:ln>
          </c:spPr>
          <c:invertIfNegative val="0"/>
          <c:dLbls>
            <c:dLbl>
              <c:idx val="0"/>
              <c:layout>
                <c:manualLayout>
                  <c:x val="9.8270572803706269E-2"/>
                  <c:y val="-1.740628267463017E-2"/>
                </c:manualLayout>
              </c:layout>
              <c:showLegendKey val="0"/>
              <c:showVal val="1"/>
              <c:showCatName val="0"/>
              <c:showSerName val="1"/>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6-910A-4B88-9A84-5F8D0453B1F5}"/>
                </c:ext>
              </c:extLst>
            </c:dLbl>
            <c:spPr>
              <a:noFill/>
              <a:ln w="25379">
                <a:noFill/>
              </a:ln>
            </c:spPr>
            <c:txPr>
              <a:bodyPr/>
              <a:lstStyle/>
              <a:p>
                <a:pPr>
                  <a:defRPr lang="en-US" sz="1399" b="1" i="0" u="none" strike="noStrike" baseline="0">
                    <a:solidFill>
                      <a:srgbClr val="000000"/>
                    </a:solidFill>
                    <a:latin typeface="Calibri"/>
                    <a:ea typeface="Calibri"/>
                    <a:cs typeface="Calibri"/>
                  </a:defRPr>
                </a:pPr>
                <a:endParaRPr lang="en-US"/>
              </a:p>
            </c:txPr>
            <c:showLegendKey val="0"/>
            <c:showVal val="1"/>
            <c:showCatName val="0"/>
            <c:showSerName val="1"/>
            <c:showPercent val="0"/>
            <c:showBubbleSize val="0"/>
            <c:separator>; </c:separator>
            <c:showLeaderLines val="0"/>
            <c:extLst>
              <c:ext xmlns:c15="http://schemas.microsoft.com/office/drawing/2012/chart" uri="{CE6537A1-D6FC-4f65-9D91-7224C49458BB}">
                <c15:showLeaderLines val="0"/>
              </c:ext>
            </c:extLst>
          </c:dLbls>
          <c:cat>
            <c:strRef>
              <c:f>Sheet1!$B$1:$B$1</c:f>
              <c:strCache>
                <c:ptCount val="1"/>
                <c:pt idx="0">
                  <c:v>Jumlah</c:v>
                </c:pt>
              </c:strCache>
            </c:strRef>
          </c:cat>
          <c:val>
            <c:numRef>
              <c:f>Sheet1!$B$5:$B$5</c:f>
              <c:numCache>
                <c:formatCode>General</c:formatCode>
                <c:ptCount val="1"/>
                <c:pt idx="0">
                  <c:v>29</c:v>
                </c:pt>
              </c:numCache>
            </c:numRef>
          </c:val>
          <c:extLst>
            <c:ext xmlns:c16="http://schemas.microsoft.com/office/drawing/2014/chart" uri="{C3380CC4-5D6E-409C-BE32-E72D297353CC}">
              <c16:uniqueId val="{00000007-910A-4B88-9A84-5F8D0453B1F5}"/>
            </c:ext>
          </c:extLst>
        </c:ser>
        <c:ser>
          <c:idx val="4"/>
          <c:order val="4"/>
          <c:tx>
            <c:strRef>
              <c:f>Sheet1!$A$6</c:f>
              <c:strCache>
                <c:ptCount val="1"/>
                <c:pt idx="0">
                  <c:v>D2</c:v>
                </c:pt>
              </c:strCache>
            </c:strRef>
          </c:tx>
          <c:spPr>
            <a:solidFill>
              <a:srgbClr val="FFCC00"/>
            </a:solidFill>
            <a:ln w="12689">
              <a:solidFill>
                <a:srgbClr val="000000"/>
              </a:solidFill>
              <a:prstDash val="solid"/>
            </a:ln>
          </c:spPr>
          <c:invertIfNegative val="0"/>
          <c:dLbls>
            <c:dLbl>
              <c:idx val="0"/>
              <c:layout>
                <c:manualLayout>
                  <c:x val="7.3460975462519187E-2"/>
                  <c:y val="-1.7457084892759121E-2"/>
                </c:manualLayout>
              </c:layout>
              <c:showLegendKey val="0"/>
              <c:showVal val="1"/>
              <c:showCatName val="0"/>
              <c:showSerName val="1"/>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8-910A-4B88-9A84-5F8D0453B1F5}"/>
                </c:ext>
              </c:extLst>
            </c:dLbl>
            <c:spPr>
              <a:noFill/>
              <a:ln w="25379">
                <a:noFill/>
              </a:ln>
            </c:spPr>
            <c:txPr>
              <a:bodyPr/>
              <a:lstStyle/>
              <a:p>
                <a:pPr>
                  <a:defRPr lang="en-US" sz="1399" b="1" i="0" u="none" strike="noStrike" baseline="0">
                    <a:solidFill>
                      <a:srgbClr val="000000"/>
                    </a:solidFill>
                    <a:latin typeface="Calibri"/>
                    <a:ea typeface="Calibri"/>
                    <a:cs typeface="Calibri"/>
                  </a:defRPr>
                </a:pPr>
                <a:endParaRPr lang="en-US"/>
              </a:p>
            </c:txPr>
            <c:showLegendKey val="0"/>
            <c:showVal val="1"/>
            <c:showCatName val="0"/>
            <c:showSerName val="1"/>
            <c:showPercent val="0"/>
            <c:showBubbleSize val="0"/>
            <c:separator>; </c:separator>
            <c:showLeaderLines val="0"/>
            <c:extLst>
              <c:ext xmlns:c15="http://schemas.microsoft.com/office/drawing/2012/chart" uri="{CE6537A1-D6FC-4f65-9D91-7224C49458BB}">
                <c15:showLeaderLines val="0"/>
              </c:ext>
            </c:extLst>
          </c:dLbls>
          <c:cat>
            <c:strRef>
              <c:f>Sheet1!$B$1:$B$1</c:f>
              <c:strCache>
                <c:ptCount val="1"/>
                <c:pt idx="0">
                  <c:v>Jumlah</c:v>
                </c:pt>
              </c:strCache>
            </c:strRef>
          </c:cat>
          <c:val>
            <c:numRef>
              <c:f>Sheet1!$B$6:$B$6</c:f>
              <c:numCache>
                <c:formatCode>General</c:formatCode>
                <c:ptCount val="1"/>
                <c:pt idx="0">
                  <c:v>187</c:v>
                </c:pt>
              </c:numCache>
            </c:numRef>
          </c:val>
          <c:extLst>
            <c:ext xmlns:c16="http://schemas.microsoft.com/office/drawing/2014/chart" uri="{C3380CC4-5D6E-409C-BE32-E72D297353CC}">
              <c16:uniqueId val="{00000009-910A-4B88-9A84-5F8D0453B1F5}"/>
            </c:ext>
          </c:extLst>
        </c:ser>
        <c:ser>
          <c:idx val="5"/>
          <c:order val="5"/>
          <c:tx>
            <c:strRef>
              <c:f>Sheet1!$A$7</c:f>
              <c:strCache>
                <c:ptCount val="1"/>
                <c:pt idx="0">
                  <c:v>D3</c:v>
                </c:pt>
              </c:strCache>
            </c:strRef>
          </c:tx>
          <c:spPr>
            <a:solidFill>
              <a:srgbClr val="FF8080"/>
            </a:solidFill>
            <a:ln w="12689">
              <a:solidFill>
                <a:srgbClr val="000000"/>
              </a:solidFill>
              <a:prstDash val="solid"/>
            </a:ln>
          </c:spPr>
          <c:invertIfNegative val="0"/>
          <c:dLbls>
            <c:dLbl>
              <c:idx val="0"/>
              <c:layout>
                <c:manualLayout>
                  <c:x val="3.8057965916194543E-2"/>
                  <c:y val="-5.5318392066964622E-3"/>
                </c:manualLayout>
              </c:layout>
              <c:showLegendKey val="0"/>
              <c:showVal val="1"/>
              <c:showCatName val="0"/>
              <c:showSerName val="1"/>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A-910A-4B88-9A84-5F8D0453B1F5}"/>
                </c:ext>
              </c:extLst>
            </c:dLbl>
            <c:spPr>
              <a:noFill/>
              <a:ln w="25379">
                <a:noFill/>
              </a:ln>
            </c:spPr>
            <c:txPr>
              <a:bodyPr/>
              <a:lstStyle/>
              <a:p>
                <a:pPr>
                  <a:defRPr lang="en-US" sz="1399" b="1" i="0" u="none" strike="noStrike" baseline="0">
                    <a:solidFill>
                      <a:srgbClr val="000000"/>
                    </a:solidFill>
                    <a:latin typeface="Calibri"/>
                    <a:ea typeface="Calibri"/>
                    <a:cs typeface="Calibri"/>
                  </a:defRPr>
                </a:pPr>
                <a:endParaRPr lang="en-US"/>
              </a:p>
            </c:txPr>
            <c:showLegendKey val="0"/>
            <c:showVal val="1"/>
            <c:showCatName val="0"/>
            <c:showSerName val="1"/>
            <c:showPercent val="0"/>
            <c:showBubbleSize val="0"/>
            <c:separator>; </c:separator>
            <c:showLeaderLines val="0"/>
            <c:extLst>
              <c:ext xmlns:c15="http://schemas.microsoft.com/office/drawing/2012/chart" uri="{CE6537A1-D6FC-4f65-9D91-7224C49458BB}">
                <c15:showLeaderLines val="0"/>
              </c:ext>
            </c:extLst>
          </c:dLbls>
          <c:cat>
            <c:strRef>
              <c:f>Sheet1!$B$1:$B$1</c:f>
              <c:strCache>
                <c:ptCount val="1"/>
                <c:pt idx="0">
                  <c:v>Jumlah</c:v>
                </c:pt>
              </c:strCache>
            </c:strRef>
          </c:cat>
          <c:val>
            <c:numRef>
              <c:f>Sheet1!$B$7:$B$7</c:f>
              <c:numCache>
                <c:formatCode>General</c:formatCode>
                <c:ptCount val="1"/>
                <c:pt idx="0">
                  <c:v>404</c:v>
                </c:pt>
              </c:numCache>
            </c:numRef>
          </c:val>
          <c:extLst>
            <c:ext xmlns:c16="http://schemas.microsoft.com/office/drawing/2014/chart" uri="{C3380CC4-5D6E-409C-BE32-E72D297353CC}">
              <c16:uniqueId val="{0000000B-910A-4B88-9A84-5F8D0453B1F5}"/>
            </c:ext>
          </c:extLst>
        </c:ser>
        <c:ser>
          <c:idx val="6"/>
          <c:order val="6"/>
          <c:tx>
            <c:strRef>
              <c:f>Sheet1!$A$8</c:f>
              <c:strCache>
                <c:ptCount val="1"/>
                <c:pt idx="0">
                  <c:v>S1</c:v>
                </c:pt>
              </c:strCache>
            </c:strRef>
          </c:tx>
          <c:spPr>
            <a:solidFill>
              <a:srgbClr val="33CCCC"/>
            </a:solidFill>
            <a:ln w="12689">
              <a:solidFill>
                <a:srgbClr val="000000"/>
              </a:solidFill>
              <a:prstDash val="solid"/>
            </a:ln>
          </c:spPr>
          <c:invertIfNegative val="0"/>
          <c:dLbls>
            <c:dLbl>
              <c:idx val="0"/>
              <c:layout>
                <c:manualLayout>
                  <c:x val="-0.60205160965536864"/>
                  <c:y val="-8.5766534008735011E-3"/>
                </c:manualLayout>
              </c:layout>
              <c:showLegendKey val="0"/>
              <c:showVal val="1"/>
              <c:showCatName val="0"/>
              <c:showSerName val="1"/>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C-910A-4B88-9A84-5F8D0453B1F5}"/>
                </c:ext>
              </c:extLst>
            </c:dLbl>
            <c:spPr>
              <a:noFill/>
              <a:ln w="25379">
                <a:noFill/>
              </a:ln>
            </c:spPr>
            <c:txPr>
              <a:bodyPr/>
              <a:lstStyle/>
              <a:p>
                <a:pPr>
                  <a:defRPr lang="en-US" sz="1399" b="1" i="0" u="none" strike="noStrike" baseline="0">
                    <a:solidFill>
                      <a:srgbClr val="000000"/>
                    </a:solidFill>
                    <a:latin typeface="Calibri"/>
                    <a:ea typeface="Calibri"/>
                    <a:cs typeface="Calibri"/>
                  </a:defRPr>
                </a:pPr>
                <a:endParaRPr lang="en-US"/>
              </a:p>
            </c:txPr>
            <c:showLegendKey val="0"/>
            <c:showVal val="1"/>
            <c:showCatName val="0"/>
            <c:showSerName val="1"/>
            <c:showPercent val="0"/>
            <c:showBubbleSize val="0"/>
            <c:separator>; </c:separator>
            <c:showLeaderLines val="0"/>
            <c:extLst>
              <c:ext xmlns:c15="http://schemas.microsoft.com/office/drawing/2012/chart" uri="{CE6537A1-D6FC-4f65-9D91-7224C49458BB}">
                <c15:showLeaderLines val="0"/>
              </c:ext>
            </c:extLst>
          </c:dLbls>
          <c:cat>
            <c:strRef>
              <c:f>Sheet1!$B$1:$B$1</c:f>
              <c:strCache>
                <c:ptCount val="1"/>
                <c:pt idx="0">
                  <c:v>Jumlah</c:v>
                </c:pt>
              </c:strCache>
            </c:strRef>
          </c:cat>
          <c:val>
            <c:numRef>
              <c:f>Sheet1!$B$8:$B$8</c:f>
              <c:numCache>
                <c:formatCode>General</c:formatCode>
                <c:ptCount val="1"/>
                <c:pt idx="0">
                  <c:v>3543</c:v>
                </c:pt>
              </c:numCache>
            </c:numRef>
          </c:val>
          <c:extLst>
            <c:ext xmlns:c16="http://schemas.microsoft.com/office/drawing/2014/chart" uri="{C3380CC4-5D6E-409C-BE32-E72D297353CC}">
              <c16:uniqueId val="{0000000D-910A-4B88-9A84-5F8D0453B1F5}"/>
            </c:ext>
          </c:extLst>
        </c:ser>
        <c:ser>
          <c:idx val="7"/>
          <c:order val="7"/>
          <c:tx>
            <c:strRef>
              <c:f>Sheet1!$A$9</c:f>
              <c:strCache>
                <c:ptCount val="1"/>
                <c:pt idx="0">
                  <c:v>S2</c:v>
                </c:pt>
              </c:strCache>
            </c:strRef>
          </c:tx>
          <c:spPr>
            <a:solidFill>
              <a:srgbClr val="FF99CC"/>
            </a:solidFill>
            <a:ln w="12689">
              <a:solidFill>
                <a:srgbClr val="000000"/>
              </a:solidFill>
              <a:prstDash val="solid"/>
            </a:ln>
          </c:spPr>
          <c:invertIfNegative val="0"/>
          <c:dLbls>
            <c:dLbl>
              <c:idx val="0"/>
              <c:layout>
                <c:manualLayout>
                  <c:x val="-0.11516929478855319"/>
                  <c:y val="-8.6274556190024873E-3"/>
                </c:manualLayout>
              </c:layout>
              <c:showLegendKey val="0"/>
              <c:showVal val="1"/>
              <c:showCatName val="0"/>
              <c:showSerName val="1"/>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E-910A-4B88-9A84-5F8D0453B1F5}"/>
                </c:ext>
              </c:extLst>
            </c:dLbl>
            <c:spPr>
              <a:noFill/>
              <a:ln w="25379">
                <a:noFill/>
              </a:ln>
            </c:spPr>
            <c:txPr>
              <a:bodyPr/>
              <a:lstStyle/>
              <a:p>
                <a:pPr>
                  <a:defRPr lang="en-US" sz="1399" b="1" i="0" u="none" strike="noStrike" baseline="0">
                    <a:solidFill>
                      <a:srgbClr val="000000"/>
                    </a:solidFill>
                    <a:latin typeface="Calibri"/>
                    <a:ea typeface="Calibri"/>
                    <a:cs typeface="Calibri"/>
                  </a:defRPr>
                </a:pPr>
                <a:endParaRPr lang="en-US"/>
              </a:p>
            </c:txPr>
            <c:showLegendKey val="0"/>
            <c:showVal val="1"/>
            <c:showCatName val="0"/>
            <c:showSerName val="1"/>
            <c:showPercent val="0"/>
            <c:showBubbleSize val="0"/>
            <c:separator>; </c:separator>
            <c:showLeaderLines val="0"/>
            <c:extLst>
              <c:ext xmlns:c15="http://schemas.microsoft.com/office/drawing/2012/chart" uri="{CE6537A1-D6FC-4f65-9D91-7224C49458BB}">
                <c15:showLeaderLines val="0"/>
              </c:ext>
            </c:extLst>
          </c:dLbls>
          <c:cat>
            <c:strRef>
              <c:f>Sheet1!$B$1:$B$1</c:f>
              <c:strCache>
                <c:ptCount val="1"/>
                <c:pt idx="0">
                  <c:v>Jumlah</c:v>
                </c:pt>
              </c:strCache>
            </c:strRef>
          </c:cat>
          <c:val>
            <c:numRef>
              <c:f>Sheet1!$B$9:$B$9</c:f>
              <c:numCache>
                <c:formatCode>General</c:formatCode>
                <c:ptCount val="1"/>
                <c:pt idx="0">
                  <c:v>861</c:v>
                </c:pt>
              </c:numCache>
            </c:numRef>
          </c:val>
          <c:extLst>
            <c:ext xmlns:c16="http://schemas.microsoft.com/office/drawing/2014/chart" uri="{C3380CC4-5D6E-409C-BE32-E72D297353CC}">
              <c16:uniqueId val="{0000000F-910A-4B88-9A84-5F8D0453B1F5}"/>
            </c:ext>
          </c:extLst>
        </c:ser>
        <c:ser>
          <c:idx val="8"/>
          <c:order val="8"/>
          <c:tx>
            <c:strRef>
              <c:f>Sheet1!$A$10</c:f>
              <c:strCache>
                <c:ptCount val="1"/>
                <c:pt idx="0">
                  <c:v>S3</c:v>
                </c:pt>
              </c:strCache>
            </c:strRef>
          </c:tx>
          <c:spPr>
            <a:solidFill>
              <a:srgbClr val="FF0000"/>
            </a:solidFill>
            <a:ln w="12689">
              <a:solidFill>
                <a:srgbClr val="000000"/>
              </a:solidFill>
              <a:prstDash val="solid"/>
            </a:ln>
          </c:spPr>
          <c:invertIfNegative val="0"/>
          <c:dLbls>
            <c:dLbl>
              <c:idx val="0"/>
              <c:layout>
                <c:manualLayout>
                  <c:x val="3.2123515374027592E-2"/>
                  <c:y val="-2.0654305741323202E-2"/>
                </c:manualLayout>
              </c:layout>
              <c:showLegendKey val="0"/>
              <c:showVal val="1"/>
              <c:showCatName val="0"/>
              <c:showSerName val="1"/>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10-910A-4B88-9A84-5F8D0453B1F5}"/>
                </c:ext>
              </c:extLst>
            </c:dLbl>
            <c:spPr>
              <a:noFill/>
              <a:ln w="25379">
                <a:noFill/>
              </a:ln>
            </c:spPr>
            <c:txPr>
              <a:bodyPr/>
              <a:lstStyle/>
              <a:p>
                <a:pPr>
                  <a:defRPr lang="en-US" sz="1399" b="1" i="0" u="none" strike="noStrike" baseline="0">
                    <a:solidFill>
                      <a:srgbClr val="000000"/>
                    </a:solidFill>
                    <a:latin typeface="Calibri"/>
                    <a:ea typeface="Calibri"/>
                    <a:cs typeface="Calibri"/>
                  </a:defRPr>
                </a:pPr>
                <a:endParaRPr lang="en-US"/>
              </a:p>
            </c:txPr>
            <c:showLegendKey val="0"/>
            <c:showVal val="1"/>
            <c:showCatName val="0"/>
            <c:showSerName val="1"/>
            <c:showPercent val="0"/>
            <c:showBubbleSize val="0"/>
            <c:separator>; </c:separator>
            <c:showLeaderLines val="0"/>
            <c:extLst>
              <c:ext xmlns:c15="http://schemas.microsoft.com/office/drawing/2012/chart" uri="{CE6537A1-D6FC-4f65-9D91-7224C49458BB}">
                <c15:showLeaderLines val="0"/>
              </c:ext>
            </c:extLst>
          </c:dLbls>
          <c:cat>
            <c:strRef>
              <c:f>Sheet1!$B$1:$B$1</c:f>
              <c:strCache>
                <c:ptCount val="1"/>
                <c:pt idx="0">
                  <c:v>Jumlah</c:v>
                </c:pt>
              </c:strCache>
            </c:strRef>
          </c:cat>
          <c:val>
            <c:numRef>
              <c:f>Sheet1!$B$10:$B$10</c:f>
              <c:numCache>
                <c:formatCode>General</c:formatCode>
                <c:ptCount val="1"/>
                <c:pt idx="0">
                  <c:v>1</c:v>
                </c:pt>
              </c:numCache>
            </c:numRef>
          </c:val>
          <c:extLst>
            <c:ext xmlns:c16="http://schemas.microsoft.com/office/drawing/2014/chart" uri="{C3380CC4-5D6E-409C-BE32-E72D297353CC}">
              <c16:uniqueId val="{00000011-910A-4B88-9A84-5F8D0453B1F5}"/>
            </c:ext>
          </c:extLst>
        </c:ser>
        <c:dLbls>
          <c:showLegendKey val="0"/>
          <c:showVal val="1"/>
          <c:showCatName val="0"/>
          <c:showSerName val="1"/>
          <c:showPercent val="0"/>
          <c:showBubbleSize val="0"/>
          <c:separator>; </c:separator>
        </c:dLbls>
        <c:gapWidth val="150"/>
        <c:gapDepth val="0"/>
        <c:shape val="box"/>
        <c:axId val="486675824"/>
        <c:axId val="486676216"/>
        <c:axId val="0"/>
      </c:bar3DChart>
      <c:catAx>
        <c:axId val="486675824"/>
        <c:scaling>
          <c:orientation val="minMax"/>
        </c:scaling>
        <c:delete val="1"/>
        <c:axPos val="l"/>
        <c:numFmt formatCode="General" sourceLinked="0"/>
        <c:majorTickMark val="out"/>
        <c:minorTickMark val="none"/>
        <c:tickLblPos val="nextTo"/>
        <c:crossAx val="486676216"/>
        <c:crosses val="autoZero"/>
        <c:auto val="1"/>
        <c:lblAlgn val="ctr"/>
        <c:lblOffset val="100"/>
        <c:noMultiLvlLbl val="0"/>
      </c:catAx>
      <c:valAx>
        <c:axId val="486676216"/>
        <c:scaling>
          <c:orientation val="minMax"/>
        </c:scaling>
        <c:delete val="0"/>
        <c:axPos val="b"/>
        <c:numFmt formatCode="General" sourceLinked="1"/>
        <c:majorTickMark val="out"/>
        <c:minorTickMark val="none"/>
        <c:tickLblPos val="nextTo"/>
        <c:spPr>
          <a:ln w="3172">
            <a:solidFill>
              <a:srgbClr val="000000"/>
            </a:solidFill>
            <a:prstDash val="solid"/>
          </a:ln>
        </c:spPr>
        <c:txPr>
          <a:bodyPr rot="0" vert="horz"/>
          <a:lstStyle/>
          <a:p>
            <a:pPr>
              <a:defRPr lang="en-US" sz="1474" b="1" i="0" u="none" strike="noStrike" baseline="0">
                <a:solidFill>
                  <a:srgbClr val="000000"/>
                </a:solidFill>
                <a:latin typeface="Calibri"/>
                <a:ea typeface="Calibri"/>
                <a:cs typeface="Calibri"/>
              </a:defRPr>
            </a:pPr>
            <a:endParaRPr lang="en-US"/>
          </a:p>
        </c:txPr>
        <c:crossAx val="486675824"/>
        <c:crosses val="autoZero"/>
        <c:crossBetween val="between"/>
      </c:valAx>
      <c:spPr>
        <a:noFill/>
        <a:ln w="3172">
          <a:solidFill>
            <a:srgbClr val="000000"/>
          </a:solidFill>
          <a:prstDash val="solid"/>
        </a:ln>
      </c:spPr>
    </c:plotArea>
    <c:legend>
      <c:legendPos val="r"/>
      <c:layout>
        <c:manualLayout>
          <c:xMode val="edge"/>
          <c:yMode val="edge"/>
          <c:x val="0.8754448398576512"/>
          <c:y val="0.12275449101796407"/>
          <c:w val="0.11921708185053392"/>
          <c:h val="0.75748502994011979"/>
        </c:manualLayout>
      </c:layout>
      <c:overlay val="0"/>
      <c:spPr>
        <a:noFill/>
        <a:ln w="25379">
          <a:noFill/>
        </a:ln>
      </c:spPr>
      <c:txPr>
        <a:bodyPr/>
        <a:lstStyle/>
        <a:p>
          <a:pPr>
            <a:defRPr lang="en-US" sz="1284" b="1" i="0" u="none" strike="noStrike" baseline="0">
              <a:solidFill>
                <a:srgbClr val="000000"/>
              </a:solidFill>
              <a:latin typeface="Calibri"/>
              <a:ea typeface="Calibri"/>
              <a:cs typeface="Calibri"/>
            </a:defRPr>
          </a:pPr>
          <a:endParaRPr lang="en-US"/>
        </a:p>
      </c:txPr>
    </c:legend>
    <c:plotVisOnly val="1"/>
    <c:dispBlanksAs val="gap"/>
    <c:showDLblsOverMax val="0"/>
  </c:chart>
  <c:spPr>
    <a:noFill/>
    <a:ln w="12689">
      <a:solidFill>
        <a:srgbClr val="FFFFFF"/>
      </a:solidFill>
      <a:prstDash val="solid"/>
    </a:ln>
  </c:spPr>
  <c:txPr>
    <a:bodyPr/>
    <a:lstStyle/>
    <a:p>
      <a:pPr>
        <a:defRPr sz="1474" b="1" i="0" u="none" strike="noStrike" baseline="0">
          <a:solidFill>
            <a:srgbClr val="000000"/>
          </a:solidFill>
          <a:latin typeface="Calibri"/>
          <a:ea typeface="Calibri"/>
          <a:cs typeface="Calibri"/>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AAE93-D2B2-441E-907B-C305F6F65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23</Pages>
  <Words>6787</Words>
  <Characters>38691</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Hari Laksono</cp:lastModifiedBy>
  <cp:revision>11</cp:revision>
  <cp:lastPrinted>2018-05-15T09:01:00Z</cp:lastPrinted>
  <dcterms:created xsi:type="dcterms:W3CDTF">2018-05-07T19:33:00Z</dcterms:created>
  <dcterms:modified xsi:type="dcterms:W3CDTF">2018-05-15T09:01:00Z</dcterms:modified>
</cp:coreProperties>
</file>